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FEE" w:rsidRPr="00F432DC" w:rsidRDefault="00E26FEE">
      <w:pPr>
        <w:widowControl w:val="0"/>
        <w:spacing w:after="160"/>
        <w:ind w:firstLine="567"/>
        <w:contextualSpacing/>
        <w:jc w:val="right"/>
        <w:rPr>
          <w:rFonts w:ascii="GHEA Grapalat" w:hAnsi="GHEA Grapalat" w:cs="Sylfaen"/>
          <w:i/>
        </w:rPr>
        <w:pPrChange w:id="0" w:author="user" w:date="2023-08-29T13:10:00Z">
          <w:pPr>
            <w:widowControl w:val="0"/>
            <w:spacing w:after="160" w:line="360" w:lineRule="auto"/>
            <w:ind w:firstLine="567"/>
            <w:contextualSpacing/>
            <w:jc w:val="right"/>
          </w:pPr>
        </w:pPrChange>
      </w:pPr>
      <w:r w:rsidRPr="00E26FEE">
        <w:rPr>
          <w:rFonts w:ascii="GHEA Grapalat" w:hAnsi="GHEA Grapalat"/>
          <w:i/>
        </w:rPr>
        <w:t>Приложение №</w:t>
      </w:r>
      <w:r w:rsidRPr="00F432DC">
        <w:rPr>
          <w:rFonts w:ascii="GHEA Grapalat" w:hAnsi="GHEA Grapalat"/>
          <w:i/>
        </w:rPr>
        <w:t>7</w:t>
      </w:r>
    </w:p>
    <w:p w:rsidR="00E26FEE" w:rsidRPr="007F263C" w:rsidRDefault="00E26FEE">
      <w:pPr>
        <w:widowControl w:val="0"/>
        <w:spacing w:after="160"/>
        <w:ind w:firstLine="567"/>
        <w:contextualSpacing/>
        <w:jc w:val="right"/>
        <w:rPr>
          <w:rFonts w:ascii="GHEA Grapalat" w:hAnsi="GHEA Grapalat" w:cs="Sylfaen"/>
          <w:i/>
        </w:rPr>
        <w:pPrChange w:id="1" w:author="user" w:date="2023-08-29T13:10:00Z">
          <w:pPr>
            <w:widowControl w:val="0"/>
            <w:spacing w:after="160" w:line="360" w:lineRule="auto"/>
            <w:ind w:firstLine="567"/>
            <w:contextualSpacing/>
            <w:jc w:val="right"/>
          </w:pPr>
        </w:pPrChange>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D94AC0" w:rsidRPr="00A052C7">
        <w:rPr>
          <w:rFonts w:ascii="GHEA Grapalat" w:hAnsi="GHEA Grapalat"/>
          <w:i/>
        </w:rPr>
        <w:t>1</w:t>
      </w:r>
      <w:r w:rsidR="005664F1" w:rsidRPr="00A052C7">
        <w:rPr>
          <w:rFonts w:ascii="GHEA Grapalat" w:hAnsi="GHEA Grapalat"/>
          <w:i/>
        </w:rPr>
        <w:t xml:space="preserve">-ого </w:t>
      </w:r>
      <w:r w:rsidR="00D94AC0" w:rsidRPr="00A052C7">
        <w:rPr>
          <w:rFonts w:ascii="GHEA Grapalat" w:hAnsi="GHEA Grapalat"/>
          <w:i/>
        </w:rPr>
        <w:t>марта</w:t>
      </w:r>
      <w:r w:rsidR="005664F1" w:rsidRPr="00A052C7">
        <w:rPr>
          <w:rFonts w:ascii="GHEA Grapalat" w:hAnsi="GHEA Grapalat"/>
          <w:i/>
        </w:rPr>
        <w:t xml:space="preserve"> </w:t>
      </w:r>
      <w:r w:rsidR="00F432DC" w:rsidRPr="00A052C7">
        <w:rPr>
          <w:rFonts w:ascii="GHEA Grapalat" w:hAnsi="GHEA Grapalat"/>
          <w:i/>
        </w:rPr>
        <w:t>202</w:t>
      </w:r>
      <w:r w:rsidR="00D94AC0" w:rsidRPr="00A052C7">
        <w:rPr>
          <w:rFonts w:ascii="GHEA Grapalat" w:hAnsi="GHEA Grapalat"/>
          <w:i/>
        </w:rPr>
        <w:t>3</w:t>
      </w:r>
      <w:r w:rsidR="00F432DC" w:rsidRPr="00A052C7">
        <w:rPr>
          <w:rFonts w:ascii="GHEA Grapalat" w:hAnsi="GHEA Grapalat"/>
          <w:i/>
        </w:rPr>
        <w:t xml:space="preserve"> года № </w:t>
      </w:r>
      <w:r w:rsidR="00730B41" w:rsidRPr="00A052C7">
        <w:rPr>
          <w:rFonts w:ascii="GHEA Grapalat" w:hAnsi="GHEA Grapalat"/>
          <w:i/>
          <w:lang w:val="hy-AM"/>
        </w:rPr>
        <w:t>87-</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Del="00AD01A2" w:rsidRDefault="00E26FEE" w:rsidP="00E26FEE">
      <w:pPr>
        <w:widowControl w:val="0"/>
        <w:spacing w:after="160" w:line="360" w:lineRule="auto"/>
        <w:ind w:right="-7" w:firstLine="567"/>
        <w:jc w:val="right"/>
        <w:rPr>
          <w:del w:id="2" w:author="user" w:date="2023-08-29T13:10:00Z"/>
          <w:rFonts w:ascii="GHEA Grapalat" w:hAnsi="GHEA Grapalat" w:cs="Sylfaen"/>
          <w:i/>
          <w:u w:val="single"/>
        </w:rPr>
      </w:pPr>
      <w:del w:id="3" w:author="user" w:date="2023-08-29T13:10:00Z">
        <w:r w:rsidRPr="00E26FEE" w:rsidDel="00AD01A2">
          <w:rPr>
            <w:rFonts w:ascii="GHEA Grapalat" w:hAnsi="GHEA Grapalat"/>
            <w:i/>
            <w:u w:val="single"/>
          </w:rPr>
          <w:delText>Типовая форма</w:delText>
        </w:r>
      </w:del>
    </w:p>
    <w:p w:rsidR="00642EFE" w:rsidRDefault="00642EFE" w:rsidP="00B46D58">
      <w:pPr>
        <w:pStyle w:val="BodyTextIndent"/>
        <w:widowControl w:val="0"/>
        <w:spacing w:after="160" w:line="240" w:lineRule="auto"/>
        <w:ind w:firstLine="0"/>
        <w:jc w:val="center"/>
        <w:rPr>
          <w:ins w:id="4" w:author="user" w:date="2023-08-29T13:11:00Z"/>
          <w:rFonts w:ascii="GHEA Grapalat" w:hAnsi="GHEA Grapalat"/>
          <w:i w:val="0"/>
          <w:sz w:val="24"/>
          <w:szCs w:val="24"/>
        </w:rPr>
      </w:pPr>
      <w:r w:rsidRPr="009044F1">
        <w:rPr>
          <w:rFonts w:ascii="GHEA Grapalat" w:hAnsi="GHEA Grapalat"/>
          <w:i w:val="0"/>
          <w:sz w:val="24"/>
          <w:szCs w:val="24"/>
        </w:rPr>
        <w:t>ОБЪЯВЛЕНИЕ</w:t>
      </w:r>
    </w:p>
    <w:p w:rsidR="00AD01A2" w:rsidRPr="00215ABD" w:rsidRDefault="00AD01A2" w:rsidP="00AD01A2">
      <w:pPr>
        <w:pStyle w:val="BodyTextIndent"/>
        <w:widowControl w:val="0"/>
        <w:spacing w:after="160" w:line="240" w:lineRule="auto"/>
        <w:ind w:firstLine="0"/>
        <w:jc w:val="center"/>
        <w:rPr>
          <w:ins w:id="5" w:author="user" w:date="2023-08-29T13:11:00Z"/>
          <w:rFonts w:ascii="GHEA Grapalat" w:hAnsi="GHEA Grapalat"/>
          <w:i w:val="0"/>
          <w:sz w:val="22"/>
          <w:szCs w:val="22"/>
        </w:rPr>
      </w:pPr>
      <w:ins w:id="6" w:author="user" w:date="2023-08-29T13:11:00Z">
        <w:r w:rsidRPr="00215ABD">
          <w:rPr>
            <w:rFonts w:ascii="GHEA Grapalat" w:hAnsi="GHEA Grapalat"/>
            <w:i w:val="0"/>
            <w:sz w:val="22"/>
            <w:szCs w:val="22"/>
          </w:rPr>
          <w:t>ОБ ЗАПРОС КОТИРОВОКЕ</w:t>
        </w:r>
      </w:ins>
    </w:p>
    <w:p w:rsidR="00AD01A2" w:rsidRPr="009044F1" w:rsidDel="00AD01A2" w:rsidRDefault="00AD01A2" w:rsidP="00B46D58">
      <w:pPr>
        <w:pStyle w:val="BodyTextIndent"/>
        <w:widowControl w:val="0"/>
        <w:spacing w:after="160" w:line="240" w:lineRule="auto"/>
        <w:ind w:firstLine="0"/>
        <w:jc w:val="center"/>
        <w:rPr>
          <w:del w:id="7" w:author="user" w:date="2023-08-29T13:11:00Z"/>
          <w:rFonts w:ascii="GHEA Grapalat" w:hAnsi="GHEA Grapalat"/>
          <w:i w:val="0"/>
          <w:sz w:val="24"/>
          <w:szCs w:val="24"/>
        </w:rPr>
      </w:pPr>
    </w:p>
    <w:p w:rsidR="00642EFE" w:rsidRPr="00BA7128" w:rsidDel="00AD01A2" w:rsidRDefault="00642EFE" w:rsidP="00B46D58">
      <w:pPr>
        <w:pStyle w:val="BodyTextIndent"/>
        <w:widowControl w:val="0"/>
        <w:spacing w:after="160" w:line="240" w:lineRule="auto"/>
        <w:ind w:firstLine="0"/>
        <w:jc w:val="center"/>
        <w:rPr>
          <w:del w:id="8" w:author="user" w:date="2023-08-29T13:11:00Z"/>
          <w:rFonts w:ascii="GHEA Grapalat" w:hAnsi="GHEA Grapalat"/>
          <w:i w:val="0"/>
          <w:sz w:val="24"/>
          <w:szCs w:val="24"/>
        </w:rPr>
      </w:pPr>
      <w:del w:id="9" w:author="user" w:date="2023-08-29T13:11:00Z">
        <w:r w:rsidRPr="009044F1" w:rsidDel="00AD01A2">
          <w:rPr>
            <w:rFonts w:ascii="GHEA Grapalat" w:hAnsi="GHEA Grapalat"/>
            <w:i w:val="0"/>
            <w:sz w:val="24"/>
            <w:szCs w:val="24"/>
          </w:rPr>
          <w:delText>ОБ ОТКРЫТОМ КОНКУРСЕ</w:delText>
        </w:r>
        <w:r w:rsidR="00BA7128" w:rsidDel="00AD01A2">
          <w:rPr>
            <w:rStyle w:val="FootnoteReference"/>
            <w:rFonts w:ascii="GHEA Grapalat" w:hAnsi="GHEA Grapalat"/>
            <w:i w:val="0"/>
            <w:sz w:val="24"/>
            <w:szCs w:val="24"/>
          </w:rPr>
          <w:footnoteReference w:customMarkFollows="1" w:id="1"/>
          <w:delText>*</w:delText>
        </w:r>
      </w:del>
    </w:p>
    <w:p w:rsidR="00642EFE" w:rsidRPr="009044F1" w:rsidDel="00AD01A2" w:rsidRDefault="00642EFE" w:rsidP="00B46D58">
      <w:pPr>
        <w:pStyle w:val="BodyTextIndent"/>
        <w:widowControl w:val="0"/>
        <w:spacing w:after="160" w:line="240" w:lineRule="auto"/>
        <w:ind w:firstLine="0"/>
        <w:jc w:val="center"/>
        <w:rPr>
          <w:del w:id="12" w:author="user" w:date="2023-08-29T13:10:00Z"/>
          <w:rFonts w:ascii="GHEA Grapalat" w:hAnsi="GHEA Grapalat"/>
          <w:i w:val="0"/>
          <w:sz w:val="24"/>
          <w:szCs w:val="24"/>
        </w:rPr>
      </w:pPr>
    </w:p>
    <w:p w:rsidR="00967824" w:rsidRPr="0065765A" w:rsidRDefault="00642EFE" w:rsidP="00B46D58">
      <w:pPr>
        <w:pStyle w:val="BodyTextIndent"/>
        <w:widowControl w:val="0"/>
        <w:spacing w:after="160" w:line="240" w:lineRule="auto"/>
        <w:ind w:firstLine="0"/>
        <w:jc w:val="center"/>
        <w:rPr>
          <w:ins w:id="13" w:author="user" w:date="2023-08-29T13:55:00Z"/>
          <w:rFonts w:ascii="GHEA Grapalat" w:hAnsi="GHEA Grapalat"/>
          <w:i w:val="0"/>
          <w:sz w:val="24"/>
          <w:szCs w:val="24"/>
          <w:rPrChange w:id="14" w:author="user" w:date="2023-09-08T14:41:00Z">
            <w:rPr>
              <w:ins w:id="15" w:author="user" w:date="2023-08-29T13:55:00Z"/>
              <w:rFonts w:ascii="GHEA Grapalat" w:hAnsi="GHEA Grapalat"/>
              <w:i w:val="0"/>
              <w:sz w:val="24"/>
              <w:szCs w:val="24"/>
              <w:highlight w:val="yellow"/>
            </w:rPr>
          </w:rPrChange>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del w:id="16" w:author="user" w:date="2023-08-29T13:55:00Z">
        <w:r w:rsidRPr="007F4ABD" w:rsidDel="00967824">
          <w:rPr>
            <w:rFonts w:ascii="GHEA Grapalat" w:hAnsi="GHEA Grapalat"/>
            <w:i w:val="0"/>
            <w:sz w:val="24"/>
            <w:szCs w:val="24"/>
          </w:rPr>
          <w:delText xml:space="preserve">от </w:delText>
        </w:r>
      </w:del>
      <w:ins w:id="17" w:author="user" w:date="2023-08-29T13:55:00Z">
        <w:r w:rsidR="00967824" w:rsidRPr="0065765A">
          <w:rPr>
            <w:rFonts w:ascii="GHEA Grapalat" w:hAnsi="GHEA Grapalat"/>
            <w:i w:val="0"/>
            <w:sz w:val="24"/>
            <w:szCs w:val="24"/>
          </w:rPr>
          <w:t>от</w:t>
        </w:r>
      </w:ins>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7F4ABD">
        <w:rPr>
          <w:rFonts w:ascii="GHEA Grapalat" w:hAnsi="GHEA Grapalat"/>
          <w:i w:val="0"/>
          <w:sz w:val="24"/>
          <w:szCs w:val="24"/>
        </w:rPr>
        <w:t>"</w:t>
      </w:r>
      <w:del w:id="18" w:author="user" w:date="2023-08-29T13:51:00Z">
        <w:r w:rsidRPr="0065765A" w:rsidDel="002365DF">
          <w:rPr>
            <w:rFonts w:ascii="GHEA Grapalat" w:hAnsi="GHEA Grapalat"/>
            <w:i w:val="0"/>
            <w:sz w:val="24"/>
            <w:szCs w:val="24"/>
          </w:rPr>
          <w:delText>день</w:delText>
        </w:r>
      </w:del>
      <w:ins w:id="19" w:author="user" w:date="2023-09-19T14:40:00Z">
        <w:r w:rsidR="00493F19">
          <w:rPr>
            <w:rFonts w:ascii="GHEA Grapalat" w:hAnsi="GHEA Grapalat"/>
            <w:i w:val="0"/>
            <w:sz w:val="24"/>
            <w:szCs w:val="24"/>
            <w:lang w:val="hy-AM"/>
          </w:rPr>
          <w:t>19</w:t>
        </w:r>
      </w:ins>
      <w:r w:rsidRPr="007F4ABD">
        <w:rPr>
          <w:rFonts w:ascii="GHEA Grapalat" w:hAnsi="GHEA Grapalat"/>
          <w:i w:val="0"/>
          <w:sz w:val="24"/>
          <w:szCs w:val="24"/>
        </w:rPr>
        <w:t>"</w:t>
      </w:r>
      <w:r w:rsidRPr="0065765A">
        <w:rPr>
          <w:rFonts w:ascii="GHEA Grapalat" w:hAnsi="GHEA Grapalat"/>
          <w:i w:val="0"/>
          <w:sz w:val="24"/>
          <w:szCs w:val="24"/>
        </w:rPr>
        <w:t xml:space="preserve"> "</w:t>
      </w:r>
      <w:del w:id="20" w:author="user" w:date="2023-08-29T13:51:00Z">
        <w:r w:rsidRPr="0065765A" w:rsidDel="002365DF">
          <w:rPr>
            <w:rFonts w:ascii="GHEA Grapalat" w:hAnsi="GHEA Grapalat"/>
            <w:i w:val="0"/>
            <w:sz w:val="24"/>
            <w:szCs w:val="24"/>
          </w:rPr>
          <w:delText>месяц</w:delText>
        </w:r>
      </w:del>
      <w:ins w:id="21" w:author="user" w:date="2023-08-29T13:51:00Z">
        <w:r w:rsidR="002365DF" w:rsidRPr="0065765A">
          <w:rPr>
            <w:rFonts w:ascii="GHEA Grapalat" w:hAnsi="GHEA Grapalat"/>
            <w:i w:val="0"/>
            <w:sz w:val="24"/>
            <w:szCs w:val="24"/>
            <w:rPrChange w:id="22" w:author="user" w:date="2023-09-08T14:41:00Z">
              <w:rPr>
                <w:rFonts w:ascii="GHEA Grapalat" w:hAnsi="GHEA Grapalat"/>
                <w:i w:val="0"/>
                <w:sz w:val="24"/>
                <w:szCs w:val="24"/>
                <w:highlight w:val="yellow"/>
              </w:rPr>
            </w:rPrChange>
          </w:rPr>
          <w:t>0</w:t>
        </w:r>
      </w:ins>
      <w:ins w:id="23" w:author="user" w:date="2023-09-08T10:18:00Z">
        <w:r w:rsidR="000A2760" w:rsidRPr="0065765A">
          <w:rPr>
            <w:rFonts w:ascii="GHEA Grapalat" w:hAnsi="GHEA Grapalat"/>
            <w:i w:val="0"/>
            <w:sz w:val="24"/>
            <w:szCs w:val="24"/>
            <w:lang w:val="hy-AM"/>
            <w:rPrChange w:id="24" w:author="user" w:date="2023-09-08T14:41:00Z">
              <w:rPr>
                <w:rFonts w:ascii="GHEA Grapalat" w:hAnsi="GHEA Grapalat"/>
                <w:i w:val="0"/>
                <w:sz w:val="24"/>
                <w:szCs w:val="24"/>
                <w:highlight w:val="yellow"/>
                <w:lang w:val="hy-AM"/>
              </w:rPr>
            </w:rPrChange>
          </w:rPr>
          <w:t>9</w:t>
        </w:r>
      </w:ins>
      <w:del w:id="25" w:author="user" w:date="2023-09-08T10:19:00Z">
        <w:r w:rsidRPr="007F4ABD" w:rsidDel="000A2760">
          <w:rPr>
            <w:rFonts w:ascii="GHEA Grapalat" w:hAnsi="GHEA Grapalat"/>
            <w:i w:val="0"/>
            <w:sz w:val="24"/>
            <w:szCs w:val="24"/>
          </w:rPr>
          <w:delText>"</w:delText>
        </w:r>
      </w:del>
      <w:ins w:id="26" w:author="user" w:date="2023-09-08T10:19:00Z">
        <w:r w:rsidR="00493F19">
          <w:rPr>
            <w:rFonts w:ascii="GHEA Grapalat" w:hAnsi="GHEA Grapalat"/>
            <w:i w:val="0"/>
            <w:sz w:val="24"/>
            <w:szCs w:val="24"/>
            <w:lang w:val="hy-AM"/>
          </w:rPr>
          <w:t>''</w:t>
        </w:r>
      </w:ins>
      <w:r w:rsidRPr="007F4ABD">
        <w:rPr>
          <w:rFonts w:ascii="GHEA Grapalat" w:hAnsi="GHEA Grapalat"/>
          <w:i w:val="0"/>
          <w:sz w:val="24"/>
          <w:szCs w:val="24"/>
        </w:rPr>
        <w:t xml:space="preserve"> 20</w:t>
      </w:r>
      <w:ins w:id="27" w:author="user" w:date="2023-08-29T13:51:00Z">
        <w:r w:rsidR="002365DF" w:rsidRPr="0065765A">
          <w:rPr>
            <w:rFonts w:ascii="GHEA Grapalat" w:hAnsi="GHEA Grapalat"/>
            <w:i w:val="0"/>
            <w:sz w:val="24"/>
            <w:szCs w:val="24"/>
            <w:rPrChange w:id="28" w:author="user" w:date="2023-09-08T14:41:00Z">
              <w:rPr>
                <w:rFonts w:ascii="GHEA Grapalat" w:hAnsi="GHEA Grapalat"/>
                <w:i w:val="0"/>
                <w:sz w:val="24"/>
                <w:szCs w:val="24"/>
                <w:highlight w:val="yellow"/>
              </w:rPr>
            </w:rPrChange>
          </w:rPr>
          <w:t>23</w:t>
        </w:r>
      </w:ins>
      <w:r w:rsidR="00AA7117" w:rsidRPr="007F4ABD">
        <w:rPr>
          <w:rFonts w:ascii="GHEA Grapalat" w:hAnsi="GHEA Grapalat"/>
          <w:i w:val="0"/>
          <w:sz w:val="24"/>
          <w:szCs w:val="24"/>
        </w:rPr>
        <w:t xml:space="preserve"> </w:t>
      </w:r>
      <w:r w:rsidRPr="0065765A">
        <w:rPr>
          <w:rFonts w:ascii="GHEA Grapalat" w:hAnsi="GHEA Grapalat"/>
          <w:i w:val="0"/>
          <w:sz w:val="24"/>
          <w:szCs w:val="24"/>
        </w:rPr>
        <w:t>года "</w:t>
      </w:r>
      <w:ins w:id="29" w:author="user" w:date="2023-08-29T13:51:00Z">
        <w:r w:rsidR="002365DF" w:rsidRPr="0065765A">
          <w:rPr>
            <w:rFonts w:ascii="GHEA Grapalat" w:hAnsi="GHEA Grapalat"/>
            <w:i w:val="0"/>
            <w:sz w:val="24"/>
            <w:szCs w:val="24"/>
            <w:lang w:val="en-US"/>
            <w:rPrChange w:id="30" w:author="user" w:date="2023-09-08T14:41:00Z">
              <w:rPr>
                <w:rFonts w:ascii="GHEA Grapalat" w:hAnsi="GHEA Grapalat"/>
                <w:i w:val="0"/>
                <w:sz w:val="24"/>
                <w:szCs w:val="24"/>
                <w:highlight w:val="yellow"/>
                <w:lang w:val="en-US"/>
              </w:rPr>
            </w:rPrChange>
          </w:rPr>
          <w:t>N</w:t>
        </w:r>
        <w:r w:rsidR="002365DF" w:rsidRPr="0065765A">
          <w:rPr>
            <w:rFonts w:ascii="GHEA Grapalat" w:hAnsi="GHEA Grapalat"/>
            <w:i w:val="0"/>
            <w:sz w:val="24"/>
            <w:szCs w:val="24"/>
            <w:rPrChange w:id="31" w:author="user" w:date="2023-09-08T14:41:00Z">
              <w:rPr>
                <w:rFonts w:ascii="GHEA Grapalat" w:hAnsi="GHEA Grapalat"/>
                <w:i w:val="0"/>
                <w:sz w:val="24"/>
                <w:szCs w:val="24"/>
                <w:highlight w:val="yellow"/>
                <w:lang w:val="en-US"/>
              </w:rPr>
            </w:rPrChange>
          </w:rPr>
          <w:t xml:space="preserve"> 1</w:t>
        </w:r>
      </w:ins>
      <w:del w:id="32" w:author="user" w:date="2023-08-29T13:51:00Z">
        <w:r w:rsidRPr="007F4ABD" w:rsidDel="002365DF">
          <w:rPr>
            <w:rFonts w:ascii="GHEA Grapalat" w:hAnsi="GHEA Grapalat"/>
            <w:i w:val="0"/>
            <w:sz w:val="24"/>
            <w:szCs w:val="24"/>
          </w:rPr>
          <w:delText>но</w:delText>
        </w:r>
        <w:r w:rsidRPr="0065765A" w:rsidDel="002365DF">
          <w:rPr>
            <w:rFonts w:ascii="GHEA Grapalat" w:hAnsi="GHEA Grapalat"/>
            <w:i w:val="0"/>
            <w:sz w:val="24"/>
            <w:szCs w:val="24"/>
          </w:rPr>
          <w:delText>мер решения</w:delText>
        </w:r>
      </w:del>
      <w:r w:rsidRPr="0065765A">
        <w:rPr>
          <w:rFonts w:ascii="GHEA Grapalat" w:hAnsi="GHEA Grapalat"/>
          <w:i w:val="0"/>
          <w:sz w:val="24"/>
          <w:szCs w:val="24"/>
        </w:rPr>
        <w:t>"</w:t>
      </w:r>
      <w:r w:rsidRPr="009044F1">
        <w:rPr>
          <w:rFonts w:ascii="GHEA Grapalat" w:hAnsi="GHEA Grapalat"/>
          <w:i w:val="0"/>
          <w:sz w:val="24"/>
          <w:szCs w:val="24"/>
        </w:rPr>
        <w:t xml:space="preserve"> </w:t>
      </w:r>
    </w:p>
    <w:p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ins w:id="33" w:author="user" w:date="2023-08-29T13:51:00Z">
        <w:r w:rsidR="002365DF">
          <w:rPr>
            <w:rFonts w:ascii="GHEA Grapalat" w:hAnsi="GHEA Grapalat"/>
            <w:i w:val="0"/>
            <w:lang w:val="hy-AM"/>
          </w:rPr>
          <w:t>ԵԲԿ-ԳՀ</w:t>
        </w:r>
        <w:r w:rsidR="002365DF" w:rsidRPr="00A71D81">
          <w:rPr>
            <w:rFonts w:ascii="GHEA Grapalat" w:hAnsi="GHEA Grapalat"/>
            <w:i w:val="0"/>
            <w:lang w:val="af-ZA"/>
          </w:rPr>
          <w:t>ԱՊՁԲ</w:t>
        </w:r>
        <w:r w:rsidR="002365DF">
          <w:rPr>
            <w:rFonts w:ascii="GHEA Grapalat" w:hAnsi="GHEA Grapalat"/>
            <w:i w:val="0"/>
            <w:lang w:val="hy-AM"/>
          </w:rPr>
          <w:t>-23/</w:t>
        </w:r>
      </w:ins>
      <w:ins w:id="34" w:author="user" w:date="2023-09-19T14:36:00Z">
        <w:r w:rsidR="00E20689">
          <w:rPr>
            <w:rFonts w:ascii="GHEA Grapalat" w:hAnsi="GHEA Grapalat"/>
            <w:i w:val="0"/>
            <w:lang w:val="hy-AM"/>
          </w:rPr>
          <w:t>10</w:t>
        </w:r>
      </w:ins>
      <w:del w:id="35" w:author="user" w:date="2023-08-29T13:51:00Z">
        <w:r w:rsidR="00642EFE" w:rsidRPr="009044F1" w:rsidDel="002365DF">
          <w:rPr>
            <w:rFonts w:ascii="GHEA Grapalat" w:hAnsi="GHEA Grapalat"/>
            <w:i w:val="0"/>
            <w:sz w:val="24"/>
            <w:szCs w:val="24"/>
          </w:rPr>
          <w:delText xml:space="preserve">____ BMAPDzB </w:delText>
        </w:r>
        <w:r w:rsidRPr="004775ED" w:rsidDel="002365DF">
          <w:rPr>
            <w:rFonts w:ascii="GHEA Grapalat" w:hAnsi="GHEA Grapalat"/>
            <w:i w:val="0"/>
            <w:sz w:val="24"/>
            <w:szCs w:val="24"/>
          </w:rPr>
          <w:delText>____</w:delText>
        </w:r>
        <w:r w:rsidR="00642EFE" w:rsidRPr="009044F1" w:rsidDel="002365DF">
          <w:rPr>
            <w:rFonts w:ascii="GHEA Grapalat" w:hAnsi="GHEA Grapalat"/>
            <w:i w:val="0"/>
            <w:sz w:val="24"/>
            <w:szCs w:val="24"/>
            <w:u w:val="single"/>
          </w:rPr>
          <w:delText>/</w:delText>
        </w:r>
        <w:r w:rsidRPr="004775ED" w:rsidDel="002365DF">
          <w:rPr>
            <w:rFonts w:ascii="GHEA Grapalat" w:hAnsi="GHEA Grapalat"/>
            <w:sz w:val="24"/>
            <w:szCs w:val="24"/>
          </w:rPr>
          <w:delText xml:space="preserve"> </w:delText>
        </w:r>
        <w:r w:rsidR="00642EFE" w:rsidRPr="009044F1" w:rsidDel="002365DF">
          <w:rPr>
            <w:rFonts w:ascii="GHEA Grapalat" w:hAnsi="GHEA Grapalat"/>
            <w:i w:val="0"/>
            <w:sz w:val="24"/>
            <w:szCs w:val="24"/>
          </w:rPr>
          <w:delText>____</w:delText>
        </w:r>
      </w:del>
    </w:p>
    <w:p w:rsidR="0091042F" w:rsidRPr="009044F1" w:rsidDel="002365DF" w:rsidRDefault="0091042F" w:rsidP="00B46D58">
      <w:pPr>
        <w:pStyle w:val="BodyTextIndent"/>
        <w:widowControl w:val="0"/>
        <w:spacing w:after="160" w:line="240" w:lineRule="auto"/>
        <w:rPr>
          <w:del w:id="36" w:author="user" w:date="2023-08-29T13:54:00Z"/>
          <w:rFonts w:ascii="GHEA Grapalat" w:hAnsi="GHEA Grapalat"/>
          <w:i w:val="0"/>
          <w:sz w:val="24"/>
          <w:szCs w:val="24"/>
        </w:rPr>
      </w:pPr>
    </w:p>
    <w:p w:rsidR="00B433AA" w:rsidRPr="00215ABD" w:rsidRDefault="00B433AA" w:rsidP="00B433AA">
      <w:pPr>
        <w:pStyle w:val="BodyTextIndent"/>
        <w:widowControl w:val="0"/>
        <w:spacing w:line="240" w:lineRule="auto"/>
        <w:ind w:firstLine="709"/>
        <w:rPr>
          <w:ins w:id="37" w:author="user" w:date="2023-08-29T13:33:00Z"/>
          <w:rFonts w:ascii="GHEA Grapalat" w:hAnsi="GHEA Grapalat"/>
          <w:i w:val="0"/>
          <w:sz w:val="22"/>
          <w:szCs w:val="22"/>
        </w:rPr>
      </w:pPr>
      <w:ins w:id="38" w:author="user" w:date="2023-08-29T13:33:00Z">
        <w:r w:rsidRPr="002365DF">
          <w:rPr>
            <w:rFonts w:ascii="GHEA Grapalat" w:hAnsi="GHEA Grapalat"/>
            <w:b/>
            <w:i w:val="0"/>
            <w:sz w:val="22"/>
            <w:szCs w:val="22"/>
            <w:rPrChange w:id="39" w:author="user" w:date="2023-08-29T13:51:00Z">
              <w:rPr>
                <w:rFonts w:ascii="GHEA Grapalat" w:hAnsi="GHEA Grapalat"/>
                <w:i w:val="0"/>
                <w:sz w:val="22"/>
                <w:szCs w:val="22"/>
              </w:rPr>
            </w:rPrChange>
          </w:rPr>
          <w:t xml:space="preserve">Заказчик ЗАО ''ЕРЕВАН'' </w:t>
        </w:r>
        <w:r w:rsidRPr="002365DF">
          <w:rPr>
            <w:rFonts w:ascii="GHEA Grapalat" w:hAnsi="GHEA Grapalat"/>
            <w:b/>
            <w:i w:val="0"/>
            <w:sz w:val="22"/>
            <w:szCs w:val="22"/>
            <w:lang w:val="hy-AM"/>
            <w:rPrChange w:id="40" w:author="user" w:date="2023-08-29T13:51:00Z">
              <w:rPr>
                <w:rFonts w:ascii="GHEA Grapalat" w:hAnsi="GHEA Grapalat"/>
                <w:i w:val="0"/>
                <w:sz w:val="22"/>
                <w:szCs w:val="22"/>
                <w:lang w:val="hy-AM"/>
              </w:rPr>
            </w:rPrChange>
          </w:rPr>
          <w:t xml:space="preserve"> </w:t>
        </w:r>
        <w:r w:rsidRPr="002365DF">
          <w:rPr>
            <w:rFonts w:ascii="GHEA Grapalat" w:hAnsi="GHEA Grapalat"/>
            <w:b/>
            <w:i w:val="0"/>
            <w:sz w:val="22"/>
            <w:szCs w:val="22"/>
            <w:rPrChange w:id="41" w:author="user" w:date="2023-08-29T13:51:00Z">
              <w:rPr>
                <w:rFonts w:ascii="GHEA Grapalat" w:hAnsi="GHEA Grapalat"/>
                <w:i w:val="0"/>
                <w:sz w:val="22"/>
                <w:szCs w:val="22"/>
              </w:rPr>
            </w:rPrChange>
          </w:rPr>
          <w:t>МНЦ, находящийся по адресу: Нерсисян 7 объявляет</w:t>
        </w:r>
        <w:r w:rsidRPr="00215ABD">
          <w:rPr>
            <w:rFonts w:ascii="GHEA Grapalat" w:hAnsi="GHEA Grapalat"/>
            <w:i w:val="0"/>
            <w:sz w:val="22"/>
            <w:szCs w:val="22"/>
          </w:rPr>
          <w:t xml:space="preserve"> запрос котировок, который проводится одним этапом.</w:t>
        </w:r>
      </w:ins>
    </w:p>
    <w:p w:rsidR="00311076" w:rsidRPr="004775ED" w:rsidDel="00B433AA" w:rsidRDefault="00642EFE">
      <w:pPr>
        <w:pStyle w:val="BodyTextIndent"/>
        <w:widowControl w:val="0"/>
        <w:spacing w:line="240" w:lineRule="auto"/>
        <w:ind w:firstLine="709"/>
        <w:jc w:val="left"/>
        <w:rPr>
          <w:del w:id="42" w:author="user" w:date="2023-08-29T13:33:00Z"/>
          <w:rFonts w:ascii="GHEA Grapalat" w:hAnsi="GHEA Grapalat"/>
          <w:i w:val="0"/>
          <w:sz w:val="24"/>
          <w:szCs w:val="24"/>
        </w:rPr>
      </w:pPr>
      <w:del w:id="43" w:author="user" w:date="2023-08-29T13:33:00Z">
        <w:r w:rsidRPr="009044F1" w:rsidDel="00B433AA">
          <w:rPr>
            <w:rFonts w:ascii="GHEA Grapalat" w:hAnsi="GHEA Grapalat"/>
            <w:i w:val="0"/>
            <w:sz w:val="24"/>
            <w:szCs w:val="24"/>
          </w:rPr>
          <w:delText>Заказчик _________________, находящийся по адресу:</w:delText>
        </w:r>
        <w:r w:rsidR="004775ED" w:rsidRPr="004775ED" w:rsidDel="00B433AA">
          <w:rPr>
            <w:rFonts w:ascii="GHEA Grapalat" w:hAnsi="GHEA Grapalat"/>
            <w:i w:val="0"/>
            <w:sz w:val="24"/>
            <w:szCs w:val="24"/>
          </w:rPr>
          <w:delText>________________</w:delText>
        </w:r>
      </w:del>
    </w:p>
    <w:p w:rsidR="00347499" w:rsidRPr="003A1EBB" w:rsidDel="00B433AA" w:rsidRDefault="00A12C95">
      <w:pPr>
        <w:pStyle w:val="BodyTextIndent"/>
        <w:widowControl w:val="0"/>
        <w:tabs>
          <w:tab w:val="left" w:pos="7230"/>
        </w:tabs>
        <w:spacing w:after="160" w:line="240" w:lineRule="auto"/>
        <w:ind w:left="1985" w:firstLine="0"/>
        <w:rPr>
          <w:del w:id="44" w:author="user" w:date="2023-08-29T13:33:00Z"/>
          <w:rFonts w:ascii="GHEA Grapalat" w:hAnsi="GHEA Grapalat"/>
          <w:i w:val="0"/>
          <w:sz w:val="16"/>
          <w:szCs w:val="16"/>
        </w:rPr>
      </w:pPr>
      <w:del w:id="45" w:author="user" w:date="2023-08-29T13:33:00Z">
        <w:r w:rsidRPr="004775ED" w:rsidDel="00B433AA">
          <w:rPr>
            <w:rFonts w:ascii="GHEA Grapalat" w:hAnsi="GHEA Grapalat"/>
            <w:sz w:val="16"/>
            <w:szCs w:val="16"/>
          </w:rPr>
          <w:delText>(наименование заказчика)</w:delText>
        </w:r>
        <w:r w:rsidR="004775ED" w:rsidRPr="003A1EBB" w:rsidDel="00B433AA">
          <w:rPr>
            <w:rFonts w:ascii="GHEA Grapalat" w:hAnsi="GHEA Grapalat"/>
            <w:sz w:val="16"/>
            <w:szCs w:val="16"/>
          </w:rPr>
          <w:tab/>
        </w:r>
        <w:r w:rsidRPr="004775ED" w:rsidDel="00B433AA">
          <w:rPr>
            <w:rFonts w:ascii="GHEA Grapalat" w:hAnsi="GHEA Grapalat"/>
            <w:sz w:val="16"/>
            <w:szCs w:val="16"/>
          </w:rPr>
          <w:delText>(адрес заказчика)</w:delText>
        </w:r>
      </w:del>
    </w:p>
    <w:p w:rsidR="00642EFE" w:rsidRPr="009044F1" w:rsidDel="00B433AA" w:rsidRDefault="00FA0C42">
      <w:pPr>
        <w:pStyle w:val="BodyTextIndent"/>
        <w:widowControl w:val="0"/>
        <w:spacing w:after="160" w:line="240" w:lineRule="auto"/>
        <w:ind w:firstLine="0"/>
        <w:rPr>
          <w:del w:id="46" w:author="user" w:date="2023-08-29T13:33:00Z"/>
          <w:rFonts w:ascii="GHEA Grapalat" w:hAnsi="GHEA Grapalat"/>
          <w:i w:val="0"/>
          <w:sz w:val="24"/>
          <w:szCs w:val="24"/>
        </w:rPr>
      </w:pPr>
      <w:del w:id="47" w:author="user" w:date="2023-08-29T13:33:00Z">
        <w:r w:rsidRPr="007B0562" w:rsidDel="00B433AA">
          <w:rPr>
            <w:rFonts w:ascii="GHEA Grapalat" w:hAnsi="GHEA Grapalat"/>
            <w:i w:val="0"/>
            <w:sz w:val="24"/>
            <w:szCs w:val="24"/>
          </w:rPr>
          <w:delText xml:space="preserve">объявляет </w:delText>
        </w:r>
      </w:del>
      <w:del w:id="48" w:author="user" w:date="2023-08-29T13:13:00Z">
        <w:r w:rsidR="00642EFE" w:rsidRPr="008030B6" w:rsidDel="00FA0C42">
          <w:rPr>
            <w:rFonts w:ascii="GHEA Grapalat" w:hAnsi="GHEA Grapalat"/>
            <w:i w:val="0"/>
            <w:sz w:val="24"/>
            <w:szCs w:val="24"/>
          </w:rPr>
          <w:delText>открытый конкурс</w:delText>
        </w:r>
      </w:del>
      <w:del w:id="49" w:author="user" w:date="2023-08-29T13:33:00Z">
        <w:r w:rsidR="00642EFE" w:rsidRPr="008030B6" w:rsidDel="00B433AA">
          <w:rPr>
            <w:rFonts w:ascii="GHEA Grapalat" w:hAnsi="GHEA Grapalat"/>
            <w:i w:val="0"/>
            <w:sz w:val="24"/>
            <w:szCs w:val="24"/>
          </w:rPr>
          <w:delText>,</w:delText>
        </w:r>
        <w:r w:rsidR="00642EFE" w:rsidRPr="009044F1" w:rsidDel="00B433AA">
          <w:rPr>
            <w:rFonts w:ascii="GHEA Grapalat" w:hAnsi="GHEA Grapalat"/>
            <w:i w:val="0"/>
            <w:sz w:val="24"/>
            <w:szCs w:val="24"/>
          </w:rPr>
          <w:delText xml:space="preserve"> который проводится одним этапом</w:delText>
        </w:r>
        <w:r w:rsidR="0050550F" w:rsidDel="00B433AA">
          <w:rPr>
            <w:rFonts w:ascii="GHEA Grapalat" w:hAnsi="GHEA Grapalat"/>
            <w:i w:val="0"/>
            <w:sz w:val="24"/>
            <w:szCs w:val="24"/>
          </w:rPr>
          <w:delText>.</w:delText>
        </w:r>
      </w:del>
    </w:p>
    <w:p w:rsidR="00782D60" w:rsidRPr="00782D60" w:rsidDel="00B433AA" w:rsidRDefault="00A20B69">
      <w:pPr>
        <w:pStyle w:val="BodyTextIndent"/>
        <w:widowControl w:val="0"/>
        <w:spacing w:after="160" w:line="240" w:lineRule="auto"/>
        <w:ind w:firstLine="567"/>
        <w:rPr>
          <w:del w:id="50" w:author="user" w:date="2023-08-29T13:35:00Z"/>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ins w:id="51" w:author="user" w:date="2023-08-29T13:35:00Z">
        <w:r w:rsidR="00B433AA">
          <w:rPr>
            <w:rFonts w:ascii="GHEA Grapalat" w:hAnsi="GHEA Grapalat"/>
            <w:i w:val="0"/>
            <w:spacing w:val="6"/>
            <w:sz w:val="24"/>
            <w:szCs w:val="24"/>
          </w:rPr>
          <w:t xml:space="preserve"> </w:t>
        </w:r>
      </w:ins>
      <w:del w:id="52" w:author="user" w:date="2023-08-29T13:35:00Z">
        <w:r w:rsidRPr="00782D60" w:rsidDel="00B433AA">
          <w:rPr>
            <w:rFonts w:ascii="GHEA Grapalat" w:hAnsi="GHEA Grapalat"/>
            <w:i w:val="0"/>
            <w:spacing w:val="6"/>
            <w:sz w:val="24"/>
            <w:szCs w:val="24"/>
          </w:rPr>
          <w:delText xml:space="preserve"> </w:delText>
        </w:r>
      </w:del>
    </w:p>
    <w:p w:rsidR="00341A74" w:rsidDel="00B433AA" w:rsidRDefault="00A20B69" w:rsidP="00B46D58">
      <w:pPr>
        <w:pStyle w:val="BodyTextIndent"/>
        <w:widowControl w:val="0"/>
        <w:spacing w:after="160" w:line="240" w:lineRule="auto"/>
        <w:ind w:firstLine="567"/>
        <w:rPr>
          <w:del w:id="53" w:author="user" w:date="2023-08-29T13:35:00Z"/>
          <w:rFonts w:ascii="GHEA Grapalat" w:hAnsi="GHEA Grapalat"/>
          <w:i w:val="0"/>
          <w:sz w:val="24"/>
          <w:szCs w:val="24"/>
        </w:rPr>
      </w:pPr>
      <w:del w:id="54" w:author="user" w:date="2023-08-29T13:34:00Z">
        <w:r w:rsidRPr="009044F1" w:rsidDel="00B433AA">
          <w:rPr>
            <w:rFonts w:ascii="GHEA Grapalat" w:hAnsi="GHEA Grapalat"/>
            <w:i w:val="0"/>
            <w:sz w:val="24"/>
            <w:szCs w:val="24"/>
          </w:rPr>
          <w:delText>_</w:delText>
        </w:r>
      </w:del>
      <w:ins w:id="55" w:author="user" w:date="2023-09-19T14:42:00Z">
        <w:r w:rsidR="00493F19" w:rsidRPr="00493F19">
          <w:t xml:space="preserve"> </w:t>
        </w:r>
        <w:r w:rsidR="00493F19" w:rsidRPr="00493F19">
          <w:rPr>
            <w:rFonts w:ascii="GHEA Grapalat" w:hAnsi="GHEA Grapalat"/>
            <w:b/>
            <w:i w:val="0"/>
            <w:sz w:val="22"/>
            <w:szCs w:val="22"/>
          </w:rPr>
          <w:t>ХИМИЯ И МЕДИЦИНСКАЯ ПРОДУКЦИЯ</w:t>
        </w:r>
      </w:ins>
      <w:ins w:id="56" w:author="user" w:date="2023-08-29T13:34:00Z">
        <w:r w:rsidR="00B433AA" w:rsidRPr="0012266C">
          <w:rPr>
            <w:rFonts w:ascii="GHEA Grapalat" w:hAnsi="GHEA Grapalat"/>
            <w:b/>
            <w:i w:val="0"/>
            <w:sz w:val="22"/>
            <w:szCs w:val="22"/>
            <w:lang w:val="hy-AM"/>
          </w:rPr>
          <w:t xml:space="preserve"> </w:t>
        </w:r>
      </w:ins>
      <w:del w:id="57" w:author="user" w:date="2023-08-29T13:34:00Z">
        <w:r w:rsidRPr="009044F1" w:rsidDel="00B433AA">
          <w:rPr>
            <w:rFonts w:ascii="GHEA Grapalat" w:hAnsi="GHEA Grapalat"/>
            <w:i w:val="0"/>
            <w:sz w:val="24"/>
            <w:szCs w:val="24"/>
          </w:rPr>
          <w:delText>____________</w:delText>
        </w:r>
        <w:r w:rsidR="00782D60" w:rsidRPr="003A1EBB" w:rsidDel="00B433AA">
          <w:rPr>
            <w:rFonts w:ascii="GHEA Grapalat" w:hAnsi="GHEA Grapalat"/>
            <w:i w:val="0"/>
            <w:sz w:val="24"/>
            <w:szCs w:val="24"/>
          </w:rPr>
          <w:delText>_____</w:delText>
        </w:r>
        <w:r w:rsidRPr="009044F1" w:rsidDel="00B433AA">
          <w:rPr>
            <w:rFonts w:ascii="GHEA Grapalat" w:hAnsi="GHEA Grapalat"/>
            <w:i w:val="0"/>
            <w:sz w:val="24"/>
            <w:szCs w:val="24"/>
          </w:rPr>
          <w:delText>________</w:delText>
        </w:r>
        <w:r w:rsidR="00782D60" w:rsidDel="00B433AA">
          <w:rPr>
            <w:rFonts w:ascii="GHEA Grapalat" w:hAnsi="GHEA Grapalat"/>
            <w:i w:val="0"/>
            <w:sz w:val="24"/>
            <w:szCs w:val="24"/>
          </w:rPr>
          <w:delText>______</w:delText>
        </w:r>
        <w:r w:rsidR="002638A5" w:rsidRPr="002638A5" w:rsidDel="00B433AA">
          <w:rPr>
            <w:rFonts w:ascii="GHEA Grapalat" w:hAnsi="GHEA Grapalat"/>
            <w:i w:val="0"/>
            <w:sz w:val="24"/>
            <w:szCs w:val="24"/>
          </w:rPr>
          <w:delText>_________</w:delText>
        </w:r>
        <w:r w:rsidRPr="009044F1" w:rsidDel="00B433AA">
          <w:rPr>
            <w:rFonts w:ascii="GHEA Grapalat" w:hAnsi="GHEA Grapalat"/>
            <w:i w:val="0"/>
            <w:sz w:val="24"/>
            <w:szCs w:val="24"/>
          </w:rPr>
          <w:delText>_____</w:delText>
        </w:r>
        <w:r w:rsidR="00782D60" w:rsidDel="00B433AA">
          <w:rPr>
            <w:rFonts w:ascii="GHEA Grapalat" w:hAnsi="GHEA Grapalat"/>
            <w:i w:val="0"/>
            <w:sz w:val="24"/>
            <w:szCs w:val="24"/>
          </w:rPr>
          <w:delText>____</w:delText>
        </w:r>
      </w:del>
      <w:ins w:id="58" w:author="user" w:date="2023-08-29T13:34:00Z">
        <w:r w:rsidR="00B433AA">
          <w:rPr>
            <w:rFonts w:ascii="GHEA Grapalat" w:hAnsi="GHEA Grapalat"/>
            <w:i w:val="0"/>
            <w:sz w:val="24"/>
            <w:szCs w:val="24"/>
          </w:rPr>
          <w:t xml:space="preserve"> </w:t>
        </w:r>
      </w:ins>
      <w:del w:id="59" w:author="user" w:date="2023-08-29T13:34:00Z">
        <w:r w:rsidR="00782D60" w:rsidDel="00B433AA">
          <w:rPr>
            <w:rFonts w:ascii="GHEA Grapalat" w:hAnsi="GHEA Grapalat"/>
            <w:i w:val="0"/>
            <w:sz w:val="24"/>
            <w:szCs w:val="24"/>
          </w:rPr>
          <w:delText xml:space="preserve"> </w:delText>
        </w:r>
      </w:del>
      <w:r w:rsidR="00782D60">
        <w:rPr>
          <w:rFonts w:ascii="GHEA Grapalat" w:hAnsi="GHEA Grapalat"/>
          <w:i w:val="0"/>
          <w:sz w:val="24"/>
          <w:szCs w:val="24"/>
        </w:rPr>
        <w:t>(далее — договор).</w:t>
      </w:r>
    </w:p>
    <w:p w:rsidR="00B433AA" w:rsidRPr="003A1EBB" w:rsidRDefault="00B433AA">
      <w:pPr>
        <w:pStyle w:val="BodyTextIndent"/>
        <w:widowControl w:val="0"/>
        <w:spacing w:after="160" w:line="240" w:lineRule="auto"/>
        <w:ind w:firstLine="567"/>
        <w:rPr>
          <w:ins w:id="60" w:author="user" w:date="2023-08-29T13:35:00Z"/>
          <w:rFonts w:ascii="GHEA Grapalat" w:hAnsi="GHEA Grapalat"/>
          <w:i w:val="0"/>
          <w:sz w:val="24"/>
          <w:szCs w:val="24"/>
        </w:rPr>
        <w:pPrChange w:id="61" w:author="user" w:date="2023-08-29T13:35:00Z">
          <w:pPr>
            <w:pStyle w:val="BodyTextIndent"/>
            <w:widowControl w:val="0"/>
            <w:spacing w:line="240" w:lineRule="auto"/>
            <w:ind w:firstLine="0"/>
          </w:pPr>
        </w:pPrChange>
      </w:pPr>
    </w:p>
    <w:p w:rsidR="00311076" w:rsidRPr="003A1EBB" w:rsidDel="00B433AA" w:rsidRDefault="00782D60" w:rsidP="00B46D58">
      <w:pPr>
        <w:pStyle w:val="BodyTextIndent"/>
        <w:widowControl w:val="0"/>
        <w:spacing w:after="160" w:line="240" w:lineRule="auto"/>
        <w:ind w:left="2835" w:firstLine="0"/>
        <w:rPr>
          <w:del w:id="62" w:author="user" w:date="2023-08-29T13:34:00Z"/>
          <w:rFonts w:ascii="GHEA Grapalat" w:hAnsi="GHEA Grapalat"/>
          <w:i w:val="0"/>
          <w:sz w:val="16"/>
          <w:szCs w:val="16"/>
        </w:rPr>
      </w:pPr>
      <w:del w:id="63" w:author="user" w:date="2023-08-29T13:34:00Z">
        <w:r w:rsidRPr="00782D60" w:rsidDel="00B433AA">
          <w:rPr>
            <w:rFonts w:ascii="GHEA Grapalat" w:hAnsi="GHEA Grapalat"/>
            <w:i w:val="0"/>
            <w:sz w:val="16"/>
            <w:szCs w:val="16"/>
          </w:rPr>
          <w:delText>Н</w:delText>
        </w:r>
        <w:r w:rsidR="00642EFE" w:rsidRPr="00782D60" w:rsidDel="00B433AA">
          <w:rPr>
            <w:rFonts w:ascii="GHEA Grapalat" w:hAnsi="GHEA Grapalat"/>
            <w:i w:val="0"/>
            <w:sz w:val="16"/>
            <w:szCs w:val="16"/>
          </w:rPr>
          <w:delText>аименование</w:delText>
        </w:r>
        <w:r w:rsidRPr="003A1EBB" w:rsidDel="00B433AA">
          <w:rPr>
            <w:rFonts w:ascii="GHEA Grapalat" w:hAnsi="GHEA Grapalat"/>
            <w:i w:val="0"/>
            <w:sz w:val="16"/>
            <w:szCs w:val="16"/>
          </w:rPr>
          <w:delText xml:space="preserve"> </w:delText>
        </w:r>
        <w:r w:rsidRPr="00782D60" w:rsidDel="00B433AA">
          <w:rPr>
            <w:rFonts w:ascii="GHEA Grapalat" w:hAnsi="GHEA Grapalat"/>
            <w:i w:val="0"/>
            <w:sz w:val="16"/>
            <w:szCs w:val="16"/>
          </w:rPr>
          <w:delText>товара</w:delText>
        </w:r>
      </w:del>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Del="002365DF" w:rsidRDefault="000E2427" w:rsidP="00B46D58">
      <w:pPr>
        <w:pStyle w:val="BodyTextIndent"/>
        <w:widowControl w:val="0"/>
        <w:spacing w:after="160" w:line="240" w:lineRule="auto"/>
        <w:ind w:firstLine="567"/>
        <w:rPr>
          <w:del w:id="64" w:author="user" w:date="2023-08-29T13:52:00Z"/>
          <w:rFonts w:ascii="GHEA Grapalat" w:hAnsi="GHEA Grapalat"/>
          <w:i w:val="0"/>
          <w:sz w:val="24"/>
          <w:szCs w:val="24"/>
        </w:rPr>
      </w:pPr>
      <w:del w:id="65" w:author="user" w:date="2023-08-29T13:52:00Z">
        <w:r w:rsidRPr="009044F1" w:rsidDel="002365DF">
          <w:rPr>
            <w:rFonts w:ascii="GHEA Grapalat" w:hAnsi="GHEA Grapalat"/>
            <w:i w:val="0"/>
            <w:sz w:val="24"/>
            <w:szCs w:val="24"/>
          </w:rPr>
          <w:delText xml:space="preserve">В отношении </w:delText>
        </w:r>
        <w:r w:rsidR="00830445" w:rsidRPr="009044F1" w:rsidDel="002365DF">
          <w:rPr>
            <w:rFonts w:ascii="GHEA Grapalat" w:hAnsi="GHEA Grapalat"/>
            <w:i w:val="0"/>
            <w:sz w:val="24"/>
            <w:szCs w:val="24"/>
          </w:rPr>
          <w:delText>настояще</w:delText>
        </w:r>
        <w:r w:rsidR="00830445" w:rsidDel="002365DF">
          <w:rPr>
            <w:rFonts w:ascii="GHEA Grapalat" w:hAnsi="GHEA Grapalat"/>
            <w:i w:val="0"/>
            <w:sz w:val="24"/>
            <w:szCs w:val="24"/>
          </w:rPr>
          <w:delText>й</w:delText>
        </w:r>
        <w:r w:rsidR="00830445" w:rsidRPr="009044F1" w:rsidDel="002365DF">
          <w:rPr>
            <w:rFonts w:ascii="GHEA Grapalat" w:hAnsi="GHEA Grapalat"/>
            <w:i w:val="0"/>
            <w:sz w:val="24"/>
            <w:szCs w:val="24"/>
          </w:rPr>
          <w:delText xml:space="preserve"> </w:delText>
        </w:r>
        <w:r w:rsidR="00830445" w:rsidDel="002365DF">
          <w:rPr>
            <w:rFonts w:ascii="GHEA Grapalat" w:hAnsi="GHEA Grapalat"/>
            <w:i w:val="0"/>
            <w:sz w:val="24"/>
            <w:szCs w:val="24"/>
          </w:rPr>
          <w:delText>процедуры</w:delText>
        </w:r>
        <w:r w:rsidR="00830445" w:rsidRPr="009044F1" w:rsidDel="002365DF">
          <w:rPr>
            <w:rFonts w:ascii="GHEA Grapalat" w:hAnsi="GHEA Grapalat"/>
            <w:i w:val="0"/>
            <w:sz w:val="24"/>
            <w:szCs w:val="24"/>
          </w:rPr>
          <w:delText xml:space="preserve"> </w:delText>
        </w:r>
        <w:r w:rsidRPr="009044F1" w:rsidDel="002365DF">
          <w:rPr>
            <w:rFonts w:ascii="GHEA Grapalat" w:hAnsi="GHEA Grapalat"/>
            <w:i w:val="0"/>
            <w:sz w:val="24"/>
            <w:szCs w:val="24"/>
          </w:rPr>
          <w:delText>применяются положения Соглашения Всемирной торговой организации по правительственным закупкам.</w:delText>
        </w:r>
        <w:r w:rsidRPr="009044F1" w:rsidDel="002365DF">
          <w:rPr>
            <w:rStyle w:val="FootnoteReference"/>
            <w:rFonts w:ascii="GHEA Grapalat" w:hAnsi="GHEA Grapalat"/>
            <w:i w:val="0"/>
            <w:sz w:val="24"/>
            <w:szCs w:val="24"/>
          </w:rPr>
          <w:footnoteReference w:id="2"/>
        </w:r>
      </w:del>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2365DF" w:rsidRPr="00215ABD" w:rsidRDefault="002365DF" w:rsidP="002365DF">
      <w:pPr>
        <w:pStyle w:val="BodyTextIndent"/>
        <w:widowControl w:val="0"/>
        <w:spacing w:line="240" w:lineRule="auto"/>
        <w:ind w:firstLine="567"/>
        <w:rPr>
          <w:ins w:id="68" w:author="user" w:date="2023-08-29T13:53:00Z"/>
          <w:rFonts w:ascii="GHEA Grapalat" w:hAnsi="GHEA Grapalat"/>
          <w:b/>
          <w:i w:val="0"/>
          <w:sz w:val="22"/>
          <w:szCs w:val="22"/>
        </w:rPr>
      </w:pPr>
      <w:ins w:id="69" w:author="user" w:date="2023-08-29T13:53:00Z">
        <w:r w:rsidRPr="00215ABD">
          <w:rPr>
            <w:rFonts w:ascii="GHEA Grapalat" w:hAnsi="GHEA Grapalat"/>
            <w:b/>
            <w:i w:val="0"/>
            <w:sz w:val="22"/>
            <w:szCs w:val="22"/>
          </w:rPr>
          <w:t>Заявки на на запрос котировок необходимо подавать по адресу</w:t>
        </w:r>
        <w:r w:rsidRPr="00215ABD">
          <w:rPr>
            <w:rFonts w:ascii="GHEA Grapalat" w:hAnsi="GHEA Grapalat"/>
            <w:b/>
            <w:i w:val="0"/>
            <w:spacing w:val="6"/>
            <w:sz w:val="22"/>
            <w:szCs w:val="22"/>
          </w:rPr>
          <w:t xml:space="preserve"> г. Ереван, ул.Гр.Нерсисяна 7 </w:t>
        </w:r>
        <w:r w:rsidRPr="00215ABD">
          <w:rPr>
            <w:rFonts w:ascii="GHEA Grapalat" w:hAnsi="GHEA Grapalat"/>
            <w:b/>
            <w:i w:val="0"/>
            <w:sz w:val="22"/>
            <w:szCs w:val="22"/>
          </w:rPr>
          <w:t xml:space="preserve">в документарной форме, </w:t>
        </w:r>
        <w:r w:rsidRPr="007F4ABD">
          <w:rPr>
            <w:rFonts w:ascii="GHEA Grapalat" w:hAnsi="GHEA Grapalat"/>
            <w:b/>
            <w:i w:val="0"/>
            <w:sz w:val="22"/>
            <w:szCs w:val="22"/>
          </w:rPr>
          <w:t xml:space="preserve">до </w:t>
        </w:r>
        <w:r w:rsidRPr="0065765A">
          <w:rPr>
            <w:rFonts w:ascii="GHEA Grapalat" w:hAnsi="GHEA Grapalat"/>
            <w:b/>
            <w:i w:val="0"/>
            <w:sz w:val="22"/>
            <w:szCs w:val="22"/>
            <w:lang w:val="hy-AM"/>
          </w:rPr>
          <w:t>1</w:t>
        </w:r>
      </w:ins>
      <w:ins w:id="70" w:author="user" w:date="2023-09-08T10:19:00Z">
        <w:r w:rsidR="000A2760" w:rsidRPr="0065765A">
          <w:rPr>
            <w:rFonts w:ascii="GHEA Grapalat" w:hAnsi="GHEA Grapalat"/>
            <w:b/>
            <w:i w:val="0"/>
            <w:sz w:val="22"/>
            <w:szCs w:val="22"/>
            <w:lang w:val="hy-AM"/>
            <w:rPrChange w:id="71" w:author="user" w:date="2023-09-08T14:41:00Z">
              <w:rPr>
                <w:rFonts w:ascii="GHEA Grapalat" w:hAnsi="GHEA Grapalat"/>
                <w:b/>
                <w:i w:val="0"/>
                <w:sz w:val="22"/>
                <w:szCs w:val="22"/>
                <w:highlight w:val="yellow"/>
                <w:lang w:val="hy-AM"/>
              </w:rPr>
            </w:rPrChange>
          </w:rPr>
          <w:t>2</w:t>
        </w:r>
      </w:ins>
      <w:ins w:id="72" w:author="user" w:date="2023-08-29T13:53:00Z">
        <w:r w:rsidRPr="007F4ABD">
          <w:rPr>
            <w:rFonts w:ascii="GHEA Grapalat" w:hAnsi="GHEA Grapalat"/>
            <w:b/>
            <w:i w:val="0"/>
            <w:sz w:val="22"/>
            <w:szCs w:val="22"/>
            <w:lang w:val="hy-AM"/>
          </w:rPr>
          <w:t xml:space="preserve">։00 </w:t>
        </w:r>
        <w:r w:rsidRPr="0065765A">
          <w:rPr>
            <w:rFonts w:ascii="GHEA Grapalat" w:hAnsi="GHEA Grapalat"/>
            <w:b/>
            <w:i w:val="0"/>
            <w:sz w:val="22"/>
            <w:szCs w:val="22"/>
          </w:rPr>
          <w:t xml:space="preserve">часов </w:t>
        </w:r>
        <w:r w:rsidRPr="0065765A">
          <w:rPr>
            <w:rFonts w:ascii="GHEA Grapalat" w:hAnsi="GHEA Grapalat"/>
            <w:b/>
            <w:i w:val="0"/>
            <w:sz w:val="22"/>
            <w:szCs w:val="22"/>
            <w:lang w:val="hy-AM"/>
          </w:rPr>
          <w:t>7</w:t>
        </w:r>
        <w:r w:rsidRPr="0065765A">
          <w:rPr>
            <w:rFonts w:ascii="GHEA Grapalat" w:hAnsi="GHEA Grapalat"/>
            <w:b/>
            <w:i w:val="0"/>
            <w:sz w:val="22"/>
            <w:szCs w:val="22"/>
          </w:rPr>
          <w:t>-го дня</w:t>
        </w:r>
        <w:r w:rsidRPr="00215ABD">
          <w:rPr>
            <w:rFonts w:ascii="GHEA Grapalat" w:hAnsi="GHEA Grapalat"/>
            <w:b/>
            <w:i w:val="0"/>
            <w:sz w:val="22"/>
            <w:szCs w:val="22"/>
          </w:rPr>
          <w:t xml:space="preserve"> со дня опубликования настоящего объявления. Кроме армянского языка заявки могут быть поданы также на английском или русском языке.</w:t>
        </w:r>
      </w:ins>
    </w:p>
    <w:p w:rsidR="002365DF" w:rsidRPr="00A66649" w:rsidRDefault="002365DF" w:rsidP="002365DF">
      <w:pPr>
        <w:pStyle w:val="BodyTextIndent"/>
        <w:widowControl w:val="0"/>
        <w:spacing w:line="240" w:lineRule="auto"/>
        <w:ind w:firstLine="567"/>
        <w:rPr>
          <w:ins w:id="73" w:author="user" w:date="2023-08-29T13:53:00Z"/>
          <w:rFonts w:ascii="GHEA Grapalat" w:hAnsi="GHEA Grapalat"/>
          <w:b/>
          <w:i w:val="0"/>
          <w:sz w:val="22"/>
          <w:szCs w:val="22"/>
        </w:rPr>
      </w:pPr>
      <w:ins w:id="74" w:author="user" w:date="2023-08-29T13:53:00Z">
        <w:r w:rsidRPr="00A66649">
          <w:rPr>
            <w:rFonts w:ascii="GHEA Grapalat" w:hAnsi="GHEA Grapalat"/>
            <w:b/>
            <w:i w:val="0"/>
            <w:sz w:val="22"/>
            <w:szCs w:val="22"/>
          </w:rPr>
          <w:t>Вскрытие заявок будет проводиться по адресу г. Ер</w:t>
        </w:r>
        <w:r>
          <w:rPr>
            <w:rFonts w:ascii="GHEA Grapalat" w:hAnsi="GHEA Grapalat"/>
            <w:b/>
            <w:i w:val="0"/>
            <w:sz w:val="22"/>
            <w:szCs w:val="22"/>
          </w:rPr>
          <w:t xml:space="preserve">еван, ул.Гр.Нерсисяна 7, в </w:t>
        </w:r>
        <w:r w:rsidRPr="007F4ABD">
          <w:rPr>
            <w:rFonts w:ascii="GHEA Grapalat" w:hAnsi="GHEA Grapalat"/>
            <w:b/>
            <w:i w:val="0"/>
            <w:sz w:val="22"/>
            <w:szCs w:val="22"/>
          </w:rPr>
          <w:t>1</w:t>
        </w:r>
      </w:ins>
      <w:ins w:id="75" w:author="user" w:date="2023-09-08T10:19:00Z">
        <w:r w:rsidR="000A2760" w:rsidRPr="0065765A">
          <w:rPr>
            <w:rFonts w:ascii="GHEA Grapalat" w:hAnsi="GHEA Grapalat"/>
            <w:b/>
            <w:i w:val="0"/>
            <w:sz w:val="22"/>
            <w:szCs w:val="22"/>
            <w:lang w:val="hy-AM"/>
            <w:rPrChange w:id="76" w:author="user" w:date="2023-09-08T14:41:00Z">
              <w:rPr>
                <w:rFonts w:ascii="GHEA Grapalat" w:hAnsi="GHEA Grapalat"/>
                <w:b/>
                <w:i w:val="0"/>
                <w:sz w:val="22"/>
                <w:szCs w:val="22"/>
                <w:highlight w:val="yellow"/>
                <w:lang w:val="hy-AM"/>
              </w:rPr>
            </w:rPrChange>
          </w:rPr>
          <w:t>2</w:t>
        </w:r>
      </w:ins>
      <w:ins w:id="77" w:author="user" w:date="2023-08-29T13:53:00Z">
        <w:r w:rsidRPr="007F4ABD">
          <w:rPr>
            <w:rFonts w:ascii="GHEA Grapalat" w:hAnsi="GHEA Grapalat"/>
            <w:b/>
            <w:i w:val="0"/>
            <w:sz w:val="22"/>
            <w:szCs w:val="22"/>
            <w:lang w:val="hy-AM"/>
          </w:rPr>
          <w:t>։00</w:t>
        </w:r>
        <w:r w:rsidRPr="0065765A">
          <w:rPr>
            <w:rFonts w:ascii="GHEA Grapalat" w:hAnsi="GHEA Grapalat"/>
            <w:b/>
            <w:i w:val="0"/>
            <w:sz w:val="22"/>
            <w:szCs w:val="22"/>
          </w:rPr>
          <w:t xml:space="preserve"> часов "</w:t>
        </w:r>
        <w:r w:rsidR="00493F19">
          <w:rPr>
            <w:rFonts w:ascii="GHEA Grapalat" w:hAnsi="GHEA Grapalat"/>
            <w:b/>
            <w:i w:val="0"/>
            <w:sz w:val="22"/>
            <w:szCs w:val="22"/>
            <w:lang w:val="en-US"/>
          </w:rPr>
          <w:t>26</w:t>
        </w:r>
        <w:r w:rsidRPr="007F4ABD">
          <w:rPr>
            <w:rFonts w:ascii="GHEA Grapalat" w:hAnsi="GHEA Grapalat"/>
            <w:b/>
            <w:i w:val="0"/>
            <w:sz w:val="22"/>
            <w:szCs w:val="22"/>
          </w:rPr>
          <w:t>" "</w:t>
        </w:r>
        <w:r w:rsidRPr="0065765A">
          <w:rPr>
            <w:rFonts w:ascii="GHEA Grapalat" w:hAnsi="GHEA Grapalat"/>
            <w:b/>
            <w:i w:val="0"/>
            <w:sz w:val="22"/>
            <w:szCs w:val="22"/>
            <w:lang w:val="hy-AM"/>
          </w:rPr>
          <w:t>0</w:t>
        </w:r>
        <w:r w:rsidRPr="0065765A">
          <w:rPr>
            <w:rFonts w:ascii="GHEA Grapalat" w:hAnsi="GHEA Grapalat"/>
            <w:b/>
            <w:i w:val="0"/>
            <w:sz w:val="22"/>
            <w:szCs w:val="22"/>
            <w:lang w:val="en-US"/>
            <w:rPrChange w:id="78" w:author="user" w:date="2023-09-08T14:41:00Z">
              <w:rPr>
                <w:rFonts w:ascii="GHEA Grapalat" w:hAnsi="GHEA Grapalat"/>
                <w:b/>
                <w:i w:val="0"/>
                <w:sz w:val="22"/>
                <w:szCs w:val="22"/>
                <w:highlight w:val="yellow"/>
                <w:lang w:val="en-US"/>
              </w:rPr>
            </w:rPrChange>
          </w:rPr>
          <w:t>9</w:t>
        </w:r>
        <w:r w:rsidRPr="007F4ABD">
          <w:rPr>
            <w:rFonts w:ascii="GHEA Grapalat" w:hAnsi="GHEA Grapalat"/>
            <w:b/>
            <w:i w:val="0"/>
            <w:sz w:val="22"/>
            <w:szCs w:val="22"/>
          </w:rPr>
          <w:t>" "</w:t>
        </w:r>
        <w:r w:rsidRPr="0065765A">
          <w:rPr>
            <w:rFonts w:ascii="GHEA Grapalat" w:hAnsi="GHEA Grapalat"/>
            <w:b/>
            <w:i w:val="0"/>
            <w:sz w:val="22"/>
            <w:szCs w:val="22"/>
            <w:lang w:val="hy-AM"/>
          </w:rPr>
          <w:t>2023</w:t>
        </w:r>
        <w:r w:rsidRPr="0065765A">
          <w:rPr>
            <w:rFonts w:ascii="GHEA Grapalat" w:hAnsi="GHEA Grapalat"/>
            <w:b/>
            <w:i w:val="0"/>
            <w:sz w:val="22"/>
            <w:szCs w:val="22"/>
          </w:rPr>
          <w:t>".</w:t>
        </w:r>
      </w:ins>
    </w:p>
    <w:p w:rsidR="003F6ED1" w:rsidRPr="000F11E5" w:rsidDel="002365DF" w:rsidRDefault="003F6ED1" w:rsidP="003F6ED1">
      <w:pPr>
        <w:pStyle w:val="BodyTextIndent"/>
        <w:widowControl w:val="0"/>
        <w:spacing w:after="160"/>
        <w:ind w:firstLine="567"/>
        <w:rPr>
          <w:del w:id="79" w:author="user" w:date="2023-08-29T13:53:00Z"/>
          <w:rFonts w:ascii="GHEA Grapalat" w:hAnsi="GHEA Grapalat"/>
          <w:i w:val="0"/>
          <w:spacing w:val="6"/>
          <w:sz w:val="24"/>
          <w:szCs w:val="24"/>
        </w:rPr>
      </w:pPr>
      <w:del w:id="80" w:author="user" w:date="2023-08-29T13:53:00Z">
        <w:r w:rsidRPr="000F11E5" w:rsidDel="002365DF">
          <w:rPr>
            <w:rFonts w:ascii="GHEA Grapalat" w:hAnsi="GHEA Grapalat"/>
            <w:i w:val="0"/>
            <w:sz w:val="24"/>
            <w:szCs w:val="24"/>
          </w:rPr>
          <w:delText xml:space="preserve">Заявки на </w:delText>
        </w:r>
        <w:r w:rsidDel="002365DF">
          <w:rPr>
            <w:rFonts w:ascii="GHEA Grapalat" w:hAnsi="GHEA Grapalat"/>
            <w:i w:val="0"/>
            <w:sz w:val="24"/>
            <w:szCs w:val="24"/>
          </w:rPr>
          <w:delText xml:space="preserve">на </w:delText>
        </w:r>
      </w:del>
      <w:del w:id="81" w:author="user" w:date="2023-08-29T13:14:00Z">
        <w:r w:rsidDel="00FA0C42">
          <w:rPr>
            <w:rFonts w:ascii="GHEA Grapalat" w:hAnsi="GHEA Grapalat"/>
            <w:i w:val="0"/>
            <w:sz w:val="24"/>
            <w:szCs w:val="24"/>
          </w:rPr>
          <w:delText>открытый конкурс</w:delText>
        </w:r>
        <w:r w:rsidRPr="000F11E5" w:rsidDel="00FA0C42">
          <w:rPr>
            <w:rFonts w:ascii="GHEA Grapalat" w:hAnsi="GHEA Grapalat"/>
            <w:i w:val="0"/>
            <w:sz w:val="24"/>
            <w:szCs w:val="24"/>
          </w:rPr>
          <w:delText xml:space="preserve"> </w:delText>
        </w:r>
      </w:del>
      <w:del w:id="82" w:author="user" w:date="2023-08-29T13:53:00Z">
        <w:r w:rsidRPr="000F11E5" w:rsidDel="002365DF">
          <w:rPr>
            <w:rFonts w:ascii="GHEA Grapalat" w:hAnsi="GHEA Grapalat"/>
            <w:i w:val="0"/>
            <w:sz w:val="24"/>
            <w:szCs w:val="24"/>
          </w:rPr>
          <w:delText>необходимо подавать по адресу</w:delText>
        </w:r>
        <w:r w:rsidRPr="000F11E5" w:rsidDel="002365DF">
          <w:rPr>
            <w:rFonts w:ascii="GHEA Grapalat" w:hAnsi="GHEA Grapalat"/>
            <w:i w:val="0"/>
            <w:spacing w:val="6"/>
            <w:sz w:val="24"/>
            <w:szCs w:val="24"/>
          </w:rPr>
          <w:delText xml:space="preserve"> </w:delText>
        </w:r>
      </w:del>
    </w:p>
    <w:p w:rsidR="003F6ED1" w:rsidRPr="00BA5771" w:rsidDel="002365DF" w:rsidRDefault="003F6ED1" w:rsidP="003F6ED1">
      <w:pPr>
        <w:pStyle w:val="BodyTextIndent"/>
        <w:widowControl w:val="0"/>
        <w:spacing w:line="240" w:lineRule="auto"/>
        <w:ind w:firstLine="0"/>
        <w:rPr>
          <w:del w:id="83" w:author="user" w:date="2023-08-29T13:53:00Z"/>
          <w:rFonts w:ascii="GHEA Grapalat" w:hAnsi="GHEA Grapalat"/>
          <w:i w:val="0"/>
          <w:sz w:val="24"/>
          <w:szCs w:val="24"/>
        </w:rPr>
      </w:pPr>
      <w:del w:id="84" w:author="user" w:date="2023-08-29T13:53:00Z">
        <w:r w:rsidRPr="00BA5771" w:rsidDel="002365DF">
          <w:rPr>
            <w:rFonts w:ascii="GHEA Grapalat" w:hAnsi="GHEA Grapalat"/>
            <w:i w:val="0"/>
            <w:sz w:val="24"/>
            <w:szCs w:val="24"/>
          </w:rPr>
          <w:delText>_________________________________________________________________________</w:delText>
        </w:r>
      </w:del>
    </w:p>
    <w:p w:rsidR="003F6ED1" w:rsidRPr="00BA5771" w:rsidDel="002365DF" w:rsidRDefault="003F6ED1" w:rsidP="003F6ED1">
      <w:pPr>
        <w:pStyle w:val="BodyTextIndent"/>
        <w:widowControl w:val="0"/>
        <w:spacing w:after="160"/>
        <w:ind w:firstLine="0"/>
        <w:jc w:val="center"/>
        <w:rPr>
          <w:del w:id="85" w:author="user" w:date="2023-08-29T13:53:00Z"/>
          <w:rFonts w:ascii="GHEA Grapalat" w:hAnsi="GHEA Grapalat"/>
          <w:i w:val="0"/>
          <w:sz w:val="16"/>
          <w:szCs w:val="24"/>
        </w:rPr>
      </w:pPr>
      <w:del w:id="86" w:author="user" w:date="2023-08-29T13:53:00Z">
        <w:r w:rsidRPr="000F11E5" w:rsidDel="002365DF">
          <w:rPr>
            <w:rFonts w:ascii="GHEA Grapalat" w:hAnsi="GHEA Grapalat"/>
            <w:i w:val="0"/>
            <w:sz w:val="16"/>
            <w:szCs w:val="24"/>
          </w:rPr>
          <w:delText>(адрес заказчика)</w:delText>
        </w:r>
      </w:del>
    </w:p>
    <w:p w:rsidR="003F6ED1" w:rsidRPr="000F11E5" w:rsidDel="002365DF" w:rsidRDefault="003F6ED1" w:rsidP="001516B2">
      <w:pPr>
        <w:pStyle w:val="BodyTextIndent"/>
        <w:widowControl w:val="0"/>
        <w:spacing w:after="160" w:line="240" w:lineRule="auto"/>
        <w:ind w:firstLine="0"/>
        <w:contextualSpacing/>
        <w:rPr>
          <w:del w:id="87" w:author="user" w:date="2023-08-29T13:53:00Z"/>
          <w:rFonts w:ascii="GHEA Grapalat" w:hAnsi="GHEA Grapalat"/>
          <w:i w:val="0"/>
          <w:sz w:val="24"/>
          <w:szCs w:val="24"/>
        </w:rPr>
      </w:pPr>
      <w:del w:id="88" w:author="user" w:date="2023-08-29T13:53:00Z">
        <w:r w:rsidRPr="000F0CA8" w:rsidDel="002365DF">
          <w:rPr>
            <w:rFonts w:ascii="GHEA Grapalat" w:hAnsi="GHEA Grapalat"/>
            <w:i w:val="0"/>
            <w:sz w:val="24"/>
            <w:szCs w:val="24"/>
          </w:rPr>
          <w:delText>в документарной форме, до ______часов ____-го дня со дня опубликования настоящего объявления. Кроме армянского языка заявки могут быть поданы также на английском или русско</w:delText>
        </w:r>
        <w:r w:rsidDel="002365DF">
          <w:rPr>
            <w:rFonts w:ascii="GHEA Grapalat" w:hAnsi="GHEA Grapalat"/>
            <w:i w:val="0"/>
            <w:sz w:val="24"/>
            <w:szCs w:val="24"/>
          </w:rPr>
          <w:delText>м языке.</w:delText>
        </w:r>
      </w:del>
    </w:p>
    <w:p w:rsidR="003F6ED1" w:rsidRPr="000F11E5" w:rsidDel="002365DF" w:rsidRDefault="003F6ED1" w:rsidP="001516B2">
      <w:pPr>
        <w:pStyle w:val="BodyTextIndent"/>
        <w:widowControl w:val="0"/>
        <w:spacing w:after="160" w:line="240" w:lineRule="auto"/>
        <w:ind w:firstLine="567"/>
        <w:rPr>
          <w:del w:id="89" w:author="user" w:date="2023-08-29T13:53:00Z"/>
          <w:rFonts w:ascii="GHEA Grapalat" w:hAnsi="GHEA Grapalat"/>
          <w:i w:val="0"/>
          <w:sz w:val="24"/>
          <w:szCs w:val="24"/>
        </w:rPr>
      </w:pPr>
      <w:del w:id="90" w:author="user" w:date="2023-08-29T13:53:00Z">
        <w:r w:rsidRPr="000F0CA8" w:rsidDel="002365DF">
          <w:rPr>
            <w:rFonts w:ascii="GHEA Grapalat" w:hAnsi="GHEA Grapalat"/>
            <w:i w:val="0"/>
            <w:sz w:val="24"/>
            <w:szCs w:val="24"/>
          </w:rPr>
          <w:delText>Вскрытие заявок будет проводиться по адресу ______________, в __</w:delText>
        </w:r>
        <w:r w:rsidDel="002365DF">
          <w:rPr>
            <w:rFonts w:ascii="GHEA Grapalat" w:hAnsi="GHEA Grapalat"/>
            <w:i w:val="0"/>
            <w:sz w:val="24"/>
            <w:szCs w:val="24"/>
          </w:rPr>
          <w:delText>_ часов "день" "месяц" "год".</w:delText>
        </w:r>
      </w:del>
    </w:p>
    <w:p w:rsidR="002C09AA" w:rsidRPr="001B32D9" w:rsidRDefault="002C09AA" w:rsidP="002C09AA">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ins w:id="91" w:author="user" w:date="2023-08-29T13:55:00Z">
        <w:r w:rsidR="002365DF" w:rsidRPr="00215ABD">
          <w:rPr>
            <w:rFonts w:ascii="GHEA Grapalat" w:hAnsi="GHEA Grapalat"/>
            <w:i w:val="0"/>
            <w:sz w:val="22"/>
            <w:szCs w:val="22"/>
          </w:rPr>
          <w:t>З. Товмасян</w:t>
        </w:r>
      </w:ins>
    </w:p>
    <w:p w:rsidR="002365DF" w:rsidRDefault="002365DF" w:rsidP="002365DF">
      <w:pPr>
        <w:pStyle w:val="BodyTextIndent"/>
        <w:widowControl w:val="0"/>
        <w:spacing w:line="240" w:lineRule="auto"/>
        <w:ind w:firstLine="0"/>
        <w:jc w:val="left"/>
        <w:rPr>
          <w:ins w:id="92" w:author="user" w:date="2023-08-29T13:54:00Z"/>
          <w:rFonts w:ascii="GHEA Grapalat" w:hAnsi="GHEA Grapalat"/>
          <w:i w:val="0"/>
          <w:sz w:val="22"/>
          <w:szCs w:val="22"/>
        </w:rPr>
      </w:pPr>
      <w:ins w:id="93" w:author="user" w:date="2023-08-29T13:54:00Z">
        <w:r w:rsidRPr="00215ABD">
          <w:rPr>
            <w:rFonts w:ascii="GHEA Grapalat" w:hAnsi="GHEA Grapalat"/>
            <w:i w:val="0"/>
            <w:sz w:val="22"/>
            <w:szCs w:val="22"/>
          </w:rPr>
          <w:t>Телефон</w:t>
        </w:r>
        <w:r>
          <w:rPr>
            <w:rFonts w:ascii="GHEA Grapalat" w:hAnsi="GHEA Grapalat"/>
            <w:i w:val="0"/>
            <w:sz w:val="22"/>
            <w:szCs w:val="22"/>
          </w:rPr>
          <w:t xml:space="preserve"> 010 24 80 00</w:t>
        </w:r>
      </w:ins>
    </w:p>
    <w:p w:rsidR="002365DF" w:rsidRPr="009E3BBE" w:rsidRDefault="002365DF" w:rsidP="002365DF">
      <w:pPr>
        <w:pStyle w:val="BodyTextIndent"/>
        <w:spacing w:line="240" w:lineRule="auto"/>
        <w:ind w:firstLine="0"/>
        <w:rPr>
          <w:ins w:id="94" w:author="user" w:date="2023-08-29T13:54:00Z"/>
          <w:rFonts w:ascii="GHEA Grapalat" w:hAnsi="GHEA Grapalat"/>
          <w:i w:val="0"/>
          <w:sz w:val="22"/>
          <w:szCs w:val="22"/>
          <w:lang w:val="hy-AM"/>
        </w:rPr>
      </w:pPr>
      <w:ins w:id="95" w:author="user" w:date="2023-08-29T13:54:00Z">
        <w:r w:rsidRPr="00215ABD">
          <w:rPr>
            <w:rFonts w:ascii="GHEA Grapalat" w:hAnsi="GHEA Grapalat"/>
            <w:i w:val="0"/>
            <w:sz w:val="22"/>
            <w:szCs w:val="22"/>
          </w:rPr>
          <w:t xml:space="preserve">Электронная почта </w:t>
        </w:r>
        <w:r>
          <w:fldChar w:fldCharType="begin"/>
        </w:r>
        <w:r>
          <w:instrText xml:space="preserve"> HYPERLINK "mailto:erevan.bk@mail.ru" </w:instrText>
        </w:r>
        <w:r>
          <w:fldChar w:fldCharType="separate"/>
        </w:r>
        <w:r w:rsidRPr="00AB1838">
          <w:rPr>
            <w:rStyle w:val="Hyperlink"/>
            <w:rFonts w:ascii="Helvetica" w:hAnsi="Helvetica" w:cs="Helvetica"/>
            <w:shd w:val="clear" w:color="auto" w:fill="FFFFFF"/>
          </w:rPr>
          <w:t>erevan.bk@mail.ru</w:t>
        </w:r>
        <w:r>
          <w:rPr>
            <w:rStyle w:val="Hyperlink"/>
            <w:rFonts w:ascii="Helvetica" w:hAnsi="Helvetica" w:cs="Helvetica"/>
            <w:shd w:val="clear" w:color="auto" w:fill="FFFFFF"/>
          </w:rPr>
          <w:fldChar w:fldCharType="end"/>
        </w:r>
        <w:r>
          <w:rPr>
            <w:rFonts w:ascii="Helvetica" w:hAnsi="Helvetica" w:cs="Helvetica"/>
            <w:color w:val="87898F"/>
            <w:shd w:val="clear" w:color="auto" w:fill="FFFFFF"/>
            <w:lang w:val="hy-AM"/>
          </w:rPr>
          <w:t xml:space="preserve"> </w:t>
        </w:r>
      </w:ins>
    </w:p>
    <w:p w:rsidR="002365DF" w:rsidRPr="00215ABD" w:rsidRDefault="002365DF" w:rsidP="002365DF">
      <w:pPr>
        <w:pStyle w:val="BodyTextIndent"/>
        <w:widowControl w:val="0"/>
        <w:spacing w:line="240" w:lineRule="auto"/>
        <w:ind w:firstLine="0"/>
        <w:rPr>
          <w:ins w:id="96" w:author="user" w:date="2023-08-29T13:54:00Z"/>
          <w:rFonts w:ascii="GHEA Grapalat" w:hAnsi="GHEA Grapalat"/>
          <w:i w:val="0"/>
          <w:sz w:val="22"/>
          <w:szCs w:val="22"/>
        </w:rPr>
      </w:pPr>
      <w:ins w:id="97" w:author="user" w:date="2023-08-29T13:54:00Z">
        <w:r w:rsidRPr="00215ABD">
          <w:rPr>
            <w:rFonts w:ascii="GHEA Grapalat" w:hAnsi="GHEA Grapalat"/>
            <w:i w:val="0"/>
            <w:sz w:val="22"/>
            <w:szCs w:val="22"/>
          </w:rPr>
          <w:t xml:space="preserve">Заказчик </w:t>
        </w:r>
        <w:r>
          <w:rPr>
            <w:rFonts w:ascii="GHEA Grapalat" w:hAnsi="GHEA Grapalat"/>
            <w:i w:val="0"/>
            <w:sz w:val="22"/>
            <w:szCs w:val="22"/>
          </w:rPr>
          <w:t xml:space="preserve"> </w:t>
        </w:r>
        <w:r w:rsidRPr="00CF12CC">
          <w:rPr>
            <w:rFonts w:ascii="GHEA Grapalat" w:hAnsi="GHEA Grapalat"/>
            <w:i w:val="0"/>
            <w:sz w:val="24"/>
            <w:szCs w:val="24"/>
          </w:rPr>
          <w:t>ЗАО "Ереван МН</w:t>
        </w:r>
        <w:r>
          <w:rPr>
            <w:rFonts w:ascii="GHEA Grapalat" w:hAnsi="GHEA Grapalat"/>
            <w:i w:val="0"/>
            <w:sz w:val="24"/>
            <w:szCs w:val="24"/>
          </w:rPr>
          <w:t>Ц</w:t>
        </w:r>
        <w:r w:rsidRPr="00CF12CC">
          <w:rPr>
            <w:rFonts w:ascii="GHEA Grapalat" w:hAnsi="GHEA Grapalat"/>
            <w:i w:val="0"/>
            <w:sz w:val="24"/>
            <w:szCs w:val="24"/>
          </w:rPr>
          <w:t>"</w:t>
        </w:r>
        <w:r w:rsidRPr="009044F1">
          <w:rPr>
            <w:rFonts w:ascii="GHEA Grapalat" w:hAnsi="GHEA Grapalat"/>
            <w:i w:val="0"/>
            <w:sz w:val="24"/>
            <w:szCs w:val="24"/>
          </w:rPr>
          <w:t xml:space="preserve"> </w:t>
        </w:r>
        <w:r w:rsidRPr="00215ABD">
          <w:rPr>
            <w:rFonts w:ascii="GHEA Grapalat" w:hAnsi="GHEA Grapalat" w:cs="Sylfaen"/>
            <w:b/>
            <w:sz w:val="22"/>
            <w:szCs w:val="22"/>
          </w:rPr>
          <w:br w:type="page"/>
        </w:r>
      </w:ins>
    </w:p>
    <w:p w:rsidR="00754697" w:rsidRPr="003A1EBB" w:rsidDel="002365DF" w:rsidRDefault="00754697" w:rsidP="00B46D58">
      <w:pPr>
        <w:pStyle w:val="BodyTextIndent"/>
        <w:widowControl w:val="0"/>
        <w:spacing w:line="240" w:lineRule="auto"/>
        <w:ind w:firstLine="0"/>
        <w:rPr>
          <w:del w:id="98" w:author="user" w:date="2023-08-29T13:54:00Z"/>
          <w:rFonts w:ascii="GHEA Grapalat" w:hAnsi="GHEA Grapalat"/>
          <w:i w:val="0"/>
          <w:sz w:val="24"/>
          <w:szCs w:val="24"/>
        </w:rPr>
      </w:pPr>
      <w:del w:id="99" w:author="user" w:date="2023-08-29T13:54:00Z">
        <w:r w:rsidRPr="00D3423E" w:rsidDel="002365DF">
          <w:rPr>
            <w:rFonts w:ascii="GHEA Grapalat" w:hAnsi="GHEA Grapalat"/>
            <w:i w:val="0"/>
            <w:sz w:val="24"/>
            <w:szCs w:val="24"/>
          </w:rPr>
          <w:lastRenderedPageBreak/>
          <w:delText>___</w:delText>
        </w:r>
        <w:r w:rsidR="00BE1C5E" w:rsidRPr="00BE1C5E" w:rsidDel="002365DF">
          <w:rPr>
            <w:rFonts w:ascii="GHEA Grapalat" w:hAnsi="GHEA Grapalat"/>
            <w:i w:val="0"/>
            <w:sz w:val="24"/>
            <w:szCs w:val="24"/>
          </w:rPr>
          <w:delText>________</w:delText>
        </w:r>
        <w:r w:rsidRPr="00D3423E" w:rsidDel="002365DF">
          <w:rPr>
            <w:rFonts w:ascii="GHEA Grapalat" w:hAnsi="GHEA Grapalat"/>
            <w:i w:val="0"/>
            <w:sz w:val="24"/>
            <w:szCs w:val="24"/>
          </w:rPr>
          <w:delText>_________________</w:delText>
        </w:r>
      </w:del>
    </w:p>
    <w:p w:rsidR="009F18D0" w:rsidRPr="003A1EBB" w:rsidDel="002365DF" w:rsidRDefault="009F18D0" w:rsidP="00B46D58">
      <w:pPr>
        <w:pStyle w:val="BodyTextIndent"/>
        <w:widowControl w:val="0"/>
        <w:spacing w:after="160" w:line="240" w:lineRule="auto"/>
        <w:ind w:left="993" w:firstLine="0"/>
        <w:rPr>
          <w:del w:id="100" w:author="user" w:date="2023-08-29T13:54:00Z"/>
          <w:rFonts w:ascii="GHEA Grapalat" w:hAnsi="GHEA Grapalat"/>
          <w:i w:val="0"/>
          <w:sz w:val="16"/>
          <w:szCs w:val="16"/>
        </w:rPr>
      </w:pPr>
      <w:del w:id="101" w:author="user" w:date="2023-08-29T13:54:00Z">
        <w:r w:rsidRPr="00BE1C5E" w:rsidDel="002365DF">
          <w:rPr>
            <w:rFonts w:ascii="GHEA Grapalat" w:hAnsi="GHEA Grapalat"/>
            <w:i w:val="0"/>
            <w:sz w:val="16"/>
            <w:szCs w:val="16"/>
          </w:rPr>
          <w:delText>имя, фамилия</w:delText>
        </w:r>
      </w:del>
    </w:p>
    <w:p w:rsidR="00754697" w:rsidRPr="009044F1" w:rsidDel="002365DF" w:rsidRDefault="00754697" w:rsidP="00B46D58">
      <w:pPr>
        <w:pStyle w:val="BodyTextIndent"/>
        <w:widowControl w:val="0"/>
        <w:spacing w:after="160" w:line="240" w:lineRule="auto"/>
        <w:ind w:left="1701" w:firstLine="0"/>
        <w:rPr>
          <w:del w:id="102" w:author="user" w:date="2023-08-29T13:54:00Z"/>
          <w:rFonts w:ascii="GHEA Grapalat" w:hAnsi="GHEA Grapalat"/>
          <w:i w:val="0"/>
          <w:sz w:val="24"/>
          <w:szCs w:val="24"/>
          <w:u w:val="single"/>
        </w:rPr>
      </w:pPr>
      <w:del w:id="103" w:author="user" w:date="2023-08-29T13:54:00Z">
        <w:r w:rsidRPr="009044F1" w:rsidDel="002365DF">
          <w:rPr>
            <w:rFonts w:ascii="GHEA Grapalat" w:hAnsi="GHEA Grapalat"/>
            <w:i w:val="0"/>
            <w:sz w:val="24"/>
            <w:szCs w:val="24"/>
          </w:rPr>
          <w:delText>Телефон</w:delText>
        </w:r>
        <w:r w:rsidRPr="00BE1C5E" w:rsidDel="002365DF">
          <w:rPr>
            <w:rFonts w:ascii="GHEA Grapalat" w:hAnsi="GHEA Grapalat"/>
            <w:i w:val="0"/>
            <w:sz w:val="24"/>
            <w:szCs w:val="24"/>
          </w:rPr>
          <w:delText xml:space="preserve"> _______________</w:delText>
        </w:r>
        <w:r w:rsidR="00915A97" w:rsidRPr="00915A97" w:rsidDel="002365DF">
          <w:rPr>
            <w:rFonts w:ascii="GHEA Grapalat" w:hAnsi="GHEA Grapalat"/>
            <w:i w:val="0"/>
            <w:sz w:val="24"/>
            <w:szCs w:val="24"/>
          </w:rPr>
          <w:delText>__________</w:delText>
        </w:r>
        <w:r w:rsidRPr="00BE1C5E" w:rsidDel="002365DF">
          <w:rPr>
            <w:rFonts w:ascii="GHEA Grapalat" w:hAnsi="GHEA Grapalat"/>
            <w:i w:val="0"/>
            <w:sz w:val="24"/>
            <w:szCs w:val="24"/>
          </w:rPr>
          <w:delText>_</w:delText>
        </w:r>
        <w:r w:rsidR="00915A97" w:rsidRPr="00915A97" w:rsidDel="002365DF">
          <w:rPr>
            <w:rFonts w:ascii="GHEA Grapalat" w:hAnsi="GHEA Grapalat"/>
            <w:i w:val="0"/>
            <w:sz w:val="24"/>
            <w:szCs w:val="24"/>
          </w:rPr>
          <w:delText>_</w:delText>
        </w:r>
        <w:r w:rsidRPr="00BE1C5E" w:rsidDel="002365DF">
          <w:rPr>
            <w:rFonts w:ascii="GHEA Grapalat" w:hAnsi="GHEA Grapalat"/>
            <w:i w:val="0"/>
            <w:sz w:val="24"/>
            <w:szCs w:val="24"/>
          </w:rPr>
          <w:delText>_____</w:delText>
        </w:r>
      </w:del>
    </w:p>
    <w:p w:rsidR="00754697" w:rsidRPr="009044F1" w:rsidDel="002365DF" w:rsidRDefault="00754697" w:rsidP="00B46D58">
      <w:pPr>
        <w:pStyle w:val="BodyTextIndent"/>
        <w:widowControl w:val="0"/>
        <w:spacing w:after="160" w:line="240" w:lineRule="auto"/>
        <w:ind w:left="1701" w:firstLine="0"/>
        <w:rPr>
          <w:del w:id="104" w:author="user" w:date="2023-08-29T13:54:00Z"/>
          <w:rFonts w:ascii="GHEA Grapalat" w:hAnsi="GHEA Grapalat"/>
          <w:i w:val="0"/>
          <w:sz w:val="24"/>
          <w:szCs w:val="24"/>
          <w:u w:val="single"/>
        </w:rPr>
      </w:pPr>
      <w:del w:id="105" w:author="user" w:date="2023-08-29T13:54:00Z">
        <w:r w:rsidRPr="009044F1" w:rsidDel="002365DF">
          <w:rPr>
            <w:rFonts w:ascii="GHEA Grapalat" w:hAnsi="GHEA Grapalat"/>
            <w:i w:val="0"/>
            <w:sz w:val="24"/>
            <w:szCs w:val="24"/>
          </w:rPr>
          <w:delText>Электронная почта __________________</w:delText>
        </w:r>
        <w:r w:rsidR="00915A97" w:rsidRPr="003A1EBB" w:rsidDel="002365DF">
          <w:rPr>
            <w:rFonts w:ascii="GHEA Grapalat" w:hAnsi="GHEA Grapalat"/>
            <w:i w:val="0"/>
            <w:sz w:val="24"/>
            <w:szCs w:val="24"/>
          </w:rPr>
          <w:delText>_</w:delText>
        </w:r>
        <w:r w:rsidRPr="009044F1" w:rsidDel="002365DF">
          <w:rPr>
            <w:rFonts w:ascii="GHEA Grapalat" w:hAnsi="GHEA Grapalat"/>
            <w:i w:val="0"/>
            <w:sz w:val="24"/>
            <w:szCs w:val="24"/>
          </w:rPr>
          <w:delText>____</w:delText>
        </w:r>
      </w:del>
    </w:p>
    <w:p w:rsidR="00754697" w:rsidRPr="009044F1" w:rsidDel="002365DF" w:rsidRDefault="00754697" w:rsidP="00B46D58">
      <w:pPr>
        <w:pStyle w:val="BodyTextIndent"/>
        <w:widowControl w:val="0"/>
        <w:spacing w:line="240" w:lineRule="auto"/>
        <w:ind w:left="1701" w:firstLine="0"/>
        <w:jc w:val="left"/>
        <w:rPr>
          <w:del w:id="106" w:author="user" w:date="2023-08-29T13:54:00Z"/>
          <w:rFonts w:ascii="GHEA Grapalat" w:hAnsi="GHEA Grapalat"/>
          <w:i w:val="0"/>
          <w:sz w:val="24"/>
          <w:szCs w:val="24"/>
          <w:u w:val="single"/>
        </w:rPr>
      </w:pPr>
      <w:del w:id="107" w:author="user" w:date="2023-08-29T13:54:00Z">
        <w:r w:rsidRPr="009044F1" w:rsidDel="002365DF">
          <w:rPr>
            <w:rFonts w:ascii="GHEA Grapalat" w:hAnsi="GHEA Grapalat"/>
            <w:i w:val="0"/>
            <w:sz w:val="24"/>
            <w:szCs w:val="24"/>
          </w:rPr>
          <w:delText>Заказчик _______________</w:delText>
        </w:r>
        <w:r w:rsidR="00915A97" w:rsidRPr="00915A97" w:rsidDel="002365DF">
          <w:rPr>
            <w:rFonts w:ascii="GHEA Grapalat" w:hAnsi="GHEA Grapalat"/>
            <w:i w:val="0"/>
            <w:sz w:val="24"/>
            <w:szCs w:val="24"/>
          </w:rPr>
          <w:delText>___</w:delText>
        </w:r>
        <w:r w:rsidRPr="009044F1" w:rsidDel="002365DF">
          <w:rPr>
            <w:rFonts w:ascii="GHEA Grapalat" w:hAnsi="GHEA Grapalat"/>
            <w:i w:val="0"/>
            <w:sz w:val="24"/>
            <w:szCs w:val="24"/>
          </w:rPr>
          <w:delText>______________</w:delText>
        </w:r>
      </w:del>
    </w:p>
    <w:p w:rsidR="00915A97" w:rsidRPr="00D5443D" w:rsidRDefault="001F1DF7" w:rsidP="00B46D58">
      <w:pPr>
        <w:pStyle w:val="BodyTextIndent"/>
        <w:widowControl w:val="0"/>
        <w:spacing w:after="160" w:line="240" w:lineRule="auto"/>
        <w:ind w:left="3969" w:firstLine="0"/>
        <w:rPr>
          <w:rFonts w:ascii="GHEA Grapalat" w:hAnsi="GHEA Grapalat"/>
          <w:i w:val="0"/>
          <w:sz w:val="16"/>
          <w:szCs w:val="16"/>
        </w:rPr>
      </w:pPr>
      <w:del w:id="108" w:author="user" w:date="2023-08-29T13:55:00Z">
        <w:r w:rsidRPr="00915A97" w:rsidDel="002365DF">
          <w:rPr>
            <w:rFonts w:ascii="GHEA Grapalat" w:hAnsi="GHEA Grapalat"/>
            <w:i w:val="0"/>
            <w:sz w:val="16"/>
            <w:szCs w:val="16"/>
          </w:rPr>
          <w:delText>Н</w:delText>
        </w:r>
        <w:r w:rsidR="009F18D0" w:rsidRPr="00915A97" w:rsidDel="002365DF">
          <w:rPr>
            <w:rFonts w:ascii="GHEA Grapalat" w:hAnsi="GHEA Grapalat"/>
            <w:i w:val="0"/>
            <w:sz w:val="16"/>
            <w:szCs w:val="16"/>
          </w:rPr>
          <w:delText>аименование</w:delText>
        </w:r>
        <w:r w:rsidDel="002365DF">
          <w:rPr>
            <w:rFonts w:ascii="GHEA Grapalat" w:hAnsi="GHEA Grapalat"/>
            <w:i w:val="0"/>
            <w:sz w:val="16"/>
            <w:szCs w:val="16"/>
            <w:lang w:val="hy-AM"/>
          </w:rPr>
          <w:delText xml:space="preserve"> </w:delText>
        </w:r>
        <w:r w:rsidR="00915A97" w:rsidDel="002365DF">
          <w:rPr>
            <w:rFonts w:ascii="GHEA Grapalat" w:hAnsi="GHEA Grapalat" w:cs="Sylfaen"/>
            <w:b/>
          </w:rPr>
          <w:br w:type="page"/>
        </w:r>
      </w:del>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ins w:id="109" w:author="user" w:date="2023-08-29T13:14:00Z">
        <w:r w:rsidR="00FA0C42" w:rsidRPr="00215ABD">
          <w:rPr>
            <w:rFonts w:ascii="GHEA Grapalat" w:hAnsi="GHEA Grapalat"/>
            <w:szCs w:val="22"/>
          </w:rPr>
          <w:t>запрос котировоке</w:t>
        </w:r>
        <w:r w:rsidR="00FA0C42" w:rsidRPr="00374F4A" w:rsidDel="00AD01A2">
          <w:rPr>
            <w:rFonts w:ascii="GHEA Grapalat" w:hAnsi="GHEA Grapalat"/>
          </w:rPr>
          <w:t xml:space="preserve"> </w:t>
        </w:r>
      </w:ins>
      <w:del w:id="110" w:author="user" w:date="2023-08-29T13:14:00Z">
        <w:r w:rsidRPr="009044F1" w:rsidDel="00FA0C42">
          <w:rPr>
            <w:rFonts w:ascii="GHEA Grapalat" w:hAnsi="GHEA Grapalat"/>
          </w:rPr>
          <w:delText>открытого конкурса</w:delText>
        </w:r>
      </w:del>
      <w:r w:rsidR="001B32D9" w:rsidRPr="001B32D9">
        <w:rPr>
          <w:rFonts w:ascii="GHEA Grapalat" w:hAnsi="GHEA Grapalat" w:cs="Sylfaen"/>
          <w:i/>
        </w:rPr>
        <w:br/>
      </w:r>
      <w:r w:rsidR="00096865" w:rsidRPr="009044F1">
        <w:rPr>
          <w:rFonts w:ascii="GHEA Grapalat" w:hAnsi="GHEA Grapalat"/>
          <w:i/>
        </w:rPr>
        <w:t xml:space="preserve">под кодом </w:t>
      </w:r>
      <w:del w:id="111" w:author="user" w:date="2023-08-29T13:56:00Z">
        <w:r w:rsidR="00096865" w:rsidRPr="00954425" w:rsidDel="00314747">
          <w:rPr>
            <w:rFonts w:ascii="GHEA Grapalat" w:hAnsi="GHEA Grapalat"/>
            <w:i/>
          </w:rPr>
          <w:delText>____________________</w:delText>
        </w:r>
      </w:del>
      <w:ins w:id="112" w:author="user" w:date="2023-08-29T13:56:00Z">
        <w:r w:rsidR="00314747" w:rsidRPr="00314747">
          <w:rPr>
            <w:rFonts w:ascii="GHEA Grapalat" w:hAnsi="GHEA Grapalat"/>
            <w:lang w:val="hy-AM"/>
          </w:rPr>
          <w:t xml:space="preserve"> </w:t>
        </w:r>
        <w:r w:rsidR="00314747">
          <w:rPr>
            <w:rFonts w:ascii="GHEA Grapalat" w:hAnsi="GHEA Grapalat"/>
            <w:lang w:val="hy-AM"/>
          </w:rPr>
          <w:t>ԵԲԿ-ԳՀ</w:t>
        </w:r>
        <w:r w:rsidR="00314747" w:rsidRPr="00A71D81">
          <w:rPr>
            <w:rFonts w:ascii="GHEA Grapalat" w:hAnsi="GHEA Grapalat"/>
            <w:lang w:val="af-ZA"/>
          </w:rPr>
          <w:t>ԱՊՁԲ</w:t>
        </w:r>
        <w:r w:rsidR="00314747">
          <w:rPr>
            <w:rFonts w:ascii="GHEA Grapalat" w:hAnsi="GHEA Grapalat"/>
            <w:lang w:val="hy-AM"/>
          </w:rPr>
          <w:t>-23/</w:t>
        </w:r>
      </w:ins>
      <w:ins w:id="113" w:author="user" w:date="2023-09-19T14:37:00Z">
        <w:r w:rsidR="00E20689">
          <w:rPr>
            <w:rFonts w:ascii="GHEA Grapalat" w:hAnsi="GHEA Grapalat"/>
            <w:lang w:val="hy-AM"/>
          </w:rPr>
          <w:t>10</w:t>
        </w:r>
      </w:ins>
      <w:del w:id="114" w:author="user" w:date="2023-08-29T13:56:00Z">
        <w:r w:rsidR="00096865" w:rsidRPr="009044F1" w:rsidDel="00314747">
          <w:rPr>
            <w:rFonts w:ascii="GHEA Grapalat" w:hAnsi="GHEA Grapalat"/>
            <w:i/>
          </w:rPr>
          <w:delText xml:space="preserve">BMAPDzB </w:delText>
        </w:r>
        <w:r w:rsidR="00096865" w:rsidRPr="00954425" w:rsidDel="00314747">
          <w:rPr>
            <w:rFonts w:ascii="GHEA Grapalat" w:hAnsi="GHEA Grapalat"/>
            <w:i/>
          </w:rPr>
          <w:delText>_____</w:delText>
        </w:r>
        <w:r w:rsidR="00096865" w:rsidRPr="009044F1" w:rsidDel="00314747">
          <w:rPr>
            <w:rFonts w:ascii="GHEA Grapalat" w:hAnsi="GHEA Grapalat"/>
            <w:i/>
            <w:u w:val="single"/>
          </w:rPr>
          <w:delText>/</w:delText>
        </w:r>
        <w:r w:rsidR="00096865" w:rsidRPr="00954425" w:rsidDel="00314747">
          <w:rPr>
            <w:rFonts w:ascii="GHEA Grapalat" w:hAnsi="GHEA Grapalat"/>
            <w:i/>
          </w:rPr>
          <w:delText>______</w:delText>
        </w:r>
      </w:del>
      <w:r w:rsidR="001B32D9" w:rsidRPr="001B32D9">
        <w:rPr>
          <w:rFonts w:ascii="GHEA Grapalat" w:hAnsi="GHEA Grapalat" w:cs="Times Armenian"/>
          <w:i/>
        </w:rPr>
        <w:br/>
      </w:r>
      <w:r w:rsidR="00A46F92" w:rsidRPr="007F4ABD">
        <w:rPr>
          <w:rFonts w:ascii="GHEA Grapalat" w:hAnsi="GHEA Grapalat"/>
          <w:i/>
        </w:rPr>
        <w:t xml:space="preserve">№ </w:t>
      </w:r>
      <w:r w:rsidR="00096865" w:rsidRPr="0065765A">
        <w:rPr>
          <w:rFonts w:ascii="GHEA Grapalat" w:hAnsi="GHEA Grapalat"/>
          <w:i/>
        </w:rPr>
        <w:t>_</w:t>
      </w:r>
      <w:del w:id="115" w:author="user" w:date="2023-08-29T13:56:00Z">
        <w:r w:rsidR="00096865" w:rsidRPr="0065765A" w:rsidDel="00314747">
          <w:rPr>
            <w:rFonts w:ascii="GHEA Grapalat" w:hAnsi="GHEA Grapalat"/>
            <w:i/>
          </w:rPr>
          <w:delText>_</w:delText>
        </w:r>
      </w:del>
      <w:ins w:id="116" w:author="user" w:date="2023-08-29T13:56:00Z">
        <w:r w:rsidR="00314747" w:rsidRPr="0065765A">
          <w:rPr>
            <w:rFonts w:ascii="GHEA Grapalat" w:hAnsi="GHEA Grapalat"/>
            <w:i/>
            <w:rPrChange w:id="117" w:author="user" w:date="2023-09-08T14:42:00Z">
              <w:rPr>
                <w:rFonts w:ascii="GHEA Grapalat" w:hAnsi="GHEA Grapalat"/>
                <w:i/>
                <w:lang w:val="en-US"/>
              </w:rPr>
            </w:rPrChange>
          </w:rPr>
          <w:t>1</w:t>
        </w:r>
      </w:ins>
      <w:del w:id="118" w:author="user" w:date="2023-08-29T13:56:00Z">
        <w:r w:rsidR="00096865" w:rsidRPr="007F4ABD" w:rsidDel="00314747">
          <w:rPr>
            <w:rFonts w:ascii="GHEA Grapalat" w:hAnsi="GHEA Grapalat"/>
            <w:i/>
          </w:rPr>
          <w:delText>____</w:delText>
        </w:r>
      </w:del>
      <w:r w:rsidR="00096865" w:rsidRPr="0065765A">
        <w:rPr>
          <w:rFonts w:ascii="GHEA Grapalat" w:hAnsi="GHEA Grapalat"/>
          <w:i/>
        </w:rPr>
        <w:t xml:space="preserve">_ от </w:t>
      </w:r>
      <w:del w:id="119" w:author="user" w:date="2023-08-29T13:56:00Z">
        <w:r w:rsidR="00096865" w:rsidRPr="0065765A" w:rsidDel="00314747">
          <w:rPr>
            <w:rFonts w:ascii="GHEA Grapalat" w:hAnsi="GHEA Grapalat"/>
            <w:i/>
          </w:rPr>
          <w:delText>_____________</w:delText>
        </w:r>
      </w:del>
      <w:ins w:id="120" w:author="user" w:date="2023-08-29T13:56:00Z">
        <w:r w:rsidR="00493F19">
          <w:rPr>
            <w:rFonts w:ascii="GHEA Grapalat" w:hAnsi="GHEA Grapalat"/>
            <w:i/>
          </w:rPr>
          <w:t>19</w:t>
        </w:r>
        <w:r w:rsidR="000A2760" w:rsidRPr="0065765A">
          <w:rPr>
            <w:rFonts w:ascii="GHEA Grapalat" w:hAnsi="GHEA Grapalat"/>
            <w:i/>
            <w:rPrChange w:id="121" w:author="user" w:date="2023-09-08T14:42:00Z">
              <w:rPr>
                <w:rFonts w:ascii="GHEA Grapalat" w:hAnsi="GHEA Grapalat"/>
                <w:i/>
                <w:highlight w:val="yellow"/>
              </w:rPr>
            </w:rPrChange>
          </w:rPr>
          <w:t>.09</w:t>
        </w:r>
        <w:r w:rsidR="00314747" w:rsidRPr="0065765A">
          <w:rPr>
            <w:rFonts w:ascii="GHEA Grapalat" w:hAnsi="GHEA Grapalat"/>
            <w:i/>
            <w:rPrChange w:id="122" w:author="user" w:date="2023-09-08T14:42:00Z">
              <w:rPr>
                <w:rFonts w:ascii="GHEA Grapalat" w:hAnsi="GHEA Grapalat"/>
                <w:i/>
                <w:lang w:val="en-US"/>
              </w:rPr>
            </w:rPrChange>
          </w:rPr>
          <w:t>.</w:t>
        </w:r>
      </w:ins>
      <w:r w:rsidR="00096865" w:rsidRPr="007F4ABD">
        <w:rPr>
          <w:rFonts w:ascii="GHEA Grapalat" w:hAnsi="GHEA Grapalat"/>
          <w:i/>
        </w:rPr>
        <w:t xml:space="preserve"> 20</w:t>
      </w:r>
      <w:ins w:id="123" w:author="user" w:date="2023-08-29T13:57:00Z">
        <w:r w:rsidR="00314747" w:rsidRPr="0065765A">
          <w:rPr>
            <w:rFonts w:ascii="GHEA Grapalat" w:hAnsi="GHEA Grapalat"/>
            <w:i/>
            <w:rPrChange w:id="124" w:author="user" w:date="2023-09-08T14:42:00Z">
              <w:rPr>
                <w:rFonts w:ascii="GHEA Grapalat" w:hAnsi="GHEA Grapalat"/>
                <w:i/>
                <w:lang w:val="en-US"/>
              </w:rPr>
            </w:rPrChange>
          </w:rPr>
          <w:t>23</w:t>
        </w:r>
      </w:ins>
      <w:r w:rsidR="009F10E4" w:rsidRPr="007F4ABD">
        <w:rPr>
          <w:rFonts w:ascii="GHEA Grapalat" w:hAnsi="GHEA Grapalat"/>
          <w:i/>
        </w:rPr>
        <w:t xml:space="preserve"> </w:t>
      </w:r>
      <w:r w:rsidR="00096865" w:rsidRPr="0065765A">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314747" w:rsidRPr="00215ABD" w:rsidRDefault="00314747" w:rsidP="00314747">
      <w:pPr>
        <w:pStyle w:val="BodyText"/>
        <w:widowControl w:val="0"/>
        <w:spacing w:after="160"/>
        <w:ind w:right="-7" w:firstLine="567"/>
        <w:jc w:val="center"/>
        <w:rPr>
          <w:ins w:id="125" w:author="user" w:date="2023-08-29T13:57:00Z"/>
          <w:rFonts w:ascii="GHEA Grapalat" w:hAnsi="GHEA Grapalat"/>
          <w:sz w:val="22"/>
          <w:szCs w:val="22"/>
        </w:rPr>
      </w:pPr>
      <w:ins w:id="126" w:author="user" w:date="2023-08-29T13:57:00Z">
        <w:r w:rsidRPr="00CF12CC">
          <w:rPr>
            <w:rFonts w:ascii="GHEA Grapalat" w:hAnsi="GHEA Grapalat"/>
          </w:rPr>
          <w:t>ЗАО "</w:t>
        </w:r>
        <w:r w:rsidR="0065765A" w:rsidRPr="00CF12CC">
          <w:rPr>
            <w:rFonts w:ascii="GHEA Grapalat" w:hAnsi="GHEA Grapalat"/>
          </w:rPr>
          <w:t xml:space="preserve">ЕРЕВАН </w:t>
        </w:r>
        <w:r w:rsidRPr="00CF12CC">
          <w:rPr>
            <w:rFonts w:ascii="GHEA Grapalat" w:hAnsi="GHEA Grapalat"/>
          </w:rPr>
          <w:t>МН</w:t>
        </w:r>
        <w:r>
          <w:rPr>
            <w:rFonts w:ascii="GHEA Grapalat" w:hAnsi="GHEA Grapalat"/>
          </w:rPr>
          <w:t>Ц</w:t>
        </w:r>
        <w:r w:rsidRPr="00CF12CC">
          <w:rPr>
            <w:rFonts w:ascii="GHEA Grapalat" w:hAnsi="GHEA Grapalat"/>
          </w:rPr>
          <w:t>"</w:t>
        </w:r>
      </w:ins>
    </w:p>
    <w:p w:rsidR="00096865" w:rsidRPr="009044F1" w:rsidDel="00314747" w:rsidRDefault="00A76C15" w:rsidP="00B46D58">
      <w:pPr>
        <w:pStyle w:val="BodyText"/>
        <w:widowControl w:val="0"/>
        <w:spacing w:after="160"/>
        <w:ind w:right="-7" w:firstLine="567"/>
        <w:jc w:val="center"/>
        <w:rPr>
          <w:del w:id="127" w:author="user" w:date="2023-08-29T13:57:00Z"/>
          <w:rFonts w:ascii="GHEA Grapalat" w:hAnsi="GHEA Grapalat"/>
        </w:rPr>
      </w:pPr>
      <w:del w:id="128" w:author="user" w:date="2023-08-29T13:57:00Z">
        <w:r w:rsidRPr="009044F1" w:rsidDel="00314747">
          <w:rPr>
            <w:rFonts w:ascii="GHEA Grapalat" w:hAnsi="GHEA Grapalat"/>
            <w:i/>
          </w:rPr>
          <w:delText>"Наименование Заказчика"</w:delText>
        </w:r>
      </w:del>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314747" w:rsidRPr="00215ABD" w:rsidRDefault="002B32D6" w:rsidP="00314747">
      <w:pPr>
        <w:pStyle w:val="BodyText"/>
        <w:widowControl w:val="0"/>
        <w:spacing w:after="160"/>
        <w:ind w:right="-7" w:firstLine="567"/>
        <w:jc w:val="center"/>
        <w:rPr>
          <w:ins w:id="129" w:author="user" w:date="2023-08-29T13:57:00Z"/>
          <w:rFonts w:ascii="GHEA Grapalat" w:hAnsi="GHEA Grapalat"/>
          <w:sz w:val="22"/>
          <w:szCs w:val="22"/>
        </w:rPr>
      </w:pPr>
      <w:r w:rsidRPr="009044F1">
        <w:rPr>
          <w:rFonts w:ascii="GHEA Grapalat" w:hAnsi="GHEA Grapalat"/>
        </w:rPr>
        <w:t xml:space="preserve">НА </w:t>
      </w:r>
      <w:ins w:id="130" w:author="user" w:date="2023-08-29T13:14:00Z">
        <w:r w:rsidR="00FA0C42" w:rsidRPr="00215ABD">
          <w:rPr>
            <w:rFonts w:ascii="GHEA Grapalat" w:hAnsi="GHEA Grapalat"/>
            <w:szCs w:val="22"/>
          </w:rPr>
          <w:t>ЗАПРОС КОТИРОВОКЕ</w:t>
        </w:r>
        <w:r w:rsidR="00FA0C42" w:rsidRPr="00374F4A" w:rsidDel="00AD01A2">
          <w:rPr>
            <w:rFonts w:ascii="GHEA Grapalat" w:hAnsi="GHEA Grapalat"/>
          </w:rPr>
          <w:t xml:space="preserve"> </w:t>
        </w:r>
      </w:ins>
      <w:del w:id="131" w:author="user" w:date="2023-08-29T13:14:00Z">
        <w:r w:rsidRPr="009044F1" w:rsidDel="00FA0C42">
          <w:rPr>
            <w:rFonts w:ascii="GHEA Grapalat" w:hAnsi="GHEA Grapalat"/>
          </w:rPr>
          <w:delText>ОТКРЫТЫЙ КОНКУРС</w:delText>
        </w:r>
      </w:del>
      <w:r w:rsidRPr="009044F1">
        <w:rPr>
          <w:rFonts w:ascii="GHEA Grapalat" w:hAnsi="GHEA Grapalat"/>
        </w:rPr>
        <w:t xml:space="preserve">, ОБЪЯВЛЕННЫЙ С ЦЕЛЬЮ ПРИОБРЕТЕНИЯ </w:t>
      </w:r>
      <w:ins w:id="132" w:author="user" w:date="2023-09-19T14:43:00Z">
        <w:r w:rsidR="00493F19" w:rsidRPr="00493F19">
          <w:rPr>
            <w:rFonts w:ascii="GHEA Grapalat" w:hAnsi="GHEA Grapalat"/>
            <w:sz w:val="22"/>
            <w:szCs w:val="22"/>
          </w:rPr>
          <w:t>ХИМИЯ И МЕДИЦИНСКАЯ ПРОДУКЦИЯ</w:t>
        </w:r>
        <w:r w:rsidR="00493F19">
          <w:rPr>
            <w:rFonts w:ascii="GHEA Grapalat" w:hAnsi="GHEA Grapalat"/>
            <w:sz w:val="22"/>
            <w:szCs w:val="22"/>
            <w:lang w:val="hy-AM"/>
          </w:rPr>
          <w:t xml:space="preserve">  </w:t>
        </w:r>
      </w:ins>
      <w:del w:id="133" w:author="user" w:date="2023-08-29T13:57:00Z">
        <w:r w:rsidRPr="009044F1" w:rsidDel="00314747">
          <w:rPr>
            <w:rFonts w:ascii="GHEA Grapalat" w:hAnsi="GHEA Grapalat"/>
          </w:rPr>
          <w:delText>"</w:delText>
        </w:r>
        <w:r w:rsidRPr="00D5443D" w:rsidDel="00314747">
          <w:rPr>
            <w:rFonts w:ascii="GHEA Grapalat" w:hAnsi="GHEA Grapalat"/>
            <w:szCs w:val="20"/>
            <w:vertAlign w:val="superscript"/>
          </w:rPr>
          <w:delText>НАИМЕНОВАНИЕ ПРЕДМЕТА ЗАКУПКИ</w:delText>
        </w:r>
        <w:r w:rsidRPr="009044F1" w:rsidDel="00314747">
          <w:rPr>
            <w:rFonts w:ascii="GHEA Grapalat" w:hAnsi="GHEA Grapalat"/>
          </w:rPr>
          <w:delText xml:space="preserve">" </w:delText>
        </w:r>
      </w:del>
      <w:r w:rsidRPr="009044F1">
        <w:rPr>
          <w:rFonts w:ascii="GHEA Grapalat" w:hAnsi="GHEA Grapalat"/>
        </w:rPr>
        <w:t xml:space="preserve">ДЛЯ НУЖД </w:t>
      </w:r>
      <w:ins w:id="134" w:author="user" w:date="2023-08-29T13:57:00Z">
        <w:r w:rsidR="00314747" w:rsidRPr="00CF12CC">
          <w:rPr>
            <w:rFonts w:ascii="GHEA Grapalat" w:hAnsi="GHEA Grapalat"/>
          </w:rPr>
          <w:t xml:space="preserve">ЗАО </w:t>
        </w:r>
        <w:r w:rsidR="0065765A" w:rsidRPr="00CF12CC">
          <w:rPr>
            <w:rFonts w:ascii="GHEA Grapalat" w:hAnsi="GHEA Grapalat"/>
          </w:rPr>
          <w:t xml:space="preserve">"ЕРЕВАН </w:t>
        </w:r>
        <w:r w:rsidR="00314747" w:rsidRPr="00CF12CC">
          <w:rPr>
            <w:rFonts w:ascii="GHEA Grapalat" w:hAnsi="GHEA Grapalat"/>
          </w:rPr>
          <w:t>МН</w:t>
        </w:r>
        <w:r w:rsidR="00314747">
          <w:rPr>
            <w:rFonts w:ascii="GHEA Grapalat" w:hAnsi="GHEA Grapalat"/>
          </w:rPr>
          <w:t>Ц</w:t>
        </w:r>
        <w:r w:rsidR="00314747" w:rsidRPr="00CF12CC">
          <w:rPr>
            <w:rFonts w:ascii="GHEA Grapalat" w:hAnsi="GHEA Grapalat"/>
          </w:rPr>
          <w:t>"</w:t>
        </w:r>
      </w:ins>
    </w:p>
    <w:p w:rsidR="00096865" w:rsidRPr="009044F1" w:rsidDel="00314747" w:rsidRDefault="002B32D6" w:rsidP="00B46D58">
      <w:pPr>
        <w:pStyle w:val="BodyText"/>
        <w:widowControl w:val="0"/>
        <w:spacing w:after="160"/>
        <w:ind w:right="-7"/>
        <w:jc w:val="center"/>
        <w:rPr>
          <w:del w:id="135" w:author="user" w:date="2023-08-29T13:57:00Z"/>
          <w:rFonts w:ascii="GHEA Grapalat" w:hAnsi="GHEA Grapalat"/>
        </w:rPr>
      </w:pPr>
      <w:del w:id="136" w:author="user" w:date="2023-08-29T13:57:00Z">
        <w:r w:rsidRPr="009044F1" w:rsidDel="00314747">
          <w:rPr>
            <w:rFonts w:ascii="GHEA Grapalat" w:hAnsi="GHEA Grapalat"/>
          </w:rPr>
          <w:delText>"</w:delText>
        </w:r>
        <w:r w:rsidRPr="00D5443D" w:rsidDel="00314747">
          <w:rPr>
            <w:rFonts w:ascii="GHEA Grapalat" w:hAnsi="GHEA Grapalat"/>
            <w:szCs w:val="20"/>
            <w:vertAlign w:val="superscript"/>
          </w:rPr>
          <w:delText>НАИМЕНОВАНИЕ ЗАКАЗЧИКА</w:delText>
        </w:r>
        <w:r w:rsidRPr="009044F1" w:rsidDel="00314747">
          <w:rPr>
            <w:rFonts w:ascii="GHEA Grapalat" w:hAnsi="GHEA Grapalat"/>
          </w:rPr>
          <w:delText>"</w:delText>
        </w:r>
      </w:del>
    </w:p>
    <w:p w:rsidR="00CE0D95" w:rsidDel="00493F19" w:rsidRDefault="00CE0D95" w:rsidP="00B46D58">
      <w:pPr>
        <w:rPr>
          <w:del w:id="137" w:author="user" w:date="2023-09-19T14:44:00Z"/>
          <w:rFonts w:ascii="GHEA Grapalat" w:hAnsi="GHEA Grapalat"/>
        </w:rPr>
      </w:pPr>
    </w:p>
    <w:p w:rsidR="00493F19" w:rsidRDefault="00493F19" w:rsidP="00314747">
      <w:pPr>
        <w:pStyle w:val="BodyText"/>
        <w:widowControl w:val="0"/>
        <w:spacing w:after="160"/>
        <w:ind w:right="-7"/>
        <w:jc w:val="center"/>
        <w:rPr>
          <w:ins w:id="138" w:author="user" w:date="2023-09-19T14:44:00Z"/>
          <w:rFonts w:ascii="GHEA Grapalat" w:hAnsi="GHEA Grapalat"/>
        </w:rPr>
      </w:pPr>
    </w:p>
    <w:p w:rsidR="00493F19" w:rsidRPr="009044F1" w:rsidRDefault="00493F19" w:rsidP="00314747">
      <w:pPr>
        <w:pStyle w:val="BodyText"/>
        <w:widowControl w:val="0"/>
        <w:spacing w:after="160"/>
        <w:ind w:right="-7"/>
        <w:jc w:val="center"/>
        <w:rPr>
          <w:ins w:id="139" w:author="user" w:date="2023-09-19T14:44:00Z"/>
          <w:rFonts w:ascii="GHEA Grapalat" w:hAnsi="GHEA Grapalat"/>
        </w:rPr>
      </w:pPr>
    </w:p>
    <w:p w:rsidR="00493F19" w:rsidRPr="004D16FA" w:rsidRDefault="00493F19" w:rsidP="00493F19">
      <w:pPr>
        <w:widowControl w:val="0"/>
        <w:spacing w:after="160"/>
        <w:ind w:firstLine="567"/>
        <w:jc w:val="both"/>
        <w:rPr>
          <w:ins w:id="140" w:author="user" w:date="2023-09-19T14:45:00Z"/>
          <w:rFonts w:ascii="GHEA Grapalat" w:hAnsi="GHEA Grapalat"/>
          <w:color w:val="FF0000"/>
        </w:rPr>
      </w:pPr>
      <w:ins w:id="141" w:author="user" w:date="2023-09-19T14:45:00Z">
        <w:r w:rsidRPr="004D16FA">
          <w:rPr>
            <w:rFonts w:ascii="GHEA Grapalat" w:hAnsi="GHEA Grapalat"/>
            <w:color w:val="FF0000"/>
          </w:rPr>
          <w:t>Данная</w:t>
        </w:r>
        <w:r w:rsidRPr="004D16FA">
          <w:rPr>
            <w:rFonts w:ascii="GHEA Grapalat" w:hAnsi="GHEA Grapalat"/>
            <w:color w:val="FF0000"/>
            <w:lang w:val="hy-AM"/>
          </w:rPr>
          <w:t xml:space="preserve"> </w:t>
        </w:r>
        <w:r w:rsidRPr="004D16FA">
          <w:rPr>
            <w:rFonts w:ascii="GHEA Grapalat" w:hAnsi="GHEA Grapalat"/>
            <w:color w:val="FF0000"/>
          </w:rPr>
          <w:t>процедура осуществляется в соответствии со статьей 15, пунктом 6 Закона РА «О закупках».</w:t>
        </w:r>
      </w:ins>
    </w:p>
    <w:p w:rsidR="00CE0D95" w:rsidRPr="009044F1" w:rsidDel="00FF0E00" w:rsidRDefault="00CE0D95" w:rsidP="00B46D58">
      <w:pPr>
        <w:pStyle w:val="BodyText"/>
        <w:widowControl w:val="0"/>
        <w:spacing w:after="160"/>
        <w:ind w:right="-7" w:firstLine="567"/>
        <w:jc w:val="center"/>
        <w:rPr>
          <w:del w:id="142" w:author="user" w:date="2023-08-29T13:58:00Z"/>
          <w:rFonts w:ascii="GHEA Grapalat" w:hAnsi="GHEA Grapalat"/>
        </w:rPr>
      </w:pPr>
    </w:p>
    <w:p w:rsidR="000763E5" w:rsidRDefault="000763E5" w:rsidP="00B46D58">
      <w:pPr>
        <w:rPr>
          <w:ins w:id="143" w:author="user" w:date="2023-08-29T13:58:00Z"/>
          <w:rFonts w:ascii="GHEA Grapalat" w:hAnsi="GHEA Grapalat"/>
        </w:rPr>
      </w:pPr>
      <w:del w:id="144" w:author="user" w:date="2023-08-29T13:58:00Z">
        <w:r w:rsidDel="00FF0E00">
          <w:rPr>
            <w:rFonts w:ascii="GHEA Grapalat" w:hAnsi="GHEA Grapalat"/>
          </w:rPr>
          <w:br w:type="page"/>
        </w:r>
      </w:del>
    </w:p>
    <w:p w:rsidR="00FF0E00" w:rsidRDefault="00FF0E00" w:rsidP="00B46D58">
      <w:pPr>
        <w:rPr>
          <w:ins w:id="145" w:author="user" w:date="2023-08-29T13:58:00Z"/>
          <w:rFonts w:ascii="GHEA Grapalat" w:hAnsi="GHEA Grapalat"/>
        </w:rPr>
      </w:pPr>
    </w:p>
    <w:p w:rsidR="00FF0E00" w:rsidRDefault="00FF0E00" w:rsidP="00B46D58">
      <w:pPr>
        <w:rPr>
          <w:ins w:id="146" w:author="user" w:date="2023-08-29T13:58:00Z"/>
          <w:rFonts w:ascii="GHEA Grapalat" w:hAnsi="GHEA Grapalat"/>
        </w:rPr>
      </w:pPr>
    </w:p>
    <w:p w:rsidR="00FF0E00" w:rsidRDefault="00FF0E00" w:rsidP="00B46D58">
      <w:pPr>
        <w:rPr>
          <w:ins w:id="147" w:author="user" w:date="2023-08-29T13:58:00Z"/>
          <w:rFonts w:ascii="GHEA Grapalat" w:hAnsi="GHEA Grapalat"/>
        </w:rPr>
      </w:pPr>
    </w:p>
    <w:p w:rsidR="00FF0E00" w:rsidRDefault="00FF0E00" w:rsidP="00B46D58">
      <w:pPr>
        <w:rPr>
          <w:rFonts w:ascii="GHEA Grapalat" w:hAnsi="GHEA Grapalat"/>
        </w:rPr>
      </w:pPr>
    </w:p>
    <w:p w:rsidR="001A43A4" w:rsidRPr="00FF0E00" w:rsidRDefault="00096865" w:rsidP="00B46D58">
      <w:pPr>
        <w:widowControl w:val="0"/>
        <w:spacing w:after="160"/>
        <w:ind w:firstLine="567"/>
        <w:jc w:val="both"/>
        <w:rPr>
          <w:rFonts w:ascii="GHEA Grapalat" w:hAnsi="GHEA Grapalat" w:cs="Sylfaen"/>
          <w:i/>
          <w:color w:val="FF0000"/>
          <w:rPrChange w:id="148" w:author="user" w:date="2023-08-29T13:58:00Z">
            <w:rPr>
              <w:rFonts w:ascii="GHEA Grapalat" w:hAnsi="GHEA Grapalat" w:cs="Sylfaen"/>
              <w:i/>
            </w:rPr>
          </w:rPrChange>
        </w:rPr>
      </w:pPr>
      <w:r w:rsidRPr="00FF0E00">
        <w:rPr>
          <w:rFonts w:ascii="GHEA Grapalat" w:hAnsi="GHEA Grapalat"/>
          <w:i/>
          <w:color w:val="FF0000"/>
          <w:rPrChange w:id="149" w:author="user" w:date="2023-08-29T13:58:00Z">
            <w:rPr>
              <w:rFonts w:ascii="GHEA Grapalat" w:hAnsi="GHEA Grapalat"/>
              <w:i/>
            </w:rPr>
          </w:rPrChange>
        </w:rPr>
        <w:t>Уважаемый участник, прежде чем составить и подать заявку просим Вас</w:t>
      </w:r>
      <w:r w:rsidR="001D209D" w:rsidRPr="00FF0E00">
        <w:rPr>
          <w:rFonts w:ascii="Courier New" w:hAnsi="Courier New" w:cs="Courier New"/>
          <w:i/>
          <w:color w:val="FF0000"/>
          <w:lang w:val="en-US"/>
          <w:rPrChange w:id="150" w:author="user" w:date="2023-08-29T13:58:00Z">
            <w:rPr>
              <w:rFonts w:ascii="Courier New" w:hAnsi="Courier New" w:cs="Courier New"/>
              <w:i/>
              <w:lang w:val="en-US"/>
            </w:rPr>
          </w:rPrChange>
        </w:rPr>
        <w:t> </w:t>
      </w:r>
      <w:r w:rsidRPr="00FF0E00">
        <w:rPr>
          <w:rFonts w:ascii="GHEA Grapalat" w:hAnsi="GHEA Grapalat"/>
          <w:i/>
          <w:color w:val="FF0000"/>
          <w:rPrChange w:id="151" w:author="user" w:date="2023-08-29T13:58:00Z">
            <w:rPr>
              <w:rFonts w:ascii="GHEA Grapalat" w:hAnsi="GHEA Grapalat"/>
              <w:i/>
            </w:rPr>
          </w:rPrChange>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E40C99" w:rsidRDefault="00160AE4">
      <w:pPr>
        <w:widowControl w:val="0"/>
        <w:rPr>
          <w:rFonts w:ascii="GHEA Grapalat" w:hAnsi="GHEA Grapalat"/>
          <w:b/>
          <w:rPrChange w:id="152" w:author="user" w:date="2023-08-29T13:59:00Z">
            <w:rPr>
              <w:rFonts w:ascii="GHEA Grapalat" w:hAnsi="GHEA Grapalat"/>
              <w:i/>
            </w:rPr>
          </w:rPrChange>
        </w:rPr>
        <w:pPrChange w:id="153" w:author="user" w:date="2023-08-29T13:59:00Z">
          <w:pPr>
            <w:widowControl w:val="0"/>
            <w:spacing w:after="160"/>
            <w:ind w:firstLine="567"/>
            <w:jc w:val="center"/>
          </w:pPr>
        </w:pPrChange>
      </w:pPr>
    </w:p>
    <w:p w:rsidR="00615B35" w:rsidRPr="00EC400D" w:rsidDel="00E40C99" w:rsidRDefault="00E40C99">
      <w:pPr>
        <w:widowControl w:val="0"/>
        <w:jc w:val="center"/>
        <w:rPr>
          <w:del w:id="154" w:author="user" w:date="2023-08-29T13:59:00Z"/>
          <w:rFonts w:ascii="GHEA Grapalat" w:hAnsi="GHEA Grapalat"/>
        </w:rPr>
        <w:pPrChange w:id="155" w:author="user" w:date="2023-08-29T13:59:00Z">
          <w:pPr>
            <w:widowControl w:val="0"/>
          </w:pPr>
        </w:pPrChange>
      </w:pPr>
      <w:ins w:id="156" w:author="user" w:date="2023-08-29T13:58:00Z">
        <w:r w:rsidRPr="00E40C99">
          <w:rPr>
            <w:rFonts w:ascii="GHEA Grapalat" w:hAnsi="GHEA Grapalat"/>
            <w:b/>
            <w:rPrChange w:id="157" w:author="user" w:date="2023-08-29T13:59:00Z">
              <w:rPr>
                <w:rFonts w:ascii="GHEA Grapalat" w:hAnsi="GHEA Grapalat"/>
              </w:rPr>
            </w:rPrChange>
          </w:rPr>
          <w:t>ЗАО "</w:t>
        </w:r>
        <w:r w:rsidR="0065765A" w:rsidRPr="007F4ABD">
          <w:rPr>
            <w:rFonts w:ascii="GHEA Grapalat" w:hAnsi="GHEA Grapalat"/>
            <w:b/>
          </w:rPr>
          <w:t>ЕРЕВАН</w:t>
        </w:r>
        <w:r w:rsidRPr="00E40C99">
          <w:rPr>
            <w:rFonts w:ascii="GHEA Grapalat" w:hAnsi="GHEA Grapalat"/>
            <w:b/>
            <w:rPrChange w:id="158" w:author="user" w:date="2023-08-29T13:59:00Z">
              <w:rPr>
                <w:rFonts w:ascii="GHEA Grapalat" w:hAnsi="GHEA Grapalat"/>
              </w:rPr>
            </w:rPrChange>
          </w:rPr>
          <w:t xml:space="preserve"> МНЦ"</w:t>
        </w:r>
      </w:ins>
      <w:del w:id="159" w:author="user" w:date="2023-08-29T13:58:00Z">
        <w:r w:rsidR="005D7731" w:rsidRPr="00E40C99" w:rsidDel="00E40C99">
          <w:rPr>
            <w:rFonts w:ascii="GHEA Grapalat" w:hAnsi="GHEA Grapalat"/>
            <w:b/>
            <w:rPrChange w:id="160" w:author="user" w:date="2023-08-29T13:59:00Z">
              <w:rPr>
                <w:rFonts w:ascii="GHEA Grapalat" w:hAnsi="GHEA Grapalat"/>
              </w:rPr>
            </w:rPrChange>
          </w:rPr>
          <w:delText>___</w:delText>
        </w:r>
        <w:r w:rsidR="00EB5576" w:rsidRPr="00E40C99" w:rsidDel="00E40C99">
          <w:rPr>
            <w:rFonts w:ascii="GHEA Grapalat" w:hAnsi="GHEA Grapalat"/>
            <w:b/>
            <w:rPrChange w:id="161" w:author="user" w:date="2023-08-29T13:59:00Z">
              <w:rPr>
                <w:rFonts w:ascii="GHEA Grapalat" w:hAnsi="GHEA Grapalat"/>
              </w:rPr>
            </w:rPrChange>
          </w:rPr>
          <w:delText>_____________________</w:delText>
        </w:r>
        <w:r w:rsidR="005D7731" w:rsidRPr="00E40C99" w:rsidDel="00E40C99">
          <w:rPr>
            <w:rFonts w:ascii="GHEA Grapalat" w:hAnsi="GHEA Grapalat"/>
            <w:b/>
            <w:rPrChange w:id="162" w:author="user" w:date="2023-08-29T13:59:00Z">
              <w:rPr>
                <w:rFonts w:ascii="GHEA Grapalat" w:hAnsi="GHEA Grapalat"/>
              </w:rPr>
            </w:rPrChange>
          </w:rPr>
          <w:delText>_______</w:delText>
        </w:r>
      </w:del>
      <w:ins w:id="163" w:author="user" w:date="2023-08-29T13:58:00Z">
        <w:r w:rsidRPr="00E40C99">
          <w:rPr>
            <w:rFonts w:ascii="GHEA Grapalat" w:hAnsi="GHEA Grapalat"/>
            <w:b/>
            <w:rPrChange w:id="164" w:author="user" w:date="2023-08-29T13:59:00Z">
              <w:rPr>
                <w:rFonts w:ascii="GHEA Grapalat" w:hAnsi="GHEA Grapalat"/>
                <w:lang w:val="en-US"/>
              </w:rPr>
            </w:rPrChange>
          </w:rPr>
          <w:t xml:space="preserve"> </w:t>
        </w:r>
      </w:ins>
      <w:r w:rsidR="005D7731" w:rsidRPr="00E40C99">
        <w:rPr>
          <w:rFonts w:ascii="GHEA Grapalat" w:hAnsi="GHEA Grapalat"/>
          <w:b/>
          <w:rPrChange w:id="165" w:author="user" w:date="2023-08-29T13:59:00Z">
            <w:rPr>
              <w:rFonts w:ascii="GHEA Grapalat" w:hAnsi="GHEA Grapalat"/>
            </w:rPr>
          </w:rPrChange>
        </w:rPr>
        <w:t xml:space="preserve"> </w:t>
      </w:r>
      <w:r w:rsidR="005D7731" w:rsidRPr="002E069D">
        <w:rPr>
          <w:rFonts w:ascii="GHEA Grapalat" w:hAnsi="GHEA Grapalat"/>
          <w:b/>
        </w:rPr>
        <w:t>ДЛЯ НУЖД</w:t>
      </w:r>
      <w:r w:rsidR="00EB5576" w:rsidRPr="00E40C99">
        <w:rPr>
          <w:rFonts w:ascii="GHEA Grapalat" w:hAnsi="GHEA Grapalat"/>
          <w:b/>
          <w:rPrChange w:id="166" w:author="user" w:date="2023-08-29T13:59:00Z">
            <w:rPr>
              <w:rFonts w:ascii="GHEA Grapalat" w:hAnsi="GHEA Grapalat"/>
            </w:rPr>
          </w:rPrChange>
        </w:rPr>
        <w:t xml:space="preserve"> </w:t>
      </w:r>
      <w:ins w:id="167" w:author="user" w:date="2023-09-19T14:43:00Z">
        <w:r w:rsidR="00493F19" w:rsidRPr="00493F19">
          <w:rPr>
            <w:rFonts w:ascii="GHEA Grapalat" w:hAnsi="GHEA Grapalat"/>
            <w:b/>
          </w:rPr>
          <w:t>ХИМИЯ И МЕДИЦИНСКАЯ ПРОДУКЦИЯ</w:t>
        </w:r>
      </w:ins>
      <w:del w:id="168" w:author="user" w:date="2023-08-29T13:59:00Z">
        <w:r w:rsidR="00EB5576" w:rsidDel="00E40C99">
          <w:rPr>
            <w:rFonts w:ascii="GHEA Grapalat" w:hAnsi="GHEA Grapalat"/>
          </w:rPr>
          <w:delText>______</w:delText>
        </w:r>
        <w:r w:rsidR="00EB5576" w:rsidRPr="009044F1" w:rsidDel="00E40C99">
          <w:rPr>
            <w:rFonts w:ascii="GHEA Grapalat" w:hAnsi="GHEA Grapalat"/>
          </w:rPr>
          <w:delText>________</w:delText>
        </w:r>
        <w:r w:rsidR="00EB5576" w:rsidRPr="00EC400D" w:rsidDel="00E40C99">
          <w:rPr>
            <w:rFonts w:ascii="GHEA Grapalat" w:hAnsi="GHEA Grapalat"/>
          </w:rPr>
          <w:delText>______</w:delText>
        </w:r>
        <w:r w:rsidR="00EB5576" w:rsidRPr="009044F1" w:rsidDel="00E40C99">
          <w:rPr>
            <w:rFonts w:ascii="GHEA Grapalat" w:hAnsi="GHEA Grapalat"/>
          </w:rPr>
          <w:delText>__________</w:delText>
        </w:r>
      </w:del>
    </w:p>
    <w:p w:rsidR="00615B35" w:rsidRPr="00EC400D" w:rsidRDefault="00615B35">
      <w:pPr>
        <w:widowControl w:val="0"/>
        <w:jc w:val="center"/>
        <w:rPr>
          <w:rFonts w:ascii="GHEA Grapalat" w:hAnsi="GHEA Grapalat"/>
          <w:sz w:val="20"/>
          <w:szCs w:val="20"/>
        </w:rPr>
        <w:pPrChange w:id="169" w:author="user" w:date="2023-08-29T13:59:00Z">
          <w:pPr>
            <w:widowControl w:val="0"/>
          </w:pPr>
        </w:pPrChange>
      </w:pPr>
      <w:del w:id="170" w:author="user" w:date="2023-08-29T13:59:00Z">
        <w:r w:rsidRPr="00EC400D" w:rsidDel="00E40C99">
          <w:rPr>
            <w:rFonts w:ascii="GHEA Grapalat" w:hAnsi="GHEA Grapalat"/>
            <w:sz w:val="20"/>
            <w:szCs w:val="20"/>
          </w:rPr>
          <w:delText>наименование</w:delText>
        </w:r>
        <w:r w:rsidR="00EB5576" w:rsidRPr="00EC400D" w:rsidDel="00E40C99">
          <w:rPr>
            <w:sz w:val="20"/>
            <w:szCs w:val="20"/>
          </w:rPr>
          <w:delText xml:space="preserve"> </w:delText>
        </w:r>
        <w:r w:rsidRPr="00EC400D" w:rsidDel="00E40C99">
          <w:rPr>
            <w:rFonts w:ascii="GHEA Grapalat" w:hAnsi="GHEA Grapalat"/>
            <w:sz w:val="20"/>
            <w:szCs w:val="20"/>
          </w:rPr>
          <w:delText>товара</w:delText>
        </w:r>
        <w:r w:rsidR="00EC400D" w:rsidRPr="00EC400D" w:rsidDel="00E40C99">
          <w:rPr>
            <w:rFonts w:ascii="GHEA Grapalat" w:hAnsi="GHEA Grapalat"/>
            <w:sz w:val="20"/>
            <w:szCs w:val="20"/>
          </w:rPr>
          <w:tab/>
          <w:delText>(наименование заказчика)</w:delText>
        </w:r>
      </w:del>
    </w:p>
    <w:p w:rsidR="00160AE4" w:rsidRPr="003A1EBB" w:rsidDel="00082910" w:rsidRDefault="00160AE4" w:rsidP="00B46D58">
      <w:pPr>
        <w:widowControl w:val="0"/>
        <w:spacing w:after="160"/>
        <w:ind w:firstLine="567"/>
        <w:jc w:val="center"/>
        <w:rPr>
          <w:del w:id="171" w:author="user" w:date="2023-08-29T14:00:00Z"/>
          <w:rFonts w:ascii="GHEA Grapalat" w:hAnsi="GHEA Grapalat"/>
        </w:rPr>
      </w:pPr>
    </w:p>
    <w:p w:rsidR="00096865" w:rsidRPr="00E40C99" w:rsidRDefault="00160AE4" w:rsidP="00B46D58">
      <w:pPr>
        <w:widowControl w:val="0"/>
        <w:spacing w:after="160"/>
        <w:jc w:val="center"/>
        <w:rPr>
          <w:rFonts w:ascii="GHEA Grapalat" w:hAnsi="GHEA Grapalat"/>
          <w:b/>
          <w:rPrChange w:id="172" w:author="user" w:date="2023-08-29T13:59:00Z">
            <w:rPr>
              <w:rFonts w:ascii="GHEA Grapalat" w:hAnsi="GHEA Grapalat"/>
              <w:i/>
            </w:rPr>
          </w:rPrChange>
        </w:rPr>
      </w:pPr>
      <w:r w:rsidRPr="009044F1">
        <w:rPr>
          <w:rFonts w:ascii="GHEA Grapalat" w:hAnsi="GHEA Grapalat"/>
          <w:b/>
        </w:rPr>
        <w:t xml:space="preserve">ПРИГЛАШЕНИЯ НА </w:t>
      </w:r>
      <w:ins w:id="173" w:author="user" w:date="2023-08-29T13:14:00Z">
        <w:r w:rsidR="00FA0C42" w:rsidRPr="00E40C99">
          <w:rPr>
            <w:rFonts w:ascii="GHEA Grapalat" w:hAnsi="GHEA Grapalat"/>
            <w:b/>
            <w:rPrChange w:id="174" w:author="user" w:date="2023-08-29T13:59:00Z">
              <w:rPr>
                <w:rFonts w:ascii="GHEA Grapalat" w:hAnsi="GHEA Grapalat"/>
                <w:szCs w:val="22"/>
              </w:rPr>
            </w:rPrChange>
          </w:rPr>
          <w:t>ЗАПРОС КОТИРОВОКЕ</w:t>
        </w:r>
        <w:r w:rsidR="00FA0C42" w:rsidRPr="00E40C99" w:rsidDel="00AD01A2">
          <w:rPr>
            <w:rFonts w:ascii="GHEA Grapalat" w:hAnsi="GHEA Grapalat"/>
            <w:b/>
            <w:rPrChange w:id="175" w:author="user" w:date="2023-08-29T13:59:00Z">
              <w:rPr>
                <w:rFonts w:ascii="GHEA Grapalat" w:hAnsi="GHEA Grapalat"/>
              </w:rPr>
            </w:rPrChange>
          </w:rPr>
          <w:t xml:space="preserve"> </w:t>
        </w:r>
      </w:ins>
      <w:del w:id="176" w:author="user" w:date="2023-08-29T13:14:00Z">
        <w:r w:rsidRPr="009044F1" w:rsidDel="00FA0C42">
          <w:rPr>
            <w:rFonts w:ascii="GHEA Grapalat" w:hAnsi="GHEA Grapalat"/>
            <w:b/>
          </w:rPr>
          <w:delText>ОТКРЫТЫЙ КОНКУРС</w:delText>
        </w:r>
      </w:del>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Del="00082910" w:rsidRDefault="002E069D" w:rsidP="00B46D58">
      <w:pPr>
        <w:widowControl w:val="0"/>
        <w:spacing w:after="160"/>
        <w:jc w:val="center"/>
        <w:rPr>
          <w:del w:id="177" w:author="user" w:date="2023-08-29T14:00:00Z"/>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Del="003873F6" w:rsidRDefault="00087A30" w:rsidP="00B46D58">
      <w:pPr>
        <w:widowControl w:val="0"/>
        <w:tabs>
          <w:tab w:val="left" w:pos="1134"/>
        </w:tabs>
        <w:spacing w:after="160"/>
        <w:ind w:left="1134" w:hanging="567"/>
        <w:jc w:val="both"/>
        <w:rPr>
          <w:del w:id="178" w:author="user" w:date="2023-08-29T13:59:00Z"/>
          <w:rFonts w:ascii="GHEA Grapalat" w:hAnsi="GHEA Grapalat"/>
        </w:rPr>
      </w:pPr>
      <w:r w:rsidRPr="009044F1">
        <w:rPr>
          <w:rFonts w:ascii="GHEA Grapalat" w:hAnsi="GHEA Grapalat"/>
        </w:rPr>
        <w:t>7.</w:t>
      </w:r>
      <w:r w:rsidR="005D191A" w:rsidRPr="003A1EBB">
        <w:rPr>
          <w:rFonts w:ascii="GHEA Grapalat" w:hAnsi="GHEA Grapalat"/>
        </w:rPr>
        <w:tab/>
      </w:r>
      <w:del w:id="179" w:author="user" w:date="2023-08-29T13:59:00Z">
        <w:r w:rsidRPr="009044F1" w:rsidDel="003873F6">
          <w:rPr>
            <w:rFonts w:ascii="GHEA Grapalat" w:hAnsi="GHEA Grapalat"/>
          </w:rPr>
          <w:delText>Обеспечение заявки</w:delText>
        </w:r>
        <w:r w:rsidRPr="009044F1" w:rsidDel="003873F6">
          <w:rPr>
            <w:rStyle w:val="FootnoteReference"/>
            <w:rFonts w:ascii="GHEA Grapalat" w:hAnsi="GHEA Grapalat"/>
          </w:rPr>
          <w:footnoteReference w:id="3"/>
        </w:r>
        <w:r w:rsidRPr="009044F1" w:rsidDel="003873F6">
          <w:rPr>
            <w:rFonts w:ascii="GHEA Grapalat" w:hAnsi="GHEA Grapalat"/>
          </w:rPr>
          <w:delText xml:space="preserve"> </w:delText>
        </w:r>
      </w:del>
    </w:p>
    <w:p w:rsidR="003873F6" w:rsidRDefault="003873F6" w:rsidP="00B46D58">
      <w:pPr>
        <w:widowControl w:val="0"/>
        <w:tabs>
          <w:tab w:val="left" w:pos="1134"/>
        </w:tabs>
        <w:spacing w:after="160"/>
        <w:ind w:left="1134" w:hanging="567"/>
        <w:jc w:val="both"/>
        <w:rPr>
          <w:ins w:id="192" w:author="user" w:date="2023-08-29T13:59:00Z"/>
          <w:rFonts w:ascii="GHEA Grapalat" w:hAnsi="GHEA Grapalat"/>
        </w:rPr>
      </w:pP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Default="00096865" w:rsidP="00B46D58">
      <w:pPr>
        <w:widowControl w:val="0"/>
        <w:tabs>
          <w:tab w:val="left" w:pos="1134"/>
        </w:tabs>
        <w:spacing w:after="160"/>
        <w:ind w:left="1134" w:hanging="567"/>
        <w:jc w:val="both"/>
        <w:rPr>
          <w:ins w:id="193" w:author="user" w:date="2023-08-29T14:00:00Z"/>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082910" w:rsidRPr="00543BAE" w:rsidRDefault="00082910" w:rsidP="00B46D58">
      <w:pPr>
        <w:widowControl w:val="0"/>
        <w:tabs>
          <w:tab w:val="left" w:pos="1134"/>
        </w:tabs>
        <w:spacing w:after="160"/>
        <w:ind w:left="1134" w:hanging="567"/>
        <w:jc w:val="both"/>
        <w:rPr>
          <w:rFonts w:ascii="GHEA Grapalat" w:hAnsi="GHEA Grapalat"/>
        </w:rPr>
      </w:pPr>
    </w:p>
    <w:p w:rsidR="00520F57" w:rsidDel="00082910" w:rsidRDefault="00520F57" w:rsidP="00B46D58">
      <w:pPr>
        <w:widowControl w:val="0"/>
        <w:spacing w:after="160"/>
        <w:jc w:val="center"/>
        <w:rPr>
          <w:del w:id="194" w:author="user" w:date="2023-08-29T14:00:00Z"/>
          <w:rFonts w:ascii="GHEA Grapalat" w:hAnsi="GHEA Grapalat"/>
          <w:b/>
        </w:rPr>
      </w:pPr>
    </w:p>
    <w:p w:rsidR="00082910" w:rsidDel="00082910" w:rsidRDefault="00082910" w:rsidP="00B46D58">
      <w:pPr>
        <w:widowControl w:val="0"/>
        <w:spacing w:after="160"/>
        <w:jc w:val="center"/>
        <w:rPr>
          <w:del w:id="195" w:author="user" w:date="2023-08-29T14:00:00Z"/>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Del="00082910" w:rsidRDefault="008842CE" w:rsidP="00B46D58">
      <w:pPr>
        <w:widowControl w:val="0"/>
        <w:spacing w:after="160"/>
        <w:jc w:val="center"/>
        <w:rPr>
          <w:del w:id="196" w:author="user" w:date="2023-08-29T14:00:00Z"/>
          <w:rFonts w:ascii="GHEA Grapalat" w:hAnsi="GHEA Grapalat"/>
          <w:b/>
        </w:rPr>
      </w:pPr>
    </w:p>
    <w:p w:rsidR="00FA0C42" w:rsidRPr="00FA0C42" w:rsidRDefault="00096865" w:rsidP="00FA0C42">
      <w:pPr>
        <w:pStyle w:val="BodyTextIndent"/>
        <w:widowControl w:val="0"/>
        <w:spacing w:after="160" w:line="240" w:lineRule="auto"/>
        <w:ind w:firstLine="0"/>
        <w:jc w:val="center"/>
        <w:rPr>
          <w:ins w:id="197" w:author="user" w:date="2023-08-29T13:20:00Z"/>
          <w:rFonts w:ascii="GHEA Grapalat" w:hAnsi="GHEA Grapalat"/>
          <w:b/>
          <w:rPrChange w:id="198" w:author="user" w:date="2023-08-29T13:20:00Z">
            <w:rPr>
              <w:ins w:id="199" w:author="user" w:date="2023-08-29T13:20:00Z"/>
              <w:rFonts w:ascii="GHEA Grapalat" w:hAnsi="GHEA Grapalat"/>
              <w:i w:val="0"/>
              <w:sz w:val="22"/>
              <w:szCs w:val="22"/>
            </w:rPr>
          </w:rPrChange>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ins w:id="200" w:author="user" w:date="2023-08-29T13:20:00Z">
        <w:r w:rsidR="00FA0C42" w:rsidRPr="00FA0C42">
          <w:rPr>
            <w:rFonts w:ascii="GHEA Grapalat" w:hAnsi="GHEA Grapalat"/>
            <w:b/>
            <w:rPrChange w:id="201" w:author="user" w:date="2023-08-29T13:20:00Z">
              <w:rPr>
                <w:rFonts w:ascii="GHEA Grapalat" w:hAnsi="GHEA Grapalat"/>
                <w:i w:val="0"/>
                <w:sz w:val="22"/>
                <w:szCs w:val="22"/>
              </w:rPr>
            </w:rPrChange>
          </w:rPr>
          <w:t>ЗАПРОС КОТИРОВОКЕ</w:t>
        </w:r>
      </w:ins>
    </w:p>
    <w:p w:rsidR="00096865" w:rsidDel="00FA0C42" w:rsidRDefault="00096865" w:rsidP="00B46D58">
      <w:pPr>
        <w:widowControl w:val="0"/>
        <w:spacing w:after="160"/>
        <w:jc w:val="center"/>
        <w:rPr>
          <w:del w:id="202" w:author="user" w:date="2023-08-29T13:20:00Z"/>
          <w:rFonts w:ascii="GHEA Grapalat" w:hAnsi="GHEA Grapalat"/>
          <w:b/>
        </w:rPr>
      </w:pPr>
      <w:del w:id="203" w:author="user" w:date="2023-08-29T13:20:00Z">
        <w:r w:rsidRPr="009044F1" w:rsidDel="00FA0C42">
          <w:rPr>
            <w:rFonts w:ascii="GHEA Grapalat" w:hAnsi="GHEA Grapalat"/>
            <w:b/>
          </w:rPr>
          <w:delText>ОТКРЫТЫЙ КОНКУРС</w:delText>
        </w:r>
      </w:del>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ins w:id="204" w:author="user" w:date="2023-08-29T14:00:00Z"/>
          <w:rFonts w:ascii="GHEA Grapalat" w:hAnsi="GHEA Grapalat"/>
          <w:spacing w:val="-6"/>
        </w:rPr>
      </w:pPr>
      <w:r>
        <w:rPr>
          <w:rFonts w:ascii="GHEA Grapalat" w:hAnsi="GHEA Grapalat"/>
          <w:spacing w:val="-6"/>
        </w:rPr>
        <w:br w:type="page"/>
      </w:r>
    </w:p>
    <w:p w:rsidR="00082910" w:rsidRDefault="00082910">
      <w:pPr>
        <w:rPr>
          <w:rFonts w:ascii="GHEA Grapalat" w:hAnsi="GHEA Grapalat"/>
          <w:spacing w:val="-6"/>
        </w:rPr>
      </w:pP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del w:id="205" w:author="user" w:date="2023-08-29T13:11:00Z">
        <w:r w:rsidR="00096865" w:rsidRPr="006D2DF7" w:rsidDel="00AD01A2">
          <w:rPr>
            <w:rFonts w:ascii="GHEA Grapalat" w:hAnsi="GHEA Grapalat"/>
            <w:spacing w:val="-6"/>
          </w:rPr>
          <w:delText>открытом конкурсе</w:delText>
        </w:r>
      </w:del>
      <w:r w:rsidR="00096865" w:rsidRPr="006D2DF7">
        <w:rPr>
          <w:rFonts w:ascii="GHEA Grapalat" w:hAnsi="GHEA Grapalat"/>
          <w:spacing w:val="-6"/>
        </w:rPr>
        <w:t xml:space="preserve">, проводимом под кодом </w:t>
      </w:r>
      <w:ins w:id="206" w:author="user" w:date="2023-08-29T14:00:00Z">
        <w:r w:rsidR="00082910">
          <w:rPr>
            <w:rFonts w:ascii="GHEA Grapalat" w:hAnsi="GHEA Grapalat"/>
            <w:lang w:val="hy-AM"/>
          </w:rPr>
          <w:t>ԵԲԿ-ԳՀ</w:t>
        </w:r>
        <w:r w:rsidR="00082910" w:rsidRPr="00A71D81">
          <w:rPr>
            <w:rFonts w:ascii="GHEA Grapalat" w:hAnsi="GHEA Grapalat"/>
            <w:lang w:val="af-ZA"/>
          </w:rPr>
          <w:t>ԱՊՁԲ</w:t>
        </w:r>
        <w:r w:rsidR="00082910">
          <w:rPr>
            <w:rFonts w:ascii="GHEA Grapalat" w:hAnsi="GHEA Grapalat"/>
            <w:lang w:val="hy-AM"/>
          </w:rPr>
          <w:t>-23/</w:t>
        </w:r>
      </w:ins>
      <w:ins w:id="207" w:author="user" w:date="2023-09-19T14:37:00Z">
        <w:r w:rsidR="00E20689">
          <w:rPr>
            <w:rFonts w:ascii="GHEA Grapalat" w:hAnsi="GHEA Grapalat"/>
            <w:lang w:val="hy-AM"/>
          </w:rPr>
          <w:t>10</w:t>
        </w:r>
      </w:ins>
      <w:del w:id="208" w:author="user" w:date="2023-08-29T14:00:00Z">
        <w:r w:rsidR="00096865" w:rsidRPr="006D2DF7" w:rsidDel="00082910">
          <w:rPr>
            <w:rFonts w:ascii="GHEA Grapalat" w:hAnsi="GHEA Grapalat"/>
            <w:spacing w:val="-6"/>
          </w:rPr>
          <w:delText>---BMAPDzB---/---</w:delText>
        </w:r>
        <w:r w:rsidR="00AA7117" w:rsidDel="00082910">
          <w:rPr>
            <w:rFonts w:ascii="GHEA Grapalat" w:hAnsi="GHEA Grapalat"/>
            <w:spacing w:val="-6"/>
          </w:rPr>
          <w:delText xml:space="preserve"> </w:delText>
        </w:r>
      </w:del>
      <w:r w:rsidR="00096865" w:rsidRPr="006D2DF7">
        <w:rPr>
          <w:rFonts w:ascii="GHEA Grapalat" w:hAnsi="GHEA Grapalat"/>
          <w:spacing w:val="-6"/>
        </w:rPr>
        <w:t>(далее — процедура).</w:t>
      </w:r>
    </w:p>
    <w:p w:rsidR="00096865" w:rsidRDefault="00096865" w:rsidP="00B46D58">
      <w:pPr>
        <w:widowControl w:val="0"/>
        <w:spacing w:after="160"/>
        <w:ind w:firstLine="567"/>
        <w:jc w:val="both"/>
        <w:rPr>
          <w:ins w:id="209" w:author="user" w:date="2023-09-19T14:44:00Z"/>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93F19" w:rsidRPr="00493F19" w:rsidRDefault="00493F19" w:rsidP="00B46D58">
      <w:pPr>
        <w:widowControl w:val="0"/>
        <w:spacing w:after="160"/>
        <w:ind w:firstLine="567"/>
        <w:jc w:val="both"/>
        <w:rPr>
          <w:rFonts w:ascii="GHEA Grapalat" w:hAnsi="GHEA Grapalat"/>
          <w:color w:val="FF0000"/>
          <w:rPrChange w:id="210" w:author="user" w:date="2023-09-19T14:44:00Z">
            <w:rPr>
              <w:rFonts w:ascii="GHEA Grapalat" w:hAnsi="GHEA Grapalat"/>
            </w:rPr>
          </w:rPrChange>
        </w:rPr>
      </w:pPr>
      <w:ins w:id="211" w:author="user" w:date="2023-09-19T14:44:00Z">
        <w:r w:rsidRPr="00493F19">
          <w:rPr>
            <w:rFonts w:ascii="GHEA Grapalat" w:hAnsi="GHEA Grapalat"/>
            <w:color w:val="FF0000"/>
            <w:rPrChange w:id="212" w:author="user" w:date="2023-09-19T14:44:00Z">
              <w:rPr>
                <w:rFonts w:ascii="GHEA Grapalat" w:hAnsi="GHEA Grapalat"/>
              </w:rPr>
            </w:rPrChange>
          </w:rPr>
          <w:t>Данная</w:t>
        </w:r>
        <w:r w:rsidRPr="00493F19">
          <w:rPr>
            <w:rFonts w:ascii="GHEA Grapalat" w:hAnsi="GHEA Grapalat"/>
            <w:color w:val="FF0000"/>
            <w:lang w:val="hy-AM"/>
            <w:rPrChange w:id="213" w:author="user" w:date="2023-09-19T14:44:00Z">
              <w:rPr>
                <w:rFonts w:ascii="GHEA Grapalat" w:hAnsi="GHEA Grapalat"/>
                <w:lang w:val="hy-AM"/>
              </w:rPr>
            </w:rPrChange>
          </w:rPr>
          <w:t xml:space="preserve"> </w:t>
        </w:r>
        <w:r w:rsidRPr="00493F19">
          <w:rPr>
            <w:rFonts w:ascii="GHEA Grapalat" w:hAnsi="GHEA Grapalat"/>
            <w:color w:val="FF0000"/>
            <w:rPrChange w:id="214" w:author="user" w:date="2023-09-19T14:44:00Z">
              <w:rPr>
                <w:rFonts w:ascii="GHEA Grapalat" w:hAnsi="GHEA Grapalat"/>
              </w:rPr>
            </w:rPrChange>
          </w:rPr>
          <w:t>процедура осуществляется в соответствии со статьей 15, пунктом 6 Закона РА «О закупках».</w:t>
        </w:r>
      </w:ins>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"адрес</w:t>
      </w:r>
      <w:r w:rsidR="00A90E28">
        <w:rPr>
          <w:rFonts w:ascii="Courier New" w:hAnsi="Courier New" w:cs="Courier New"/>
          <w:sz w:val="24"/>
          <w:szCs w:val="24"/>
          <w:lang w:val="en-US"/>
        </w:rPr>
        <w:t> </w:t>
      </w:r>
      <w:r w:rsidRPr="009044F1">
        <w:rPr>
          <w:rFonts w:ascii="GHEA Grapalat" w:hAnsi="GHEA Grapalat"/>
          <w:sz w:val="24"/>
          <w:szCs w:val="24"/>
        </w:rPr>
        <w:t>электронной почты".</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del w:id="215" w:author="user" w:date="2023-09-08T12:56:00Z">
        <w:r w:rsidRPr="000B3425" w:rsidDel="00AE6323">
          <w:rPr>
            <w:rFonts w:ascii="GHEA Grapalat" w:hAnsi="GHEA Grapalat"/>
            <w:b/>
            <w:i w:val="0"/>
            <w:sz w:val="24"/>
            <w:szCs w:val="24"/>
            <w:rPrChange w:id="216" w:author="user" w:date="2023-08-29T14:01:00Z">
              <w:rPr>
                <w:rFonts w:ascii="GHEA Grapalat" w:hAnsi="GHEA Grapalat"/>
                <w:i w:val="0"/>
                <w:sz w:val="24"/>
                <w:szCs w:val="24"/>
              </w:rPr>
            </w:rPrChange>
          </w:rPr>
          <w:delText>"</w:delText>
        </w:r>
      </w:del>
      <w:ins w:id="217" w:author="user" w:date="2023-09-08T12:56:00Z">
        <w:r w:rsidR="00AE6323" w:rsidRPr="00AE6323">
          <w:rPr>
            <w:rFonts w:ascii="GHEA Grapalat" w:hAnsi="GHEA Grapalat"/>
            <w:i w:val="0"/>
            <w:sz w:val="24"/>
            <w:szCs w:val="24"/>
          </w:rPr>
          <w:t xml:space="preserve"> </w:t>
        </w:r>
        <w:r w:rsidR="00AE6323" w:rsidRPr="00CF12CC">
          <w:rPr>
            <w:rFonts w:ascii="GHEA Grapalat" w:hAnsi="GHEA Grapalat"/>
            <w:i w:val="0"/>
            <w:sz w:val="24"/>
            <w:szCs w:val="24"/>
          </w:rPr>
          <w:t>ЗАО "Ереван МН</w:t>
        </w:r>
        <w:r w:rsidR="00AE6323">
          <w:rPr>
            <w:rFonts w:ascii="GHEA Grapalat" w:hAnsi="GHEA Grapalat"/>
            <w:i w:val="0"/>
            <w:sz w:val="24"/>
            <w:szCs w:val="24"/>
          </w:rPr>
          <w:t>Ц</w:t>
        </w:r>
        <w:r w:rsidR="00AE6323" w:rsidRPr="00CF12CC">
          <w:rPr>
            <w:rFonts w:ascii="GHEA Grapalat" w:hAnsi="GHEA Grapalat"/>
            <w:i w:val="0"/>
            <w:sz w:val="24"/>
            <w:szCs w:val="24"/>
          </w:rPr>
          <w:t>"</w:t>
        </w:r>
        <w:r w:rsidR="00AE6323" w:rsidRPr="009044F1">
          <w:rPr>
            <w:rFonts w:ascii="GHEA Grapalat" w:hAnsi="GHEA Grapalat"/>
            <w:i w:val="0"/>
            <w:sz w:val="24"/>
            <w:szCs w:val="24"/>
          </w:rPr>
          <w:t xml:space="preserve"> </w:t>
        </w:r>
      </w:ins>
      <w:del w:id="218" w:author="user" w:date="2023-09-08T10:20:00Z">
        <w:r w:rsidRPr="000B3425" w:rsidDel="000A2760">
          <w:rPr>
            <w:rFonts w:ascii="GHEA Grapalat" w:hAnsi="GHEA Grapalat"/>
            <w:b/>
            <w:i w:val="0"/>
            <w:sz w:val="24"/>
            <w:szCs w:val="24"/>
            <w:rPrChange w:id="219" w:author="user" w:date="2023-08-29T14:01:00Z">
              <w:rPr>
                <w:rFonts w:ascii="GHEA Grapalat" w:hAnsi="GHEA Grapalat"/>
                <w:i w:val="0"/>
                <w:sz w:val="24"/>
                <w:szCs w:val="24"/>
              </w:rPr>
            </w:rPrChange>
          </w:rPr>
          <w:delText>Наименование предмета закупки</w:delText>
        </w:r>
      </w:del>
      <w:del w:id="220" w:author="user" w:date="2023-09-08T12:56:00Z">
        <w:r w:rsidRPr="000B3425" w:rsidDel="00AE6323">
          <w:rPr>
            <w:rFonts w:ascii="GHEA Grapalat" w:hAnsi="GHEA Grapalat"/>
            <w:b/>
            <w:i w:val="0"/>
            <w:sz w:val="24"/>
            <w:szCs w:val="24"/>
            <w:rPrChange w:id="221" w:author="user" w:date="2023-08-29T14:01:00Z">
              <w:rPr>
                <w:rFonts w:ascii="GHEA Grapalat" w:hAnsi="GHEA Grapalat"/>
                <w:i w:val="0"/>
                <w:sz w:val="24"/>
                <w:szCs w:val="24"/>
              </w:rPr>
            </w:rPrChange>
          </w:rPr>
          <w:delText>"</w:delText>
        </w:r>
      </w:del>
      <w:r w:rsidRPr="009044F1">
        <w:rPr>
          <w:rFonts w:ascii="GHEA Grapalat" w:hAnsi="GHEA Grapalat"/>
          <w:i w:val="0"/>
          <w:sz w:val="24"/>
          <w:szCs w:val="24"/>
        </w:rPr>
        <w:t xml:space="preserve"> (далее — также товар) для нужд </w:t>
      </w:r>
      <w:r w:rsidRPr="000B3425">
        <w:rPr>
          <w:rFonts w:ascii="GHEA Grapalat" w:hAnsi="GHEA Grapalat"/>
          <w:b/>
          <w:i w:val="0"/>
          <w:sz w:val="24"/>
          <w:szCs w:val="24"/>
          <w:rPrChange w:id="222" w:author="user" w:date="2023-08-29T14:01:00Z">
            <w:rPr>
              <w:rFonts w:ascii="GHEA Grapalat" w:hAnsi="GHEA Grapalat"/>
              <w:i w:val="0"/>
              <w:sz w:val="24"/>
              <w:szCs w:val="24"/>
            </w:rPr>
          </w:rPrChange>
        </w:rPr>
        <w:t>"</w:t>
      </w:r>
      <w:ins w:id="223" w:author="user" w:date="2023-09-19T14:43:00Z">
        <w:r w:rsidR="00493F19" w:rsidRPr="00493F19">
          <w:rPr>
            <w:rFonts w:ascii="GHEA Grapalat" w:hAnsi="GHEA Grapalat"/>
            <w:b/>
            <w:sz w:val="24"/>
            <w:szCs w:val="24"/>
          </w:rPr>
          <w:t>ХИМИЯ И МЕДИЦИНСКАЯ ПРОДУКЦИЯ</w:t>
        </w:r>
      </w:ins>
      <w:del w:id="224" w:author="user" w:date="2023-09-08T12:56:00Z">
        <w:r w:rsidRPr="000B3425" w:rsidDel="00AE6323">
          <w:rPr>
            <w:rFonts w:ascii="GHEA Grapalat" w:hAnsi="GHEA Grapalat"/>
            <w:b/>
            <w:i w:val="0"/>
            <w:sz w:val="24"/>
            <w:szCs w:val="24"/>
            <w:rPrChange w:id="225" w:author="user" w:date="2023-08-29T14:01:00Z">
              <w:rPr>
                <w:rFonts w:ascii="GHEA Grapalat" w:hAnsi="GHEA Grapalat"/>
                <w:i w:val="0"/>
                <w:sz w:val="24"/>
                <w:szCs w:val="24"/>
              </w:rPr>
            </w:rPrChange>
          </w:rPr>
          <w:delText>Наименование заказчика</w:delText>
        </w:r>
      </w:del>
      <w:r w:rsidRPr="000B3425">
        <w:rPr>
          <w:rFonts w:ascii="GHEA Grapalat" w:hAnsi="GHEA Grapalat"/>
          <w:b/>
          <w:i w:val="0"/>
          <w:sz w:val="24"/>
          <w:szCs w:val="24"/>
          <w:rPrChange w:id="226" w:author="user" w:date="2023-08-29T14:01:00Z">
            <w:rPr>
              <w:rFonts w:ascii="GHEA Grapalat" w:hAnsi="GHEA Grapalat"/>
              <w:i w:val="0"/>
              <w:sz w:val="24"/>
              <w:szCs w:val="24"/>
            </w:rPr>
          </w:rPrChange>
        </w:rPr>
        <w:t>",</w:t>
      </w:r>
      <w:r w:rsidRPr="009044F1">
        <w:rPr>
          <w:rFonts w:ascii="GHEA Grapalat" w:hAnsi="GHEA Grapalat"/>
          <w:i w:val="0"/>
          <w:sz w:val="24"/>
          <w:szCs w:val="24"/>
        </w:rPr>
        <w:t xml:space="preserve"> которые сгруппированы в лоты "</w:t>
      </w:r>
      <w:del w:id="227" w:author="user" w:date="2023-09-08T12:57:00Z">
        <w:r w:rsidRPr="000B3425" w:rsidDel="00AE6323">
          <w:rPr>
            <w:rFonts w:ascii="GHEA Grapalat" w:hAnsi="GHEA Grapalat"/>
            <w:b/>
            <w:i w:val="0"/>
            <w:sz w:val="24"/>
            <w:szCs w:val="24"/>
            <w:rPrChange w:id="228" w:author="user" w:date="2023-08-29T14:01:00Z">
              <w:rPr>
                <w:rFonts w:ascii="GHEA Grapalat" w:hAnsi="GHEA Grapalat"/>
                <w:i w:val="0"/>
                <w:sz w:val="24"/>
                <w:szCs w:val="24"/>
              </w:rPr>
            </w:rPrChange>
          </w:rPr>
          <w:delText>Количество лотов</w:delText>
        </w:r>
      </w:del>
      <w:ins w:id="229" w:author="user" w:date="2023-09-19T14:45:00Z">
        <w:r w:rsidR="002A7D19">
          <w:rPr>
            <w:rFonts w:ascii="GHEA Grapalat" w:hAnsi="GHEA Grapalat"/>
            <w:b/>
            <w:i w:val="0"/>
            <w:sz w:val="24"/>
            <w:szCs w:val="24"/>
            <w:lang w:val="hy-AM"/>
          </w:rPr>
          <w:t>195</w:t>
        </w:r>
      </w:ins>
      <w:r w:rsidRPr="009044F1">
        <w:rPr>
          <w:rFonts w:ascii="GHEA Grapalat" w:hAnsi="GHEA Grapalat"/>
          <w:i w:val="0"/>
          <w:sz w:val="24"/>
          <w:szCs w:val="24"/>
        </w:rPr>
        <w:t>":</w:t>
      </w:r>
    </w:p>
    <w:tbl>
      <w:tblPr>
        <w:tblW w:w="9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230" w:author="user" w:date="2023-08-29T14:02:00Z">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1530"/>
        <w:gridCol w:w="1458"/>
        <w:gridCol w:w="6458"/>
        <w:tblGridChange w:id="231">
          <w:tblGrid>
            <w:gridCol w:w="1530"/>
            <w:gridCol w:w="1246"/>
            <w:gridCol w:w="212"/>
            <w:gridCol w:w="6246"/>
            <w:gridCol w:w="212"/>
          </w:tblGrid>
        </w:tblGridChange>
      </w:tblGrid>
      <w:tr w:rsidR="00AD432A" w:rsidRPr="009044F1" w:rsidTr="000B3425">
        <w:trPr>
          <w:jc w:val="center"/>
          <w:trPrChange w:id="232" w:author="user" w:date="2023-08-29T14:02:00Z">
            <w:trPr>
              <w:gridAfter w:val="0"/>
              <w:jc w:val="center"/>
            </w:trPr>
          </w:trPrChange>
        </w:trPr>
        <w:tc>
          <w:tcPr>
            <w:tcW w:w="2988" w:type="dxa"/>
            <w:gridSpan w:val="2"/>
            <w:vAlign w:val="center"/>
            <w:tcPrChange w:id="233" w:author="user" w:date="2023-08-29T14:02:00Z">
              <w:tcPr>
                <w:tcW w:w="2776" w:type="dxa"/>
                <w:gridSpan w:val="2"/>
                <w:vAlign w:val="center"/>
              </w:tcPr>
            </w:tcPrChange>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458" w:type="dxa"/>
            <w:vMerge w:val="restart"/>
            <w:vAlign w:val="center"/>
            <w:tcPrChange w:id="234" w:author="user" w:date="2023-08-29T14:02:00Z">
              <w:tcPr>
                <w:tcW w:w="6458" w:type="dxa"/>
                <w:gridSpan w:val="2"/>
                <w:vMerge w:val="restart"/>
                <w:vAlign w:val="center"/>
              </w:tcPr>
            </w:tcPrChange>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0B3425">
        <w:trPr>
          <w:jc w:val="center"/>
          <w:trPrChange w:id="235" w:author="user" w:date="2023-08-29T14:02:00Z">
            <w:trPr>
              <w:gridAfter w:val="0"/>
              <w:jc w:val="center"/>
            </w:trPr>
          </w:trPrChange>
        </w:trPr>
        <w:tc>
          <w:tcPr>
            <w:tcW w:w="1530" w:type="dxa"/>
            <w:vAlign w:val="center"/>
            <w:tcPrChange w:id="236" w:author="user" w:date="2023-08-29T14:02:00Z">
              <w:tcPr>
                <w:tcW w:w="1530" w:type="dxa"/>
                <w:vAlign w:val="center"/>
              </w:tcPr>
            </w:tcPrChange>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58" w:type="dxa"/>
            <w:vAlign w:val="center"/>
            <w:tcPrChange w:id="237" w:author="user" w:date="2023-08-29T14:02:00Z">
              <w:tcPr>
                <w:tcW w:w="1246" w:type="dxa"/>
                <w:vAlign w:val="center"/>
              </w:tcPr>
            </w:tcPrChange>
          </w:tcPr>
          <w:p w:rsidR="00AD432A" w:rsidRPr="00C53648" w:rsidRDefault="00C53648" w:rsidP="00B46D58">
            <w:pPr>
              <w:pStyle w:val="BodyTextIndent2"/>
              <w:widowControl w:val="0"/>
              <w:spacing w:after="120" w:line="240" w:lineRule="auto"/>
              <w:ind w:firstLine="0"/>
              <w:jc w:val="center"/>
              <w:rPr>
                <w:rFonts w:ascii="GHEA Grapalat" w:hAnsi="GHEA Grapalat"/>
                <w:b/>
                <w:i/>
                <w:sz w:val="24"/>
                <w:szCs w:val="24"/>
              </w:rPr>
            </w:pPr>
            <w:r w:rsidRPr="00C53648">
              <w:rPr>
                <w:rFonts w:ascii="GHEA Grapalat" w:hAnsi="GHEA Grapalat"/>
                <w:b/>
                <w:i/>
                <w:sz w:val="24"/>
                <w:szCs w:val="24"/>
              </w:rPr>
              <w:t>Цена закупки</w:t>
            </w:r>
          </w:p>
        </w:tc>
        <w:tc>
          <w:tcPr>
            <w:tcW w:w="6458" w:type="dxa"/>
            <w:vMerge/>
            <w:vAlign w:val="center"/>
            <w:tcPrChange w:id="238" w:author="user" w:date="2023-08-29T14:02:00Z">
              <w:tcPr>
                <w:tcW w:w="6458" w:type="dxa"/>
                <w:gridSpan w:val="2"/>
                <w:vMerge/>
                <w:vAlign w:val="center"/>
              </w:tcPr>
            </w:tcPrChange>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2A7D19" w:rsidRPr="009044F1" w:rsidTr="002A7D19">
        <w:trPr>
          <w:jc w:val="center"/>
          <w:trPrChange w:id="239" w:author="user" w:date="2023-09-19T14:48:00Z">
            <w:trPr>
              <w:gridAfter w:val="0"/>
              <w:jc w:val="center"/>
            </w:trPr>
          </w:trPrChange>
        </w:trPr>
        <w:tc>
          <w:tcPr>
            <w:tcW w:w="1530" w:type="dxa"/>
            <w:vAlign w:val="center"/>
            <w:tcPrChange w:id="240"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rFonts w:ascii="GHEA Grapalat" w:hAnsi="GHEA Grapalat"/>
                <w:sz w:val="18"/>
                <w:szCs w:val="18"/>
                <w:rPrChange w:id="241" w:author="user" w:date="2023-09-19T14:49:00Z">
                  <w:rPr>
                    <w:rFonts w:ascii="GHEA Grapalat" w:hAnsi="GHEA Grapalat"/>
                    <w:sz w:val="24"/>
                    <w:szCs w:val="24"/>
                  </w:rPr>
                </w:rPrChange>
              </w:rPr>
            </w:pPr>
            <w:ins w:id="242" w:author="user" w:date="2023-09-19T14:45:00Z">
              <w:r w:rsidRPr="002A7D19">
                <w:rPr>
                  <w:rFonts w:ascii="Arial LatArm" w:hAnsi="Arial LatArm" w:cs="Calibri"/>
                  <w:color w:val="000000"/>
                  <w:sz w:val="18"/>
                  <w:szCs w:val="18"/>
                </w:rPr>
                <w:t>1</w:t>
              </w:r>
            </w:ins>
            <w:del w:id="243" w:author="user" w:date="2023-08-29T14:02:00Z">
              <w:r w:rsidRPr="002A7D19" w:rsidDel="00D61B60">
                <w:rPr>
                  <w:rFonts w:ascii="GHEA Grapalat" w:hAnsi="GHEA Grapalat"/>
                  <w:sz w:val="18"/>
                  <w:szCs w:val="18"/>
                  <w:rPrChange w:id="244" w:author="user" w:date="2023-09-19T14:49:00Z">
                    <w:rPr>
                      <w:rFonts w:ascii="GHEA Grapalat" w:hAnsi="GHEA Grapalat"/>
                      <w:sz w:val="24"/>
                      <w:szCs w:val="24"/>
                    </w:rPr>
                  </w:rPrChange>
                </w:rPr>
                <w:delText>1</w:delText>
              </w:r>
            </w:del>
          </w:p>
        </w:tc>
        <w:tc>
          <w:tcPr>
            <w:tcW w:w="1458" w:type="dxa"/>
            <w:vAlign w:val="center"/>
            <w:tcPrChange w:id="245" w:author="user" w:date="2023-09-19T14:48:00Z">
              <w:tcPr>
                <w:tcW w:w="1246" w:type="dxa"/>
                <w:vAlign w:val="center"/>
              </w:tcPr>
            </w:tcPrChange>
          </w:tcPr>
          <w:p w:rsidR="002A7D19" w:rsidRPr="002A7D19" w:rsidRDefault="002A7D19" w:rsidP="002A7D19">
            <w:pPr>
              <w:pStyle w:val="BodyTextIndent2"/>
              <w:widowControl w:val="0"/>
              <w:spacing w:after="120" w:line="240" w:lineRule="auto"/>
              <w:ind w:firstLine="0"/>
              <w:jc w:val="center"/>
              <w:rPr>
                <w:rFonts w:ascii="GHEA Grapalat" w:hAnsi="GHEA Grapalat"/>
                <w:sz w:val="18"/>
                <w:szCs w:val="18"/>
                <w:rPrChange w:id="246" w:author="user" w:date="2023-09-19T14:49:00Z">
                  <w:rPr>
                    <w:rFonts w:ascii="GHEA Grapalat" w:hAnsi="GHEA Grapalat"/>
                    <w:sz w:val="24"/>
                    <w:szCs w:val="24"/>
                  </w:rPr>
                </w:rPrChange>
              </w:rPr>
            </w:pPr>
            <w:ins w:id="247" w:author="user" w:date="2023-09-19T14:45:00Z">
              <w:r w:rsidRPr="002A7D19">
                <w:rPr>
                  <w:rFonts w:ascii="Arial LatArm" w:hAnsi="Arial LatArm" w:cs="Calibri"/>
                  <w:color w:val="000000"/>
                  <w:sz w:val="18"/>
                  <w:szCs w:val="18"/>
                </w:rPr>
                <w:t>1 535 760</w:t>
              </w:r>
            </w:ins>
          </w:p>
        </w:tc>
        <w:tc>
          <w:tcPr>
            <w:tcW w:w="6458" w:type="dxa"/>
            <w:vAlign w:val="center"/>
            <w:tcPrChange w:id="248" w:author="user" w:date="2023-09-19T14:48:00Z">
              <w:tcPr>
                <w:tcW w:w="6458" w:type="dxa"/>
                <w:gridSpan w:val="2"/>
                <w:vAlign w:val="center"/>
              </w:tcPr>
            </w:tcPrChange>
          </w:tcPr>
          <w:p w:rsidR="002A7D19" w:rsidRPr="009044F1" w:rsidRDefault="002A7D19" w:rsidP="002A7D19">
            <w:pPr>
              <w:pStyle w:val="BodyTextIndent2"/>
              <w:widowControl w:val="0"/>
              <w:spacing w:after="120" w:line="240" w:lineRule="auto"/>
              <w:ind w:firstLine="0"/>
              <w:rPr>
                <w:rFonts w:ascii="GHEA Grapalat" w:hAnsi="GHEA Grapalat"/>
                <w:sz w:val="24"/>
                <w:szCs w:val="24"/>
                <w:u w:val="single"/>
                <w:vertAlign w:val="subscript"/>
              </w:rPr>
            </w:pPr>
            <w:ins w:id="249" w:author="user" w:date="2023-09-19T14:48:00Z">
              <w:r>
                <w:rPr>
                  <w:rFonts w:ascii="Calibri" w:hAnsi="Calibri" w:cs="Calibri"/>
                  <w:color w:val="000000"/>
                  <w:sz w:val="16"/>
                  <w:szCs w:val="16"/>
                </w:rPr>
                <w:t>Набор</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тестирования</w:t>
              </w:r>
              <w:r>
                <w:rPr>
                  <w:rFonts w:ascii="Arial LatArm" w:hAnsi="Arial LatArm" w:cs="Calibri"/>
                  <w:color w:val="000000"/>
                  <w:sz w:val="16"/>
                  <w:szCs w:val="16"/>
                </w:rPr>
                <w:t xml:space="preserve"> Cobas c111 </w:t>
              </w:r>
              <w:r>
                <w:rPr>
                  <w:rFonts w:ascii="Calibri" w:hAnsi="Calibri" w:cs="Calibri"/>
                  <w:color w:val="000000"/>
                  <w:sz w:val="16"/>
                  <w:szCs w:val="16"/>
                </w:rPr>
                <w:t>на</w:t>
              </w:r>
              <w:r>
                <w:rPr>
                  <w:rFonts w:ascii="Arial LatArm" w:hAnsi="Arial LatArm" w:cs="Calibri"/>
                  <w:color w:val="000000"/>
                  <w:sz w:val="16"/>
                  <w:szCs w:val="16"/>
                </w:rPr>
                <w:t xml:space="preserve"> </w:t>
              </w:r>
              <w:r>
                <w:rPr>
                  <w:rFonts w:ascii="Calibri" w:hAnsi="Calibri" w:cs="Calibri"/>
                  <w:color w:val="000000"/>
                  <w:sz w:val="16"/>
                  <w:szCs w:val="16"/>
                </w:rPr>
                <w:t>определение</w:t>
              </w:r>
              <w:r>
                <w:rPr>
                  <w:rFonts w:ascii="Arial LatArm" w:hAnsi="Arial LatArm" w:cs="Calibri"/>
                  <w:color w:val="000000"/>
                  <w:sz w:val="16"/>
                  <w:szCs w:val="16"/>
                </w:rPr>
                <w:t xml:space="preserve"> D-</w:t>
              </w:r>
              <w:r>
                <w:rPr>
                  <w:rFonts w:ascii="Calibri" w:hAnsi="Calibri" w:cs="Calibri"/>
                  <w:color w:val="000000"/>
                  <w:sz w:val="16"/>
                  <w:szCs w:val="16"/>
                </w:rPr>
                <w:t>димера</w:t>
              </w:r>
            </w:ins>
            <w:del w:id="250" w:author="user" w:date="2023-08-29T14:01:00Z">
              <w:r w:rsidRPr="009044F1" w:rsidDel="000B3425">
                <w:rPr>
                  <w:rFonts w:ascii="GHEA Grapalat" w:hAnsi="GHEA Grapalat"/>
                  <w:sz w:val="24"/>
                  <w:szCs w:val="24"/>
                  <w:u w:val="single"/>
                </w:rPr>
                <w:delText>"Наименование лота предмета закупки № 1"</w:delText>
              </w:r>
            </w:del>
          </w:p>
        </w:tc>
      </w:tr>
      <w:tr w:rsidR="002A7D19" w:rsidRPr="009044F1" w:rsidTr="002A7D19">
        <w:trPr>
          <w:jc w:val="center"/>
          <w:trPrChange w:id="251" w:author="user" w:date="2023-09-19T14:48:00Z">
            <w:trPr>
              <w:gridAfter w:val="0"/>
              <w:jc w:val="center"/>
            </w:trPr>
          </w:trPrChange>
        </w:trPr>
        <w:tc>
          <w:tcPr>
            <w:tcW w:w="1530" w:type="dxa"/>
            <w:vAlign w:val="center"/>
            <w:tcPrChange w:id="252"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rFonts w:ascii="GHEA Grapalat" w:hAnsi="GHEA Grapalat"/>
                <w:sz w:val="18"/>
                <w:szCs w:val="18"/>
                <w:rPrChange w:id="253" w:author="user" w:date="2023-09-19T14:49:00Z">
                  <w:rPr>
                    <w:rFonts w:ascii="GHEA Grapalat" w:hAnsi="GHEA Grapalat"/>
                    <w:sz w:val="24"/>
                    <w:szCs w:val="24"/>
                  </w:rPr>
                </w:rPrChange>
              </w:rPr>
            </w:pPr>
            <w:ins w:id="254" w:author="user" w:date="2023-09-19T14:45:00Z">
              <w:r w:rsidRPr="002A7D19">
                <w:rPr>
                  <w:rFonts w:ascii="Arial LatArm" w:hAnsi="Arial LatArm" w:cs="Calibri"/>
                  <w:color w:val="000000"/>
                  <w:sz w:val="18"/>
                  <w:szCs w:val="18"/>
                </w:rPr>
                <w:t>2</w:t>
              </w:r>
            </w:ins>
            <w:del w:id="255" w:author="user" w:date="2023-08-29T14:02:00Z">
              <w:r w:rsidRPr="002A7D19" w:rsidDel="00D61B60">
                <w:rPr>
                  <w:rFonts w:ascii="GHEA Grapalat" w:hAnsi="GHEA Grapalat"/>
                  <w:sz w:val="18"/>
                  <w:szCs w:val="18"/>
                  <w:rPrChange w:id="256" w:author="user" w:date="2023-09-19T14:49:00Z">
                    <w:rPr>
                      <w:rFonts w:ascii="GHEA Grapalat" w:hAnsi="GHEA Grapalat"/>
                      <w:sz w:val="24"/>
                      <w:szCs w:val="24"/>
                    </w:rPr>
                  </w:rPrChange>
                </w:rPr>
                <w:delText>2</w:delText>
              </w:r>
            </w:del>
          </w:p>
        </w:tc>
        <w:tc>
          <w:tcPr>
            <w:tcW w:w="1458" w:type="dxa"/>
            <w:vAlign w:val="center"/>
            <w:tcPrChange w:id="257" w:author="user" w:date="2023-09-19T14:48:00Z">
              <w:tcPr>
                <w:tcW w:w="1246" w:type="dxa"/>
                <w:vAlign w:val="center"/>
              </w:tcPr>
            </w:tcPrChange>
          </w:tcPr>
          <w:p w:rsidR="002A7D19" w:rsidRPr="002A7D19" w:rsidRDefault="002A7D19" w:rsidP="002A7D19">
            <w:pPr>
              <w:pStyle w:val="BodyTextIndent2"/>
              <w:widowControl w:val="0"/>
              <w:spacing w:after="120" w:line="240" w:lineRule="auto"/>
              <w:ind w:firstLine="0"/>
              <w:jc w:val="center"/>
              <w:rPr>
                <w:rFonts w:ascii="GHEA Grapalat" w:hAnsi="GHEA Grapalat"/>
                <w:sz w:val="18"/>
                <w:szCs w:val="18"/>
                <w:rPrChange w:id="258" w:author="user" w:date="2023-09-19T14:49:00Z">
                  <w:rPr>
                    <w:rFonts w:ascii="GHEA Grapalat" w:hAnsi="GHEA Grapalat"/>
                    <w:sz w:val="24"/>
                    <w:szCs w:val="24"/>
                  </w:rPr>
                </w:rPrChange>
              </w:rPr>
            </w:pPr>
            <w:ins w:id="259" w:author="user" w:date="2023-09-19T14:45:00Z">
              <w:r w:rsidRPr="002A7D19">
                <w:rPr>
                  <w:rFonts w:ascii="Arial LatArm" w:hAnsi="Arial LatArm" w:cs="Calibri"/>
                  <w:color w:val="000000"/>
                  <w:sz w:val="18"/>
                  <w:szCs w:val="18"/>
                </w:rPr>
                <w:t>59 000</w:t>
              </w:r>
            </w:ins>
          </w:p>
        </w:tc>
        <w:tc>
          <w:tcPr>
            <w:tcW w:w="6458" w:type="dxa"/>
            <w:vAlign w:val="center"/>
            <w:tcPrChange w:id="260" w:author="user" w:date="2023-09-19T14:48:00Z">
              <w:tcPr>
                <w:tcW w:w="6458" w:type="dxa"/>
                <w:gridSpan w:val="2"/>
                <w:vAlign w:val="center"/>
              </w:tcPr>
            </w:tcPrChange>
          </w:tcPr>
          <w:p w:rsidR="002A7D19" w:rsidRPr="009044F1" w:rsidRDefault="002A7D19" w:rsidP="002A7D19">
            <w:pPr>
              <w:pStyle w:val="BodyTextIndent2"/>
              <w:widowControl w:val="0"/>
              <w:spacing w:after="120" w:line="240" w:lineRule="auto"/>
              <w:ind w:firstLine="0"/>
              <w:rPr>
                <w:rFonts w:ascii="GHEA Grapalat" w:hAnsi="GHEA Grapalat"/>
                <w:sz w:val="24"/>
                <w:szCs w:val="24"/>
              </w:rPr>
            </w:pPr>
            <w:ins w:id="261" w:author="user" w:date="2023-09-19T14:48:00Z">
              <w:r>
                <w:rPr>
                  <w:rFonts w:ascii="Calibri" w:hAnsi="Calibri" w:cs="Calibri"/>
                  <w:color w:val="000000"/>
                  <w:sz w:val="16"/>
                  <w:szCs w:val="16"/>
                </w:rPr>
                <w:t>Набор</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тестирования</w:t>
              </w:r>
              <w:r>
                <w:rPr>
                  <w:rFonts w:ascii="Arial LatArm" w:hAnsi="Arial LatArm" w:cs="Calibri"/>
                  <w:color w:val="000000"/>
                  <w:sz w:val="16"/>
                  <w:szCs w:val="16"/>
                </w:rPr>
                <w:t xml:space="preserve"> </w:t>
              </w:r>
              <w:r>
                <w:rPr>
                  <w:rFonts w:ascii="Calibri" w:hAnsi="Calibri" w:cs="Calibri"/>
                  <w:color w:val="000000"/>
                  <w:sz w:val="16"/>
                  <w:szCs w:val="16"/>
                </w:rPr>
                <w:t>трийодтиронина</w:t>
              </w:r>
              <w:r>
                <w:rPr>
                  <w:rFonts w:ascii="Arial LatArm" w:hAnsi="Arial LatArm" w:cs="Calibri"/>
                  <w:color w:val="000000"/>
                  <w:sz w:val="16"/>
                  <w:szCs w:val="16"/>
                </w:rPr>
                <w:t xml:space="preserve"> Cobas e 411 Elexis</w:t>
              </w:r>
            </w:ins>
            <w:del w:id="262" w:author="user" w:date="2023-08-29T14:01:00Z">
              <w:r w:rsidRPr="009044F1" w:rsidDel="000B3425">
                <w:rPr>
                  <w:rFonts w:ascii="GHEA Grapalat" w:hAnsi="GHEA Grapalat"/>
                  <w:sz w:val="24"/>
                  <w:szCs w:val="24"/>
                  <w:u w:val="single"/>
                </w:rPr>
                <w:delText xml:space="preserve">"Наименование лота предмета закупки № </w:delText>
              </w:r>
              <w:r w:rsidRPr="002A7D19" w:rsidDel="000B3425">
                <w:rPr>
                  <w:rFonts w:ascii="GHEA Grapalat" w:hAnsi="GHEA Grapalat"/>
                  <w:sz w:val="24"/>
                  <w:szCs w:val="24"/>
                  <w:u w:val="single"/>
                  <w:rPrChange w:id="263" w:author="user" w:date="2023-09-19T14:48:00Z">
                    <w:rPr>
                      <w:rFonts w:ascii="GHEA Grapalat" w:hAnsi="GHEA Grapalat"/>
                      <w:sz w:val="24"/>
                      <w:szCs w:val="24"/>
                      <w:u w:val="single"/>
                      <w:lang w:val="en-US"/>
                    </w:rPr>
                  </w:rPrChange>
                </w:rPr>
                <w:delText>2</w:delText>
              </w:r>
              <w:r w:rsidRPr="009044F1" w:rsidDel="000B3425">
                <w:rPr>
                  <w:rFonts w:ascii="GHEA Grapalat" w:hAnsi="GHEA Grapalat"/>
                  <w:sz w:val="24"/>
                  <w:szCs w:val="24"/>
                  <w:u w:val="single"/>
                </w:rPr>
                <w:delText>"</w:delText>
              </w:r>
            </w:del>
          </w:p>
        </w:tc>
      </w:tr>
      <w:tr w:rsidR="002A7D19" w:rsidRPr="009044F1" w:rsidTr="002A7D19">
        <w:trPr>
          <w:jc w:val="center"/>
          <w:trPrChange w:id="264" w:author="user" w:date="2023-09-19T14:48:00Z">
            <w:trPr>
              <w:gridAfter w:val="0"/>
              <w:jc w:val="center"/>
            </w:trPr>
          </w:trPrChange>
        </w:trPr>
        <w:tc>
          <w:tcPr>
            <w:tcW w:w="1530" w:type="dxa"/>
            <w:vAlign w:val="center"/>
            <w:tcPrChange w:id="26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rFonts w:ascii="GHEA Grapalat" w:hAnsi="GHEA Grapalat"/>
                <w:sz w:val="18"/>
                <w:szCs w:val="18"/>
                <w:rPrChange w:id="266" w:author="user" w:date="2023-09-19T14:49:00Z">
                  <w:rPr>
                    <w:rFonts w:ascii="GHEA Grapalat" w:hAnsi="GHEA Grapalat"/>
                    <w:sz w:val="24"/>
                    <w:szCs w:val="24"/>
                  </w:rPr>
                </w:rPrChange>
              </w:rPr>
            </w:pPr>
            <w:ins w:id="267" w:author="user" w:date="2023-09-19T14:45:00Z">
              <w:r w:rsidRPr="002A7D19">
                <w:rPr>
                  <w:rFonts w:ascii="Arial LatArm" w:hAnsi="Arial LatArm" w:cs="Calibri"/>
                  <w:color w:val="000000"/>
                  <w:sz w:val="18"/>
                  <w:szCs w:val="18"/>
                </w:rPr>
                <w:t>3</w:t>
              </w:r>
            </w:ins>
            <w:del w:id="268" w:author="user" w:date="2023-08-29T14:01:00Z">
              <w:r w:rsidRPr="002A7D19" w:rsidDel="000B3425">
                <w:rPr>
                  <w:rFonts w:ascii="GHEA Grapalat" w:hAnsi="GHEA Grapalat"/>
                  <w:sz w:val="18"/>
                  <w:szCs w:val="18"/>
                  <w:rPrChange w:id="269" w:author="user" w:date="2023-09-19T14:49:00Z">
                    <w:rPr>
                      <w:rFonts w:ascii="GHEA Grapalat" w:hAnsi="GHEA Grapalat"/>
                      <w:sz w:val="24"/>
                      <w:szCs w:val="24"/>
                    </w:rPr>
                  </w:rPrChange>
                </w:rPr>
                <w:delText>...</w:delText>
              </w:r>
            </w:del>
          </w:p>
        </w:tc>
        <w:tc>
          <w:tcPr>
            <w:tcW w:w="1458" w:type="dxa"/>
            <w:vAlign w:val="center"/>
            <w:tcPrChange w:id="270" w:author="user" w:date="2023-09-19T14:48:00Z">
              <w:tcPr>
                <w:tcW w:w="1246" w:type="dxa"/>
                <w:vAlign w:val="center"/>
              </w:tcPr>
            </w:tcPrChange>
          </w:tcPr>
          <w:p w:rsidR="002A7D19" w:rsidRPr="002A7D19" w:rsidRDefault="002A7D19" w:rsidP="002A7D19">
            <w:pPr>
              <w:pStyle w:val="BodyTextIndent2"/>
              <w:widowControl w:val="0"/>
              <w:spacing w:after="120" w:line="240" w:lineRule="auto"/>
              <w:ind w:firstLine="0"/>
              <w:jc w:val="center"/>
              <w:rPr>
                <w:rFonts w:ascii="GHEA Grapalat" w:hAnsi="GHEA Grapalat"/>
                <w:sz w:val="18"/>
                <w:szCs w:val="18"/>
                <w:rPrChange w:id="271" w:author="user" w:date="2023-09-19T14:49:00Z">
                  <w:rPr>
                    <w:rFonts w:ascii="GHEA Grapalat" w:hAnsi="GHEA Grapalat"/>
                    <w:sz w:val="24"/>
                    <w:szCs w:val="24"/>
                  </w:rPr>
                </w:rPrChange>
              </w:rPr>
            </w:pPr>
            <w:ins w:id="272" w:author="user" w:date="2023-09-19T14:45:00Z">
              <w:r w:rsidRPr="002A7D19">
                <w:rPr>
                  <w:rFonts w:ascii="Arial LatArm" w:hAnsi="Arial LatArm" w:cs="Calibri"/>
                  <w:color w:val="000000"/>
                  <w:sz w:val="18"/>
                  <w:szCs w:val="18"/>
                </w:rPr>
                <w:t>56 000</w:t>
              </w:r>
            </w:ins>
          </w:p>
        </w:tc>
        <w:tc>
          <w:tcPr>
            <w:tcW w:w="6458" w:type="dxa"/>
            <w:vAlign w:val="center"/>
            <w:tcPrChange w:id="273" w:author="user" w:date="2023-09-19T14:48:00Z">
              <w:tcPr>
                <w:tcW w:w="6458" w:type="dxa"/>
                <w:gridSpan w:val="2"/>
                <w:vAlign w:val="center"/>
              </w:tcPr>
            </w:tcPrChange>
          </w:tcPr>
          <w:p w:rsidR="002A7D19" w:rsidRPr="009044F1" w:rsidRDefault="002A7D19" w:rsidP="002A7D19">
            <w:pPr>
              <w:pStyle w:val="BodyTextIndent2"/>
              <w:widowControl w:val="0"/>
              <w:spacing w:after="120" w:line="240" w:lineRule="auto"/>
              <w:ind w:firstLine="0"/>
              <w:rPr>
                <w:rFonts w:ascii="GHEA Grapalat" w:hAnsi="GHEA Grapalat"/>
                <w:sz w:val="24"/>
                <w:szCs w:val="24"/>
              </w:rPr>
            </w:pPr>
            <w:ins w:id="274" w:author="user" w:date="2023-09-19T14:48:00Z">
              <w:r>
                <w:rPr>
                  <w:rFonts w:ascii="Calibri" w:hAnsi="Calibri" w:cs="Calibri"/>
                  <w:color w:val="000000"/>
                  <w:sz w:val="16"/>
                  <w:szCs w:val="16"/>
                </w:rPr>
                <w:t>Кобас</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411 </w:t>
              </w:r>
              <w:r>
                <w:rPr>
                  <w:rFonts w:ascii="Calibri" w:hAnsi="Calibri" w:cs="Calibri"/>
                  <w:color w:val="000000"/>
                  <w:sz w:val="16"/>
                  <w:szCs w:val="16"/>
                </w:rPr>
                <w:t>Элексис</w:t>
              </w:r>
            </w:ins>
            <w:del w:id="275" w:author="user" w:date="2023-08-29T14:01:00Z">
              <w:r w:rsidRPr="009044F1" w:rsidDel="000B3425">
                <w:rPr>
                  <w:rFonts w:ascii="GHEA Grapalat" w:hAnsi="GHEA Grapalat"/>
                  <w:sz w:val="24"/>
                  <w:szCs w:val="24"/>
                </w:rPr>
                <w:delText>...</w:delText>
              </w:r>
            </w:del>
          </w:p>
        </w:tc>
      </w:tr>
      <w:tr w:rsidR="002A7D19" w:rsidRPr="009044F1" w:rsidTr="002A7D19">
        <w:tblPrEx>
          <w:tblPrExChange w:id="276" w:author="user" w:date="2023-09-19T14:48:00Z">
            <w:tblPrEx>
              <w:tblW w:w="9446" w:type="dxa"/>
            </w:tblPrEx>
          </w:tblPrExChange>
        </w:tblPrEx>
        <w:trPr>
          <w:jc w:val="center"/>
          <w:ins w:id="277" w:author="user" w:date="2023-09-19T14:45:00Z"/>
          <w:trPrChange w:id="278" w:author="user" w:date="2023-09-19T14:48:00Z">
            <w:trPr>
              <w:jc w:val="center"/>
            </w:trPr>
          </w:trPrChange>
        </w:trPr>
        <w:tc>
          <w:tcPr>
            <w:tcW w:w="1530" w:type="dxa"/>
            <w:vAlign w:val="center"/>
            <w:tcPrChange w:id="27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280" w:author="user" w:date="2023-09-19T14:45:00Z"/>
                <w:rFonts w:ascii="Arial LatArm" w:hAnsi="Arial LatArm" w:cs="Calibri"/>
                <w:color w:val="000000"/>
                <w:sz w:val="18"/>
                <w:szCs w:val="18"/>
              </w:rPr>
            </w:pPr>
            <w:ins w:id="281" w:author="user" w:date="2023-09-19T14:45:00Z">
              <w:r w:rsidRPr="002A7D19">
                <w:rPr>
                  <w:rFonts w:ascii="Arial LatArm" w:hAnsi="Arial LatArm" w:cs="Calibri"/>
                  <w:color w:val="000000"/>
                  <w:sz w:val="18"/>
                  <w:szCs w:val="18"/>
                </w:rPr>
                <w:t>4</w:t>
              </w:r>
            </w:ins>
          </w:p>
        </w:tc>
        <w:tc>
          <w:tcPr>
            <w:tcW w:w="1458" w:type="dxa"/>
            <w:vAlign w:val="center"/>
            <w:tcPrChange w:id="28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283" w:author="user" w:date="2023-09-19T14:45:00Z"/>
                <w:rFonts w:ascii="Arial LatArm" w:hAnsi="Arial LatArm" w:cs="Calibri"/>
                <w:color w:val="000000"/>
                <w:sz w:val="18"/>
                <w:szCs w:val="18"/>
              </w:rPr>
            </w:pPr>
            <w:ins w:id="284" w:author="user" w:date="2023-09-19T14:45:00Z">
              <w:r w:rsidRPr="002A7D19">
                <w:rPr>
                  <w:rFonts w:ascii="Arial LatArm" w:hAnsi="Arial LatArm" w:cs="Calibri"/>
                  <w:color w:val="000000"/>
                  <w:sz w:val="18"/>
                  <w:szCs w:val="18"/>
                </w:rPr>
                <w:t>270 000</w:t>
              </w:r>
            </w:ins>
          </w:p>
        </w:tc>
        <w:tc>
          <w:tcPr>
            <w:tcW w:w="6458" w:type="dxa"/>
            <w:vAlign w:val="center"/>
            <w:tcPrChange w:id="28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286" w:author="user" w:date="2023-09-19T14:45:00Z"/>
                <w:rFonts w:ascii="GHEA Grapalat" w:hAnsi="GHEA Grapalat"/>
                <w:sz w:val="24"/>
                <w:szCs w:val="24"/>
              </w:rPr>
            </w:pPr>
            <w:ins w:id="287" w:author="user" w:date="2023-09-19T14:48:00Z">
              <w:r>
                <w:rPr>
                  <w:rFonts w:ascii="Arial LatArm" w:hAnsi="Arial LatArm" w:cs="Calibri"/>
                  <w:color w:val="000000"/>
                  <w:sz w:val="16"/>
                  <w:szCs w:val="16"/>
                </w:rPr>
                <w:t xml:space="preserve">Cobas e 411 Total PSA </w:t>
              </w:r>
              <w:r>
                <w:rPr>
                  <w:rFonts w:ascii="Calibri" w:hAnsi="Calibri" w:cs="Calibri"/>
                  <w:color w:val="000000"/>
                  <w:sz w:val="16"/>
                  <w:szCs w:val="16"/>
                </w:rPr>
                <w:t>тест</w:t>
              </w:r>
              <w:r>
                <w:rPr>
                  <w:rFonts w:ascii="Arial LatArm" w:hAnsi="Arial LatArm" w:cs="Calibri"/>
                  <w:color w:val="000000"/>
                  <w:sz w:val="16"/>
                  <w:szCs w:val="16"/>
                </w:rPr>
                <w:t xml:space="preserve"> </w:t>
              </w:r>
              <w:r>
                <w:rPr>
                  <w:rFonts w:ascii="Calibri" w:hAnsi="Calibri" w:cs="Calibri"/>
                  <w:color w:val="000000"/>
                  <w:sz w:val="16"/>
                  <w:szCs w:val="16"/>
                </w:rPr>
                <w:t>количественного</w:t>
              </w:r>
              <w:r>
                <w:rPr>
                  <w:rFonts w:ascii="Arial LatArm" w:hAnsi="Arial LatArm" w:cs="Calibri"/>
                  <w:color w:val="000000"/>
                  <w:sz w:val="16"/>
                  <w:szCs w:val="16"/>
                </w:rPr>
                <w:t xml:space="preserve"> </w:t>
              </w:r>
              <w:r>
                <w:rPr>
                  <w:rFonts w:ascii="Calibri" w:hAnsi="Calibri" w:cs="Calibri"/>
                  <w:color w:val="000000"/>
                  <w:sz w:val="16"/>
                  <w:szCs w:val="16"/>
                </w:rPr>
                <w:t>определения</w:t>
              </w:r>
            </w:ins>
          </w:p>
        </w:tc>
      </w:tr>
      <w:tr w:rsidR="002A7D19" w:rsidRPr="009044F1" w:rsidTr="002A7D19">
        <w:tblPrEx>
          <w:tblPrExChange w:id="288" w:author="user" w:date="2023-09-19T14:48:00Z">
            <w:tblPrEx>
              <w:tblW w:w="9446" w:type="dxa"/>
            </w:tblPrEx>
          </w:tblPrExChange>
        </w:tblPrEx>
        <w:trPr>
          <w:jc w:val="center"/>
          <w:ins w:id="289" w:author="user" w:date="2023-09-19T14:45:00Z"/>
          <w:trPrChange w:id="290" w:author="user" w:date="2023-09-19T14:48:00Z">
            <w:trPr>
              <w:jc w:val="center"/>
            </w:trPr>
          </w:trPrChange>
        </w:trPr>
        <w:tc>
          <w:tcPr>
            <w:tcW w:w="1530" w:type="dxa"/>
            <w:vAlign w:val="center"/>
            <w:tcPrChange w:id="29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292" w:author="user" w:date="2023-09-19T14:45:00Z"/>
                <w:rFonts w:ascii="Arial LatArm" w:hAnsi="Arial LatArm" w:cs="Calibri"/>
                <w:color w:val="000000"/>
                <w:sz w:val="18"/>
                <w:szCs w:val="18"/>
              </w:rPr>
            </w:pPr>
            <w:ins w:id="293" w:author="user" w:date="2023-09-19T14:45:00Z">
              <w:r w:rsidRPr="002A7D19">
                <w:rPr>
                  <w:rFonts w:ascii="Arial LatArm" w:hAnsi="Arial LatArm" w:cs="Calibri"/>
                  <w:color w:val="000000"/>
                  <w:sz w:val="18"/>
                  <w:szCs w:val="18"/>
                </w:rPr>
                <w:t>5</w:t>
              </w:r>
            </w:ins>
          </w:p>
        </w:tc>
        <w:tc>
          <w:tcPr>
            <w:tcW w:w="1458" w:type="dxa"/>
            <w:vAlign w:val="center"/>
            <w:tcPrChange w:id="29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295" w:author="user" w:date="2023-09-19T14:45:00Z"/>
                <w:rFonts w:ascii="Arial LatArm" w:hAnsi="Arial LatArm" w:cs="Calibri"/>
                <w:color w:val="000000"/>
                <w:sz w:val="18"/>
                <w:szCs w:val="18"/>
              </w:rPr>
            </w:pPr>
            <w:ins w:id="296" w:author="user" w:date="2023-09-19T14:45:00Z">
              <w:r w:rsidRPr="002A7D19">
                <w:rPr>
                  <w:rFonts w:ascii="Arial LatArm" w:hAnsi="Arial LatArm" w:cs="Calibri"/>
                  <w:color w:val="000000"/>
                  <w:sz w:val="18"/>
                  <w:szCs w:val="18"/>
                </w:rPr>
                <w:t>120 000</w:t>
              </w:r>
            </w:ins>
          </w:p>
        </w:tc>
        <w:tc>
          <w:tcPr>
            <w:tcW w:w="6458" w:type="dxa"/>
            <w:vAlign w:val="center"/>
            <w:tcPrChange w:id="29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298" w:author="user" w:date="2023-09-19T14:45:00Z"/>
                <w:rFonts w:ascii="GHEA Grapalat" w:hAnsi="GHEA Grapalat"/>
                <w:sz w:val="24"/>
                <w:szCs w:val="24"/>
              </w:rPr>
            </w:pPr>
            <w:ins w:id="299" w:author="user" w:date="2023-09-19T14:48:00Z">
              <w:r>
                <w:rPr>
                  <w:rFonts w:ascii="Arial LatArm" w:hAnsi="Arial LatArm" w:cs="Calibri"/>
                  <w:color w:val="000000"/>
                  <w:sz w:val="16"/>
                  <w:szCs w:val="16"/>
                </w:rPr>
                <w:t xml:space="preserve">Cobas e 411 Total PSA PC </w:t>
              </w:r>
              <w:r>
                <w:rPr>
                  <w:rFonts w:ascii="Calibri" w:hAnsi="Calibri" w:cs="Calibri"/>
                  <w:color w:val="000000"/>
                  <w:sz w:val="16"/>
                  <w:szCs w:val="16"/>
                </w:rPr>
                <w:t>Контроль</w:t>
              </w:r>
              <w:r>
                <w:rPr>
                  <w:rFonts w:ascii="Arial LatArm" w:hAnsi="Arial LatArm" w:cs="Calibri"/>
                  <w:color w:val="000000"/>
                  <w:sz w:val="16"/>
                  <w:szCs w:val="16"/>
                </w:rPr>
                <w:t xml:space="preserve"> </w:t>
              </w:r>
              <w:r>
                <w:rPr>
                  <w:rFonts w:ascii="Calibri" w:hAnsi="Calibri" w:cs="Calibri"/>
                  <w:color w:val="000000"/>
                  <w:sz w:val="16"/>
                  <w:szCs w:val="16"/>
                </w:rPr>
                <w:t>опухолевых</w:t>
              </w:r>
              <w:r>
                <w:rPr>
                  <w:rFonts w:ascii="Arial LatArm" w:hAnsi="Arial LatArm" w:cs="Calibri"/>
                  <w:color w:val="000000"/>
                  <w:sz w:val="16"/>
                  <w:szCs w:val="16"/>
                </w:rPr>
                <w:t xml:space="preserve"> </w:t>
              </w:r>
              <w:r>
                <w:rPr>
                  <w:rFonts w:ascii="Calibri" w:hAnsi="Calibri" w:cs="Calibri"/>
                  <w:color w:val="000000"/>
                  <w:sz w:val="16"/>
                  <w:szCs w:val="16"/>
                </w:rPr>
                <w:t>маркеров</w:t>
              </w:r>
            </w:ins>
          </w:p>
        </w:tc>
      </w:tr>
      <w:tr w:rsidR="002A7D19" w:rsidRPr="009044F1" w:rsidTr="002A7D19">
        <w:tblPrEx>
          <w:tblPrExChange w:id="300" w:author="user" w:date="2023-09-19T14:48:00Z">
            <w:tblPrEx>
              <w:tblW w:w="9446" w:type="dxa"/>
            </w:tblPrEx>
          </w:tblPrExChange>
        </w:tblPrEx>
        <w:trPr>
          <w:jc w:val="center"/>
          <w:ins w:id="301" w:author="user" w:date="2023-09-19T14:45:00Z"/>
          <w:trPrChange w:id="302" w:author="user" w:date="2023-09-19T14:48:00Z">
            <w:trPr>
              <w:jc w:val="center"/>
            </w:trPr>
          </w:trPrChange>
        </w:trPr>
        <w:tc>
          <w:tcPr>
            <w:tcW w:w="1530" w:type="dxa"/>
            <w:vAlign w:val="center"/>
            <w:tcPrChange w:id="30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04" w:author="user" w:date="2023-09-19T14:45:00Z"/>
                <w:rFonts w:ascii="Arial LatArm" w:hAnsi="Arial LatArm" w:cs="Calibri"/>
                <w:color w:val="000000"/>
                <w:sz w:val="18"/>
                <w:szCs w:val="18"/>
              </w:rPr>
            </w:pPr>
            <w:ins w:id="305" w:author="user" w:date="2023-09-19T14:45:00Z">
              <w:r w:rsidRPr="002A7D19">
                <w:rPr>
                  <w:rFonts w:ascii="Arial LatArm" w:hAnsi="Arial LatArm" w:cs="Calibri"/>
                  <w:color w:val="000000"/>
                  <w:sz w:val="18"/>
                  <w:szCs w:val="18"/>
                </w:rPr>
                <w:t>6</w:t>
              </w:r>
            </w:ins>
          </w:p>
        </w:tc>
        <w:tc>
          <w:tcPr>
            <w:tcW w:w="1458" w:type="dxa"/>
            <w:vAlign w:val="center"/>
            <w:tcPrChange w:id="30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07" w:author="user" w:date="2023-09-19T14:45:00Z"/>
                <w:rFonts w:ascii="Arial LatArm" w:hAnsi="Arial LatArm" w:cs="Calibri"/>
                <w:color w:val="000000"/>
                <w:sz w:val="18"/>
                <w:szCs w:val="18"/>
              </w:rPr>
            </w:pPr>
            <w:ins w:id="308" w:author="user" w:date="2023-09-19T14:45:00Z">
              <w:r w:rsidRPr="002A7D19">
                <w:rPr>
                  <w:rFonts w:ascii="Arial LatArm" w:hAnsi="Arial LatArm" w:cs="Calibri"/>
                  <w:color w:val="000000"/>
                  <w:sz w:val="18"/>
                  <w:szCs w:val="18"/>
                </w:rPr>
                <w:t>550 000</w:t>
              </w:r>
            </w:ins>
          </w:p>
        </w:tc>
        <w:tc>
          <w:tcPr>
            <w:tcW w:w="6458" w:type="dxa"/>
            <w:vAlign w:val="center"/>
            <w:tcPrChange w:id="30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10" w:author="user" w:date="2023-09-19T14:45:00Z"/>
                <w:rFonts w:ascii="GHEA Grapalat" w:hAnsi="GHEA Grapalat"/>
                <w:sz w:val="24"/>
                <w:szCs w:val="24"/>
              </w:rPr>
            </w:pPr>
            <w:ins w:id="311" w:author="user" w:date="2023-09-19T14:48:00Z">
              <w:r>
                <w:rPr>
                  <w:rFonts w:ascii="Calibri" w:hAnsi="Calibri" w:cs="Calibri"/>
                  <w:color w:val="000000"/>
                  <w:sz w:val="16"/>
                  <w:szCs w:val="16"/>
                </w:rPr>
                <w:t>Антитела</w:t>
              </w:r>
              <w:r>
                <w:rPr>
                  <w:rFonts w:ascii="Arial LatArm" w:hAnsi="Arial LatArm" w:cs="Calibri"/>
                  <w:color w:val="000000"/>
                  <w:sz w:val="16"/>
                  <w:szCs w:val="16"/>
                </w:rPr>
                <w:t xml:space="preserve"> Cobas e 411 Elexis </w:t>
              </w:r>
              <w:r>
                <w:rPr>
                  <w:rFonts w:ascii="Calibri" w:hAnsi="Calibri" w:cs="Calibri"/>
                  <w:color w:val="000000"/>
                  <w:sz w:val="16"/>
                  <w:szCs w:val="16"/>
                </w:rPr>
                <w:t>к</w:t>
              </w:r>
              <w:r>
                <w:rPr>
                  <w:rFonts w:ascii="Arial LatArm" w:hAnsi="Arial LatArm" w:cs="Calibri"/>
                  <w:color w:val="000000"/>
                  <w:sz w:val="16"/>
                  <w:szCs w:val="16"/>
                </w:rPr>
                <w:t xml:space="preserve"> </w:t>
              </w:r>
              <w:r>
                <w:rPr>
                  <w:rFonts w:ascii="Calibri" w:hAnsi="Calibri" w:cs="Calibri"/>
                  <w:color w:val="000000"/>
                  <w:sz w:val="16"/>
                  <w:szCs w:val="16"/>
                </w:rPr>
                <w:t>циклическому</w:t>
              </w:r>
              <w:r>
                <w:rPr>
                  <w:rFonts w:ascii="Arial LatArm" w:hAnsi="Arial LatArm" w:cs="Calibri"/>
                  <w:color w:val="000000"/>
                  <w:sz w:val="16"/>
                  <w:szCs w:val="16"/>
                </w:rPr>
                <w:t xml:space="preserve"> </w:t>
              </w:r>
              <w:r>
                <w:rPr>
                  <w:rFonts w:ascii="Calibri" w:hAnsi="Calibri" w:cs="Calibri"/>
                  <w:color w:val="000000"/>
                  <w:sz w:val="16"/>
                  <w:szCs w:val="16"/>
                </w:rPr>
                <w:t>пептиду</w:t>
              </w:r>
              <w:r>
                <w:rPr>
                  <w:rFonts w:ascii="Arial LatArm" w:hAnsi="Arial LatArm" w:cs="Calibri"/>
                  <w:color w:val="000000"/>
                  <w:sz w:val="16"/>
                  <w:szCs w:val="16"/>
                </w:rPr>
                <w:t xml:space="preserve"> </w:t>
              </w:r>
              <w:r>
                <w:rPr>
                  <w:rFonts w:ascii="Calibri" w:hAnsi="Calibri" w:cs="Calibri"/>
                  <w:color w:val="000000"/>
                  <w:sz w:val="16"/>
                  <w:szCs w:val="16"/>
                </w:rPr>
                <w:t>цитруллина</w:t>
              </w:r>
            </w:ins>
          </w:p>
        </w:tc>
      </w:tr>
      <w:tr w:rsidR="002A7D19" w:rsidRPr="009044F1" w:rsidTr="002A7D19">
        <w:tblPrEx>
          <w:tblPrExChange w:id="312" w:author="user" w:date="2023-09-19T14:48:00Z">
            <w:tblPrEx>
              <w:tblW w:w="9446" w:type="dxa"/>
            </w:tblPrEx>
          </w:tblPrExChange>
        </w:tblPrEx>
        <w:trPr>
          <w:jc w:val="center"/>
          <w:ins w:id="313" w:author="user" w:date="2023-09-19T14:45:00Z"/>
          <w:trPrChange w:id="314" w:author="user" w:date="2023-09-19T14:48:00Z">
            <w:trPr>
              <w:jc w:val="center"/>
            </w:trPr>
          </w:trPrChange>
        </w:trPr>
        <w:tc>
          <w:tcPr>
            <w:tcW w:w="1530" w:type="dxa"/>
            <w:vAlign w:val="center"/>
            <w:tcPrChange w:id="31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16" w:author="user" w:date="2023-09-19T14:45:00Z"/>
                <w:rFonts w:ascii="Arial LatArm" w:hAnsi="Arial LatArm" w:cs="Calibri"/>
                <w:color w:val="000000"/>
                <w:sz w:val="18"/>
                <w:szCs w:val="18"/>
              </w:rPr>
            </w:pPr>
            <w:ins w:id="317" w:author="user" w:date="2023-09-19T14:45:00Z">
              <w:r w:rsidRPr="002A7D19">
                <w:rPr>
                  <w:rFonts w:ascii="Arial LatArm" w:hAnsi="Arial LatArm" w:cs="Calibri"/>
                  <w:color w:val="000000"/>
                  <w:sz w:val="18"/>
                  <w:szCs w:val="18"/>
                </w:rPr>
                <w:t>7</w:t>
              </w:r>
            </w:ins>
          </w:p>
        </w:tc>
        <w:tc>
          <w:tcPr>
            <w:tcW w:w="1458" w:type="dxa"/>
            <w:vAlign w:val="center"/>
            <w:tcPrChange w:id="31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19" w:author="user" w:date="2023-09-19T14:45:00Z"/>
                <w:rFonts w:ascii="Arial LatArm" w:hAnsi="Arial LatArm" w:cs="Calibri"/>
                <w:color w:val="000000"/>
                <w:sz w:val="18"/>
                <w:szCs w:val="18"/>
              </w:rPr>
            </w:pPr>
            <w:ins w:id="320" w:author="user" w:date="2023-09-19T14:45:00Z">
              <w:r w:rsidRPr="002A7D19">
                <w:rPr>
                  <w:rFonts w:ascii="Arial LatArm" w:hAnsi="Arial LatArm" w:cs="Calibri"/>
                  <w:color w:val="000000"/>
                  <w:sz w:val="18"/>
                  <w:szCs w:val="18"/>
                </w:rPr>
                <w:t>97 000</w:t>
              </w:r>
            </w:ins>
          </w:p>
        </w:tc>
        <w:tc>
          <w:tcPr>
            <w:tcW w:w="6458" w:type="dxa"/>
            <w:vAlign w:val="center"/>
            <w:tcPrChange w:id="32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22" w:author="user" w:date="2023-09-19T14:45:00Z"/>
                <w:rFonts w:ascii="GHEA Grapalat" w:hAnsi="GHEA Grapalat"/>
                <w:sz w:val="24"/>
                <w:szCs w:val="24"/>
              </w:rPr>
            </w:pPr>
            <w:ins w:id="323" w:author="user" w:date="2023-09-19T14:48:00Z">
              <w:r>
                <w:rPr>
                  <w:rFonts w:ascii="Arial LatArm" w:hAnsi="Arial LatArm" w:cs="Calibri"/>
                  <w:color w:val="000000"/>
                  <w:sz w:val="16"/>
                  <w:szCs w:val="16"/>
                </w:rPr>
                <w:t xml:space="preserve">Cobas e 411 Elexis Precicontrol </w:t>
              </w:r>
              <w:r>
                <w:rPr>
                  <w:rFonts w:ascii="Calibri" w:hAnsi="Calibri" w:cs="Calibri"/>
                  <w:color w:val="000000"/>
                  <w:sz w:val="16"/>
                  <w:szCs w:val="16"/>
                </w:rPr>
                <w:t>Антитела</w:t>
              </w:r>
              <w:r>
                <w:rPr>
                  <w:rFonts w:ascii="Arial LatArm" w:hAnsi="Arial LatArm" w:cs="Calibri"/>
                  <w:color w:val="000000"/>
                  <w:sz w:val="16"/>
                  <w:szCs w:val="16"/>
                </w:rPr>
                <w:t xml:space="preserve"> </w:t>
              </w:r>
              <w:r>
                <w:rPr>
                  <w:rFonts w:ascii="Calibri" w:hAnsi="Calibri" w:cs="Calibri"/>
                  <w:color w:val="000000"/>
                  <w:sz w:val="16"/>
                  <w:szCs w:val="16"/>
                </w:rPr>
                <w:t>Циклический</w:t>
              </w:r>
              <w:r>
                <w:rPr>
                  <w:rFonts w:ascii="Arial LatArm" w:hAnsi="Arial LatArm" w:cs="Calibri"/>
                  <w:color w:val="000000"/>
                  <w:sz w:val="16"/>
                  <w:szCs w:val="16"/>
                </w:rPr>
                <w:t xml:space="preserve"> </w:t>
              </w:r>
              <w:r>
                <w:rPr>
                  <w:rFonts w:ascii="Calibri" w:hAnsi="Calibri" w:cs="Calibri"/>
                  <w:color w:val="000000"/>
                  <w:sz w:val="16"/>
                  <w:szCs w:val="16"/>
                </w:rPr>
                <w:t>пептид</w:t>
              </w:r>
              <w:r>
                <w:rPr>
                  <w:rFonts w:ascii="Arial LatArm" w:hAnsi="Arial LatArm" w:cs="Calibri"/>
                  <w:color w:val="000000"/>
                  <w:sz w:val="16"/>
                  <w:szCs w:val="16"/>
                </w:rPr>
                <w:t xml:space="preserve"> </w:t>
              </w:r>
              <w:r>
                <w:rPr>
                  <w:rFonts w:ascii="Calibri" w:hAnsi="Calibri" w:cs="Calibri"/>
                  <w:color w:val="000000"/>
                  <w:sz w:val="16"/>
                  <w:szCs w:val="16"/>
                </w:rPr>
                <w:t>цитруллина</w:t>
              </w:r>
            </w:ins>
          </w:p>
        </w:tc>
      </w:tr>
      <w:tr w:rsidR="002A7D19" w:rsidRPr="009044F1" w:rsidTr="002A7D19">
        <w:tblPrEx>
          <w:tblPrExChange w:id="324" w:author="user" w:date="2023-09-19T14:48:00Z">
            <w:tblPrEx>
              <w:tblW w:w="9446" w:type="dxa"/>
            </w:tblPrEx>
          </w:tblPrExChange>
        </w:tblPrEx>
        <w:trPr>
          <w:jc w:val="center"/>
          <w:ins w:id="325" w:author="user" w:date="2023-09-19T14:45:00Z"/>
          <w:trPrChange w:id="326" w:author="user" w:date="2023-09-19T14:48:00Z">
            <w:trPr>
              <w:jc w:val="center"/>
            </w:trPr>
          </w:trPrChange>
        </w:trPr>
        <w:tc>
          <w:tcPr>
            <w:tcW w:w="1530" w:type="dxa"/>
            <w:vAlign w:val="center"/>
            <w:tcPrChange w:id="32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28" w:author="user" w:date="2023-09-19T14:45:00Z"/>
                <w:rFonts w:ascii="Arial LatArm" w:hAnsi="Arial LatArm" w:cs="Calibri"/>
                <w:color w:val="000000"/>
                <w:sz w:val="18"/>
                <w:szCs w:val="18"/>
              </w:rPr>
            </w:pPr>
            <w:ins w:id="329" w:author="user" w:date="2023-09-19T14:45:00Z">
              <w:r w:rsidRPr="002A7D19">
                <w:rPr>
                  <w:rFonts w:ascii="Arial LatArm" w:hAnsi="Arial LatArm" w:cs="Calibri"/>
                  <w:color w:val="000000"/>
                  <w:sz w:val="18"/>
                  <w:szCs w:val="18"/>
                </w:rPr>
                <w:t>8</w:t>
              </w:r>
            </w:ins>
          </w:p>
        </w:tc>
        <w:tc>
          <w:tcPr>
            <w:tcW w:w="1458" w:type="dxa"/>
            <w:vAlign w:val="center"/>
            <w:tcPrChange w:id="33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31" w:author="user" w:date="2023-09-19T14:45:00Z"/>
                <w:rFonts w:ascii="Arial LatArm" w:hAnsi="Arial LatArm" w:cs="Calibri"/>
                <w:color w:val="000000"/>
                <w:sz w:val="18"/>
                <w:szCs w:val="18"/>
              </w:rPr>
            </w:pPr>
            <w:ins w:id="332" w:author="user" w:date="2023-09-19T14:45:00Z">
              <w:r w:rsidRPr="002A7D19">
                <w:rPr>
                  <w:rFonts w:ascii="Arial LatArm" w:hAnsi="Arial LatArm" w:cs="Calibri"/>
                  <w:color w:val="000000"/>
                  <w:sz w:val="18"/>
                  <w:szCs w:val="18"/>
                </w:rPr>
                <w:t>130 000</w:t>
              </w:r>
            </w:ins>
          </w:p>
        </w:tc>
        <w:tc>
          <w:tcPr>
            <w:tcW w:w="6458" w:type="dxa"/>
            <w:vAlign w:val="center"/>
            <w:tcPrChange w:id="33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34" w:author="user" w:date="2023-09-19T14:45:00Z"/>
                <w:rFonts w:ascii="GHEA Grapalat" w:hAnsi="GHEA Grapalat"/>
                <w:sz w:val="24"/>
                <w:szCs w:val="24"/>
              </w:rPr>
            </w:pPr>
            <w:ins w:id="335" w:author="user" w:date="2023-09-19T14:48:00Z">
              <w:r>
                <w:rPr>
                  <w:rFonts w:ascii="Calibri" w:hAnsi="Calibri" w:cs="Calibri"/>
                  <w:color w:val="000000"/>
                  <w:sz w:val="16"/>
                  <w:szCs w:val="16"/>
                </w:rPr>
                <w:t>Калибратор</w:t>
              </w:r>
              <w:r>
                <w:rPr>
                  <w:rFonts w:ascii="Arial LatArm" w:hAnsi="Arial LatArm" w:cs="Calibri"/>
                  <w:color w:val="000000"/>
                  <w:sz w:val="16"/>
                  <w:szCs w:val="16"/>
                </w:rPr>
                <w:t xml:space="preserve"> </w:t>
              </w:r>
              <w:r>
                <w:rPr>
                  <w:rFonts w:ascii="Calibri" w:hAnsi="Calibri" w:cs="Calibri"/>
                  <w:color w:val="000000"/>
                  <w:sz w:val="16"/>
                  <w:szCs w:val="16"/>
                </w:rPr>
                <w:t>циклического</w:t>
              </w:r>
              <w:r>
                <w:rPr>
                  <w:rFonts w:ascii="Arial LatArm" w:hAnsi="Arial LatArm" w:cs="Calibri"/>
                  <w:color w:val="000000"/>
                  <w:sz w:val="16"/>
                  <w:szCs w:val="16"/>
                </w:rPr>
                <w:t xml:space="preserve"> </w:t>
              </w:r>
              <w:r>
                <w:rPr>
                  <w:rFonts w:ascii="Calibri" w:hAnsi="Calibri" w:cs="Calibri"/>
                  <w:color w:val="000000"/>
                  <w:sz w:val="16"/>
                  <w:szCs w:val="16"/>
                </w:rPr>
                <w:t>пептида</w:t>
              </w:r>
              <w:r>
                <w:rPr>
                  <w:rFonts w:ascii="Arial LatArm" w:hAnsi="Arial LatArm" w:cs="Calibri"/>
                  <w:color w:val="000000"/>
                  <w:sz w:val="16"/>
                  <w:szCs w:val="16"/>
                </w:rPr>
                <w:t xml:space="preserve"> </w:t>
              </w:r>
              <w:r>
                <w:rPr>
                  <w:rFonts w:ascii="Calibri" w:hAnsi="Calibri" w:cs="Calibri"/>
                  <w:color w:val="000000"/>
                  <w:sz w:val="16"/>
                  <w:szCs w:val="16"/>
                </w:rPr>
                <w:t>цитруллина</w:t>
              </w:r>
              <w:r>
                <w:rPr>
                  <w:rFonts w:ascii="Arial LatArm" w:hAnsi="Arial LatArm" w:cs="Calibri"/>
                  <w:color w:val="000000"/>
                  <w:sz w:val="16"/>
                  <w:szCs w:val="16"/>
                </w:rPr>
                <w:t xml:space="preserve"> Cobas e 411 Elexis</w:t>
              </w:r>
            </w:ins>
          </w:p>
        </w:tc>
      </w:tr>
      <w:tr w:rsidR="002A7D19" w:rsidRPr="009044F1" w:rsidTr="002A7D19">
        <w:tblPrEx>
          <w:tblPrExChange w:id="336" w:author="user" w:date="2023-09-19T14:48:00Z">
            <w:tblPrEx>
              <w:tblW w:w="9446" w:type="dxa"/>
            </w:tblPrEx>
          </w:tblPrExChange>
        </w:tblPrEx>
        <w:trPr>
          <w:jc w:val="center"/>
          <w:ins w:id="337" w:author="user" w:date="2023-09-19T14:45:00Z"/>
          <w:trPrChange w:id="338" w:author="user" w:date="2023-09-19T14:48:00Z">
            <w:trPr>
              <w:jc w:val="center"/>
            </w:trPr>
          </w:trPrChange>
        </w:trPr>
        <w:tc>
          <w:tcPr>
            <w:tcW w:w="1530" w:type="dxa"/>
            <w:vAlign w:val="center"/>
            <w:tcPrChange w:id="33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40" w:author="user" w:date="2023-09-19T14:45:00Z"/>
                <w:rFonts w:ascii="Arial LatArm" w:hAnsi="Arial LatArm" w:cs="Calibri"/>
                <w:color w:val="000000"/>
                <w:sz w:val="18"/>
                <w:szCs w:val="18"/>
              </w:rPr>
            </w:pPr>
            <w:ins w:id="341" w:author="user" w:date="2023-09-19T14:45:00Z">
              <w:r w:rsidRPr="002A7D19">
                <w:rPr>
                  <w:rFonts w:ascii="Arial LatArm" w:hAnsi="Arial LatArm" w:cs="Calibri"/>
                  <w:color w:val="000000"/>
                  <w:sz w:val="18"/>
                  <w:szCs w:val="18"/>
                </w:rPr>
                <w:t>9</w:t>
              </w:r>
            </w:ins>
          </w:p>
        </w:tc>
        <w:tc>
          <w:tcPr>
            <w:tcW w:w="1458" w:type="dxa"/>
            <w:vAlign w:val="center"/>
            <w:tcPrChange w:id="34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43" w:author="user" w:date="2023-09-19T14:45:00Z"/>
                <w:rFonts w:ascii="Arial LatArm" w:hAnsi="Arial LatArm" w:cs="Calibri"/>
                <w:color w:val="000000"/>
                <w:sz w:val="18"/>
                <w:szCs w:val="18"/>
              </w:rPr>
            </w:pPr>
            <w:ins w:id="344" w:author="user" w:date="2023-09-19T14:45:00Z">
              <w:r w:rsidRPr="002A7D19">
                <w:rPr>
                  <w:rFonts w:ascii="Arial LatArm" w:hAnsi="Arial LatArm" w:cs="Calibri"/>
                  <w:color w:val="000000"/>
                  <w:sz w:val="18"/>
                  <w:szCs w:val="18"/>
                </w:rPr>
                <w:t>4 000</w:t>
              </w:r>
            </w:ins>
          </w:p>
        </w:tc>
        <w:tc>
          <w:tcPr>
            <w:tcW w:w="6458" w:type="dxa"/>
            <w:vAlign w:val="center"/>
            <w:tcPrChange w:id="34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46" w:author="user" w:date="2023-09-19T14:45:00Z"/>
                <w:rFonts w:ascii="GHEA Grapalat" w:hAnsi="GHEA Grapalat"/>
                <w:sz w:val="24"/>
                <w:szCs w:val="24"/>
              </w:rPr>
            </w:pPr>
            <w:ins w:id="347" w:author="user" w:date="2023-09-19T14:48:00Z">
              <w:r>
                <w:rPr>
                  <w:rFonts w:ascii="Calibri" w:hAnsi="Calibri" w:cs="Calibri"/>
                  <w:color w:val="000000"/>
                  <w:sz w:val="16"/>
                  <w:szCs w:val="16"/>
                </w:rPr>
                <w:t>Мочевина</w:t>
              </w:r>
            </w:ins>
          </w:p>
        </w:tc>
      </w:tr>
      <w:tr w:rsidR="002A7D19" w:rsidRPr="009044F1" w:rsidTr="002A7D19">
        <w:tblPrEx>
          <w:tblPrExChange w:id="348" w:author="user" w:date="2023-09-19T14:48:00Z">
            <w:tblPrEx>
              <w:tblW w:w="9446" w:type="dxa"/>
            </w:tblPrEx>
          </w:tblPrExChange>
        </w:tblPrEx>
        <w:trPr>
          <w:jc w:val="center"/>
          <w:ins w:id="349" w:author="user" w:date="2023-09-19T14:45:00Z"/>
          <w:trPrChange w:id="350" w:author="user" w:date="2023-09-19T14:48:00Z">
            <w:trPr>
              <w:jc w:val="center"/>
            </w:trPr>
          </w:trPrChange>
        </w:trPr>
        <w:tc>
          <w:tcPr>
            <w:tcW w:w="1530" w:type="dxa"/>
            <w:vAlign w:val="center"/>
            <w:tcPrChange w:id="35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52" w:author="user" w:date="2023-09-19T14:45:00Z"/>
                <w:rFonts w:ascii="Arial LatArm" w:hAnsi="Arial LatArm" w:cs="Calibri"/>
                <w:color w:val="000000"/>
                <w:sz w:val="18"/>
                <w:szCs w:val="18"/>
              </w:rPr>
            </w:pPr>
            <w:ins w:id="353" w:author="user" w:date="2023-09-19T14:45:00Z">
              <w:r w:rsidRPr="002A7D19">
                <w:rPr>
                  <w:rFonts w:ascii="Arial LatArm" w:hAnsi="Arial LatArm" w:cs="Calibri"/>
                  <w:color w:val="000000"/>
                  <w:sz w:val="18"/>
                  <w:szCs w:val="18"/>
                </w:rPr>
                <w:t>10</w:t>
              </w:r>
            </w:ins>
          </w:p>
        </w:tc>
        <w:tc>
          <w:tcPr>
            <w:tcW w:w="1458" w:type="dxa"/>
            <w:vAlign w:val="center"/>
            <w:tcPrChange w:id="35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55" w:author="user" w:date="2023-09-19T14:45:00Z"/>
                <w:rFonts w:ascii="Arial LatArm" w:hAnsi="Arial LatArm" w:cs="Calibri"/>
                <w:color w:val="000000"/>
                <w:sz w:val="18"/>
                <w:szCs w:val="18"/>
              </w:rPr>
            </w:pPr>
            <w:ins w:id="356" w:author="user" w:date="2023-09-19T14:45:00Z">
              <w:r w:rsidRPr="002A7D19">
                <w:rPr>
                  <w:rFonts w:ascii="Arial LatArm" w:hAnsi="Arial LatArm" w:cs="Calibri"/>
                  <w:color w:val="000000"/>
                  <w:sz w:val="18"/>
                  <w:szCs w:val="18"/>
                </w:rPr>
                <w:t>68 000</w:t>
              </w:r>
            </w:ins>
          </w:p>
        </w:tc>
        <w:tc>
          <w:tcPr>
            <w:tcW w:w="6458" w:type="dxa"/>
            <w:vAlign w:val="center"/>
            <w:tcPrChange w:id="35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58" w:author="user" w:date="2023-09-19T14:45:00Z"/>
                <w:rFonts w:ascii="GHEA Grapalat" w:hAnsi="GHEA Grapalat"/>
                <w:sz w:val="24"/>
                <w:szCs w:val="24"/>
              </w:rPr>
            </w:pPr>
            <w:ins w:id="359" w:author="user" w:date="2023-09-19T14:48:00Z">
              <w:r>
                <w:rPr>
                  <w:rFonts w:ascii="Calibri" w:hAnsi="Calibri" w:cs="Calibri"/>
                  <w:color w:val="000000"/>
                  <w:sz w:val="16"/>
                  <w:szCs w:val="16"/>
                </w:rPr>
                <w:t>Сульфат</w:t>
              </w:r>
              <w:r>
                <w:rPr>
                  <w:rFonts w:ascii="Arial LatArm" w:hAnsi="Arial LatArm" w:cs="Calibri"/>
                  <w:color w:val="000000"/>
                  <w:sz w:val="16"/>
                  <w:szCs w:val="16"/>
                </w:rPr>
                <w:t xml:space="preserve"> </w:t>
              </w:r>
              <w:r>
                <w:rPr>
                  <w:rFonts w:ascii="Calibri" w:hAnsi="Calibri" w:cs="Calibri"/>
                  <w:color w:val="000000"/>
                  <w:sz w:val="16"/>
                  <w:szCs w:val="16"/>
                </w:rPr>
                <w:t>бария</w:t>
              </w:r>
            </w:ins>
          </w:p>
        </w:tc>
      </w:tr>
      <w:tr w:rsidR="002A7D19" w:rsidRPr="009044F1" w:rsidTr="002A7D19">
        <w:tblPrEx>
          <w:tblPrExChange w:id="360" w:author="user" w:date="2023-09-19T14:48:00Z">
            <w:tblPrEx>
              <w:tblW w:w="9446" w:type="dxa"/>
            </w:tblPrEx>
          </w:tblPrExChange>
        </w:tblPrEx>
        <w:trPr>
          <w:jc w:val="center"/>
          <w:ins w:id="361" w:author="user" w:date="2023-09-19T14:45:00Z"/>
          <w:trPrChange w:id="362" w:author="user" w:date="2023-09-19T14:48:00Z">
            <w:trPr>
              <w:jc w:val="center"/>
            </w:trPr>
          </w:trPrChange>
        </w:trPr>
        <w:tc>
          <w:tcPr>
            <w:tcW w:w="1530" w:type="dxa"/>
            <w:vAlign w:val="center"/>
            <w:tcPrChange w:id="36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64" w:author="user" w:date="2023-09-19T14:45:00Z"/>
                <w:rFonts w:ascii="Arial LatArm" w:hAnsi="Arial LatArm" w:cs="Calibri"/>
                <w:color w:val="000000"/>
                <w:sz w:val="18"/>
                <w:szCs w:val="18"/>
              </w:rPr>
            </w:pPr>
            <w:ins w:id="365" w:author="user" w:date="2023-09-19T14:45:00Z">
              <w:r w:rsidRPr="002A7D19">
                <w:rPr>
                  <w:rFonts w:ascii="Arial LatArm" w:hAnsi="Arial LatArm" w:cs="Calibri"/>
                  <w:color w:val="000000"/>
                  <w:sz w:val="18"/>
                  <w:szCs w:val="18"/>
                </w:rPr>
                <w:t>11</w:t>
              </w:r>
            </w:ins>
          </w:p>
        </w:tc>
        <w:tc>
          <w:tcPr>
            <w:tcW w:w="1458" w:type="dxa"/>
            <w:vAlign w:val="center"/>
            <w:tcPrChange w:id="36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67" w:author="user" w:date="2023-09-19T14:45:00Z"/>
                <w:rFonts w:ascii="Arial LatArm" w:hAnsi="Arial LatArm" w:cs="Calibri"/>
                <w:color w:val="000000"/>
                <w:sz w:val="18"/>
                <w:szCs w:val="18"/>
              </w:rPr>
            </w:pPr>
            <w:ins w:id="368" w:author="user" w:date="2023-09-19T14:45:00Z">
              <w:r w:rsidRPr="002A7D19">
                <w:rPr>
                  <w:rFonts w:ascii="Arial LatArm" w:hAnsi="Arial LatArm" w:cs="Calibri"/>
                  <w:color w:val="000000"/>
                  <w:sz w:val="18"/>
                  <w:szCs w:val="18"/>
                </w:rPr>
                <w:t>12 000</w:t>
              </w:r>
            </w:ins>
          </w:p>
        </w:tc>
        <w:tc>
          <w:tcPr>
            <w:tcW w:w="6458" w:type="dxa"/>
            <w:vAlign w:val="center"/>
            <w:tcPrChange w:id="36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70" w:author="user" w:date="2023-09-19T14:45:00Z"/>
                <w:rFonts w:ascii="GHEA Grapalat" w:hAnsi="GHEA Grapalat"/>
                <w:sz w:val="24"/>
                <w:szCs w:val="24"/>
              </w:rPr>
            </w:pPr>
            <w:ins w:id="371" w:author="user" w:date="2023-09-19T14:48:00Z">
              <w:r>
                <w:rPr>
                  <w:rFonts w:ascii="Calibri" w:hAnsi="Calibri" w:cs="Calibri"/>
                  <w:color w:val="000000"/>
                  <w:sz w:val="16"/>
                  <w:szCs w:val="16"/>
                </w:rPr>
                <w:t>Шоколадный</w:t>
              </w:r>
              <w:r>
                <w:rPr>
                  <w:rFonts w:ascii="Arial LatArm" w:hAnsi="Arial LatArm" w:cs="Calibri"/>
                  <w:color w:val="000000"/>
                  <w:sz w:val="16"/>
                  <w:szCs w:val="16"/>
                </w:rPr>
                <w:t xml:space="preserve"> </w:t>
              </w:r>
              <w:r>
                <w:rPr>
                  <w:rFonts w:ascii="Calibri" w:hAnsi="Calibri" w:cs="Calibri"/>
                  <w:color w:val="000000"/>
                  <w:sz w:val="16"/>
                  <w:szCs w:val="16"/>
                </w:rPr>
                <w:t>агар</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высоким</w:t>
              </w:r>
              <w:r>
                <w:rPr>
                  <w:rFonts w:ascii="Arial LatArm" w:hAnsi="Arial LatArm" w:cs="Calibri"/>
                  <w:color w:val="000000"/>
                  <w:sz w:val="16"/>
                  <w:szCs w:val="16"/>
                </w:rPr>
                <w:t xml:space="preserve"> </w:t>
              </w:r>
              <w:r>
                <w:rPr>
                  <w:rFonts w:ascii="Calibri" w:hAnsi="Calibri" w:cs="Calibri"/>
                  <w:color w:val="000000"/>
                  <w:sz w:val="16"/>
                  <w:szCs w:val="16"/>
                </w:rPr>
                <w:t>содержанием</w:t>
              </w:r>
              <w:r>
                <w:rPr>
                  <w:rFonts w:ascii="Arial LatArm" w:hAnsi="Arial LatArm" w:cs="Calibri"/>
                  <w:color w:val="000000"/>
                  <w:sz w:val="16"/>
                  <w:szCs w:val="16"/>
                </w:rPr>
                <w:t xml:space="preserve"> </w:t>
              </w:r>
              <w:r>
                <w:rPr>
                  <w:rFonts w:ascii="Calibri" w:hAnsi="Calibri" w:cs="Calibri"/>
                  <w:color w:val="000000"/>
                  <w:sz w:val="16"/>
                  <w:szCs w:val="16"/>
                </w:rPr>
                <w:t>питательных</w:t>
              </w:r>
              <w:r>
                <w:rPr>
                  <w:rFonts w:ascii="Arial LatArm" w:hAnsi="Arial LatArm" w:cs="Calibri"/>
                  <w:color w:val="000000"/>
                  <w:sz w:val="16"/>
                  <w:szCs w:val="16"/>
                </w:rPr>
                <w:t xml:space="preserve"> </w:t>
              </w:r>
              <w:r>
                <w:rPr>
                  <w:rFonts w:ascii="Calibri" w:hAnsi="Calibri" w:cs="Calibri"/>
                  <w:color w:val="000000"/>
                  <w:sz w:val="16"/>
                  <w:szCs w:val="16"/>
                </w:rPr>
                <w:t>веществ</w:t>
              </w:r>
            </w:ins>
          </w:p>
        </w:tc>
      </w:tr>
      <w:tr w:rsidR="002A7D19" w:rsidRPr="009044F1" w:rsidTr="002A7D19">
        <w:tblPrEx>
          <w:tblPrExChange w:id="372" w:author="user" w:date="2023-09-19T14:48:00Z">
            <w:tblPrEx>
              <w:tblW w:w="9446" w:type="dxa"/>
            </w:tblPrEx>
          </w:tblPrExChange>
        </w:tblPrEx>
        <w:trPr>
          <w:jc w:val="center"/>
          <w:ins w:id="373" w:author="user" w:date="2023-09-19T14:45:00Z"/>
          <w:trPrChange w:id="374" w:author="user" w:date="2023-09-19T14:48:00Z">
            <w:trPr>
              <w:jc w:val="center"/>
            </w:trPr>
          </w:trPrChange>
        </w:trPr>
        <w:tc>
          <w:tcPr>
            <w:tcW w:w="1530" w:type="dxa"/>
            <w:vAlign w:val="center"/>
            <w:tcPrChange w:id="37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76" w:author="user" w:date="2023-09-19T14:45:00Z"/>
                <w:rFonts w:ascii="Arial LatArm" w:hAnsi="Arial LatArm" w:cs="Calibri"/>
                <w:color w:val="000000"/>
                <w:sz w:val="18"/>
                <w:szCs w:val="18"/>
              </w:rPr>
            </w:pPr>
            <w:ins w:id="377" w:author="user" w:date="2023-09-19T14:45:00Z">
              <w:r w:rsidRPr="002A7D19">
                <w:rPr>
                  <w:rFonts w:ascii="Arial LatArm" w:hAnsi="Arial LatArm" w:cs="Calibri"/>
                  <w:color w:val="000000"/>
                  <w:sz w:val="18"/>
                  <w:szCs w:val="18"/>
                </w:rPr>
                <w:t>12</w:t>
              </w:r>
            </w:ins>
          </w:p>
        </w:tc>
        <w:tc>
          <w:tcPr>
            <w:tcW w:w="1458" w:type="dxa"/>
            <w:vAlign w:val="center"/>
            <w:tcPrChange w:id="37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79" w:author="user" w:date="2023-09-19T14:45:00Z"/>
                <w:rFonts w:ascii="Arial LatArm" w:hAnsi="Arial LatArm" w:cs="Calibri"/>
                <w:color w:val="000000"/>
                <w:sz w:val="18"/>
                <w:szCs w:val="18"/>
              </w:rPr>
            </w:pPr>
            <w:ins w:id="380" w:author="user" w:date="2023-09-19T14:45:00Z">
              <w:r w:rsidRPr="002A7D19">
                <w:rPr>
                  <w:rFonts w:ascii="Arial LatArm" w:hAnsi="Arial LatArm" w:cs="Calibri"/>
                  <w:color w:val="000000"/>
                  <w:sz w:val="18"/>
                  <w:szCs w:val="18"/>
                </w:rPr>
                <w:t>190 000</w:t>
              </w:r>
            </w:ins>
          </w:p>
        </w:tc>
        <w:tc>
          <w:tcPr>
            <w:tcW w:w="6458" w:type="dxa"/>
            <w:vAlign w:val="center"/>
            <w:tcPrChange w:id="38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82" w:author="user" w:date="2023-09-19T14:45:00Z"/>
                <w:rFonts w:ascii="GHEA Grapalat" w:hAnsi="GHEA Grapalat"/>
                <w:sz w:val="24"/>
                <w:szCs w:val="24"/>
              </w:rPr>
            </w:pPr>
            <w:ins w:id="383" w:author="user" w:date="2023-09-19T14:48:00Z">
              <w:r>
                <w:rPr>
                  <w:rFonts w:ascii="Calibri" w:hAnsi="Calibri" w:cs="Calibri"/>
                  <w:color w:val="000000"/>
                  <w:sz w:val="16"/>
                  <w:szCs w:val="16"/>
                </w:rPr>
                <w:t>Хромогенный</w:t>
              </w:r>
              <w:r>
                <w:rPr>
                  <w:rFonts w:ascii="Arial LatArm" w:hAnsi="Arial LatArm" w:cs="Calibri"/>
                  <w:color w:val="000000"/>
                  <w:sz w:val="16"/>
                  <w:szCs w:val="16"/>
                </w:rPr>
                <w:t xml:space="preserve"> </w:t>
              </w:r>
              <w:r>
                <w:rPr>
                  <w:rFonts w:ascii="Calibri" w:hAnsi="Calibri" w:cs="Calibri"/>
                  <w:color w:val="000000"/>
                  <w:sz w:val="16"/>
                  <w:szCs w:val="16"/>
                </w:rPr>
                <w:t>агар</w:t>
              </w:r>
              <w:r>
                <w:rPr>
                  <w:rFonts w:ascii="Arial LatArm" w:hAnsi="Arial LatArm" w:cs="Calibri"/>
                  <w:color w:val="000000"/>
                  <w:sz w:val="16"/>
                  <w:szCs w:val="16"/>
                </w:rPr>
                <w:t xml:space="preserve"> (</w:t>
              </w:r>
              <w:r>
                <w:rPr>
                  <w:rFonts w:ascii="Calibri" w:hAnsi="Calibri" w:cs="Calibri"/>
                  <w:color w:val="000000"/>
                  <w:sz w:val="16"/>
                  <w:szCs w:val="16"/>
                </w:rPr>
                <w:t>ИМП</w:t>
              </w:r>
              <w:r>
                <w:rPr>
                  <w:rFonts w:ascii="Arial LatArm" w:hAnsi="Arial LatArm" w:cs="Calibri"/>
                  <w:color w:val="000000"/>
                  <w:sz w:val="16"/>
                  <w:szCs w:val="16"/>
                </w:rPr>
                <w:t>)</w:t>
              </w:r>
            </w:ins>
          </w:p>
        </w:tc>
      </w:tr>
      <w:tr w:rsidR="002A7D19" w:rsidRPr="009044F1" w:rsidTr="002A7D19">
        <w:tblPrEx>
          <w:tblPrExChange w:id="384" w:author="user" w:date="2023-09-19T14:48:00Z">
            <w:tblPrEx>
              <w:tblW w:w="9446" w:type="dxa"/>
            </w:tblPrEx>
          </w:tblPrExChange>
        </w:tblPrEx>
        <w:trPr>
          <w:jc w:val="center"/>
          <w:ins w:id="385" w:author="user" w:date="2023-09-19T14:45:00Z"/>
          <w:trPrChange w:id="386" w:author="user" w:date="2023-09-19T14:48:00Z">
            <w:trPr>
              <w:jc w:val="center"/>
            </w:trPr>
          </w:trPrChange>
        </w:trPr>
        <w:tc>
          <w:tcPr>
            <w:tcW w:w="1530" w:type="dxa"/>
            <w:vAlign w:val="center"/>
            <w:tcPrChange w:id="38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388" w:author="user" w:date="2023-09-19T14:45:00Z"/>
                <w:rFonts w:ascii="Arial LatArm" w:hAnsi="Arial LatArm" w:cs="Calibri"/>
                <w:color w:val="000000"/>
                <w:sz w:val="18"/>
                <w:szCs w:val="18"/>
              </w:rPr>
            </w:pPr>
            <w:ins w:id="389" w:author="user" w:date="2023-09-19T14:45:00Z">
              <w:r w:rsidRPr="002A7D19">
                <w:rPr>
                  <w:rFonts w:ascii="Arial LatArm" w:hAnsi="Arial LatArm" w:cs="Calibri"/>
                  <w:color w:val="000000"/>
                  <w:sz w:val="18"/>
                  <w:szCs w:val="18"/>
                </w:rPr>
                <w:t>13</w:t>
              </w:r>
            </w:ins>
          </w:p>
        </w:tc>
        <w:tc>
          <w:tcPr>
            <w:tcW w:w="1458" w:type="dxa"/>
            <w:vAlign w:val="center"/>
            <w:tcPrChange w:id="39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391" w:author="user" w:date="2023-09-19T14:45:00Z"/>
                <w:rFonts w:ascii="Arial LatArm" w:hAnsi="Arial LatArm" w:cs="Calibri"/>
                <w:color w:val="000000"/>
                <w:sz w:val="18"/>
                <w:szCs w:val="18"/>
              </w:rPr>
            </w:pPr>
            <w:ins w:id="392" w:author="user" w:date="2023-09-19T14:45:00Z">
              <w:r w:rsidRPr="002A7D19">
                <w:rPr>
                  <w:rFonts w:ascii="Arial LatArm" w:hAnsi="Arial LatArm" w:cs="Calibri"/>
                  <w:color w:val="000000"/>
                  <w:sz w:val="18"/>
                  <w:szCs w:val="18"/>
                </w:rPr>
                <w:t>25 200</w:t>
              </w:r>
            </w:ins>
          </w:p>
        </w:tc>
        <w:tc>
          <w:tcPr>
            <w:tcW w:w="6458" w:type="dxa"/>
            <w:vAlign w:val="center"/>
            <w:tcPrChange w:id="39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394" w:author="user" w:date="2023-09-19T14:45:00Z"/>
                <w:rFonts w:ascii="GHEA Grapalat" w:hAnsi="GHEA Grapalat"/>
                <w:sz w:val="24"/>
                <w:szCs w:val="24"/>
              </w:rPr>
            </w:pPr>
            <w:ins w:id="395" w:author="user" w:date="2023-09-19T14:48:00Z">
              <w:r>
                <w:rPr>
                  <w:rFonts w:ascii="Calibri" w:hAnsi="Calibri" w:cs="Calibri"/>
                  <w:color w:val="000000"/>
                  <w:sz w:val="16"/>
                  <w:szCs w:val="16"/>
                </w:rPr>
                <w:t>Двойная</w:t>
              </w:r>
              <w:r>
                <w:rPr>
                  <w:rFonts w:ascii="Arial LatArm" w:hAnsi="Arial LatArm" w:cs="Calibri"/>
                  <w:color w:val="000000"/>
                  <w:sz w:val="16"/>
                  <w:szCs w:val="16"/>
                </w:rPr>
                <w:t xml:space="preserve"> </w:t>
              </w:r>
              <w:r>
                <w:rPr>
                  <w:rFonts w:ascii="Calibri" w:hAnsi="Calibri" w:cs="Calibri"/>
                  <w:color w:val="000000"/>
                  <w:sz w:val="16"/>
                  <w:szCs w:val="16"/>
                </w:rPr>
                <w:t>среда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стерильности</w:t>
              </w:r>
              <w:r>
                <w:rPr>
                  <w:rFonts w:ascii="Arial LatArm" w:hAnsi="Arial LatArm" w:cs="Calibri"/>
                  <w:color w:val="000000"/>
                  <w:sz w:val="16"/>
                  <w:szCs w:val="16"/>
                </w:rPr>
                <w:t xml:space="preserve"> </w:t>
              </w:r>
              <w:r>
                <w:rPr>
                  <w:rFonts w:ascii="Calibri" w:hAnsi="Calibri" w:cs="Calibri"/>
                  <w:color w:val="000000"/>
                  <w:sz w:val="16"/>
                  <w:szCs w:val="16"/>
                </w:rPr>
                <w:t>крови</w:t>
              </w:r>
              <w:r>
                <w:rPr>
                  <w:rFonts w:ascii="Arial LatArm" w:hAnsi="Arial LatArm" w:cs="Calibri"/>
                  <w:color w:val="000000"/>
                  <w:sz w:val="16"/>
                  <w:szCs w:val="16"/>
                </w:rPr>
                <w:t xml:space="preserve"> </w:t>
              </w:r>
              <w:r>
                <w:rPr>
                  <w:rFonts w:ascii="Calibri" w:hAnsi="Calibri" w:cs="Calibri"/>
                  <w:color w:val="000000"/>
                  <w:sz w:val="16"/>
                  <w:szCs w:val="16"/>
                </w:rPr>
                <w:t>у</w:t>
              </w:r>
              <w:r>
                <w:rPr>
                  <w:rFonts w:ascii="Arial LatArm" w:hAnsi="Arial LatArm" w:cs="Calibri"/>
                  <w:color w:val="000000"/>
                  <w:sz w:val="16"/>
                  <w:szCs w:val="16"/>
                </w:rPr>
                <w:t xml:space="preserve"> </w:t>
              </w:r>
              <w:r>
                <w:rPr>
                  <w:rFonts w:ascii="Calibri" w:hAnsi="Calibri" w:cs="Calibri"/>
                  <w:color w:val="000000"/>
                  <w:sz w:val="16"/>
                  <w:szCs w:val="16"/>
                </w:rPr>
                <w:t>взрослого</w:t>
              </w:r>
              <w:r>
                <w:rPr>
                  <w:rFonts w:ascii="Arial LatArm" w:hAnsi="Arial LatArm" w:cs="Calibri"/>
                  <w:color w:val="000000"/>
                  <w:sz w:val="16"/>
                  <w:szCs w:val="16"/>
                </w:rPr>
                <w:t xml:space="preserve"> </w:t>
              </w:r>
              <w:r>
                <w:rPr>
                  <w:rFonts w:ascii="Calibri" w:hAnsi="Calibri" w:cs="Calibri"/>
                  <w:color w:val="000000"/>
                  <w:sz w:val="16"/>
                  <w:szCs w:val="16"/>
                </w:rPr>
                <w:t>человека</w:t>
              </w:r>
            </w:ins>
          </w:p>
        </w:tc>
      </w:tr>
      <w:tr w:rsidR="002A7D19" w:rsidRPr="009044F1" w:rsidTr="002A7D19">
        <w:tblPrEx>
          <w:tblPrExChange w:id="396" w:author="user" w:date="2023-09-19T14:48:00Z">
            <w:tblPrEx>
              <w:tblW w:w="9446" w:type="dxa"/>
            </w:tblPrEx>
          </w:tblPrExChange>
        </w:tblPrEx>
        <w:trPr>
          <w:jc w:val="center"/>
          <w:ins w:id="397" w:author="user" w:date="2023-09-19T14:45:00Z"/>
          <w:trPrChange w:id="398" w:author="user" w:date="2023-09-19T14:48:00Z">
            <w:trPr>
              <w:jc w:val="center"/>
            </w:trPr>
          </w:trPrChange>
        </w:trPr>
        <w:tc>
          <w:tcPr>
            <w:tcW w:w="1530" w:type="dxa"/>
            <w:vAlign w:val="center"/>
            <w:tcPrChange w:id="39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00" w:author="user" w:date="2023-09-19T14:45:00Z"/>
                <w:rFonts w:ascii="Arial LatArm" w:hAnsi="Arial LatArm" w:cs="Calibri"/>
                <w:color w:val="000000"/>
                <w:sz w:val="18"/>
                <w:szCs w:val="18"/>
              </w:rPr>
            </w:pPr>
            <w:ins w:id="401" w:author="user" w:date="2023-09-19T14:45:00Z">
              <w:r w:rsidRPr="002A7D19">
                <w:rPr>
                  <w:rFonts w:ascii="Arial LatArm" w:hAnsi="Arial LatArm" w:cs="Calibri"/>
                  <w:color w:val="000000"/>
                  <w:sz w:val="18"/>
                  <w:szCs w:val="18"/>
                </w:rPr>
                <w:t>14</w:t>
              </w:r>
            </w:ins>
          </w:p>
        </w:tc>
        <w:tc>
          <w:tcPr>
            <w:tcW w:w="1458" w:type="dxa"/>
            <w:vAlign w:val="center"/>
            <w:tcPrChange w:id="40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03" w:author="user" w:date="2023-09-19T14:45:00Z"/>
                <w:rFonts w:ascii="Arial LatArm" w:hAnsi="Arial LatArm" w:cs="Calibri"/>
                <w:color w:val="000000"/>
                <w:sz w:val="18"/>
                <w:szCs w:val="18"/>
              </w:rPr>
            </w:pPr>
            <w:ins w:id="404" w:author="user" w:date="2023-09-19T14:45:00Z">
              <w:r w:rsidRPr="002A7D19">
                <w:rPr>
                  <w:rFonts w:ascii="Arial LatArm" w:hAnsi="Arial LatArm" w:cs="Calibri"/>
                  <w:color w:val="000000"/>
                  <w:sz w:val="18"/>
                  <w:szCs w:val="18"/>
                </w:rPr>
                <w:t>80 000</w:t>
              </w:r>
            </w:ins>
          </w:p>
        </w:tc>
        <w:tc>
          <w:tcPr>
            <w:tcW w:w="6458" w:type="dxa"/>
            <w:vAlign w:val="center"/>
            <w:tcPrChange w:id="40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06" w:author="user" w:date="2023-09-19T14:45:00Z"/>
                <w:rFonts w:ascii="GHEA Grapalat" w:hAnsi="GHEA Grapalat"/>
                <w:sz w:val="24"/>
                <w:szCs w:val="24"/>
              </w:rPr>
            </w:pPr>
            <w:ins w:id="407" w:author="user" w:date="2023-09-19T14:48:00Z">
              <w:r>
                <w:rPr>
                  <w:rFonts w:ascii="Calibri" w:hAnsi="Calibri" w:cs="Calibri"/>
                  <w:color w:val="000000"/>
                  <w:sz w:val="16"/>
                  <w:szCs w:val="16"/>
                </w:rPr>
                <w:t>Маннитол</w:t>
              </w:r>
              <w:r>
                <w:rPr>
                  <w:rFonts w:ascii="Arial LatArm" w:hAnsi="Arial LatArm" w:cs="Calibri"/>
                  <w:color w:val="000000"/>
                  <w:sz w:val="16"/>
                  <w:szCs w:val="16"/>
                </w:rPr>
                <w:t>-</w:t>
              </w:r>
              <w:r>
                <w:rPr>
                  <w:rFonts w:ascii="Calibri" w:hAnsi="Calibri" w:cs="Calibri"/>
                  <w:color w:val="000000"/>
                  <w:sz w:val="16"/>
                  <w:szCs w:val="16"/>
                </w:rPr>
                <w:t>солевой</w:t>
              </w:r>
              <w:r>
                <w:rPr>
                  <w:rFonts w:ascii="Arial LatArm" w:hAnsi="Arial LatArm" w:cs="Calibri"/>
                  <w:color w:val="000000"/>
                  <w:sz w:val="16"/>
                  <w:szCs w:val="16"/>
                </w:rPr>
                <w:t xml:space="preserve"> </w:t>
              </w:r>
              <w:r>
                <w:rPr>
                  <w:rFonts w:ascii="Calibri" w:hAnsi="Calibri" w:cs="Calibri"/>
                  <w:color w:val="000000"/>
                  <w:sz w:val="16"/>
                  <w:szCs w:val="16"/>
                </w:rPr>
                <w:t>агар</w:t>
              </w:r>
            </w:ins>
          </w:p>
        </w:tc>
      </w:tr>
      <w:tr w:rsidR="002A7D19" w:rsidRPr="009044F1" w:rsidTr="002A7D19">
        <w:tblPrEx>
          <w:tblPrExChange w:id="408" w:author="user" w:date="2023-09-19T14:48:00Z">
            <w:tblPrEx>
              <w:tblW w:w="9446" w:type="dxa"/>
            </w:tblPrEx>
          </w:tblPrExChange>
        </w:tblPrEx>
        <w:trPr>
          <w:jc w:val="center"/>
          <w:ins w:id="409" w:author="user" w:date="2023-09-19T14:45:00Z"/>
          <w:trPrChange w:id="410" w:author="user" w:date="2023-09-19T14:48:00Z">
            <w:trPr>
              <w:jc w:val="center"/>
            </w:trPr>
          </w:trPrChange>
        </w:trPr>
        <w:tc>
          <w:tcPr>
            <w:tcW w:w="1530" w:type="dxa"/>
            <w:vAlign w:val="center"/>
            <w:tcPrChange w:id="41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12" w:author="user" w:date="2023-09-19T14:45:00Z"/>
                <w:rFonts w:ascii="Arial LatArm" w:hAnsi="Arial LatArm" w:cs="Calibri"/>
                <w:color w:val="000000"/>
                <w:sz w:val="18"/>
                <w:szCs w:val="18"/>
              </w:rPr>
            </w:pPr>
            <w:ins w:id="413" w:author="user" w:date="2023-09-19T14:45:00Z">
              <w:r w:rsidRPr="002A7D19">
                <w:rPr>
                  <w:rFonts w:ascii="Arial LatArm" w:hAnsi="Arial LatArm" w:cs="Calibri"/>
                  <w:color w:val="000000"/>
                  <w:sz w:val="18"/>
                  <w:szCs w:val="18"/>
                </w:rPr>
                <w:t>15</w:t>
              </w:r>
            </w:ins>
          </w:p>
        </w:tc>
        <w:tc>
          <w:tcPr>
            <w:tcW w:w="1458" w:type="dxa"/>
            <w:vAlign w:val="center"/>
            <w:tcPrChange w:id="41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15" w:author="user" w:date="2023-09-19T14:45:00Z"/>
                <w:rFonts w:ascii="Arial LatArm" w:hAnsi="Arial LatArm" w:cs="Calibri"/>
                <w:color w:val="000000"/>
                <w:sz w:val="18"/>
                <w:szCs w:val="18"/>
              </w:rPr>
            </w:pPr>
            <w:ins w:id="416" w:author="user" w:date="2023-09-19T14:45:00Z">
              <w:r w:rsidRPr="002A7D19">
                <w:rPr>
                  <w:rFonts w:ascii="Arial LatArm" w:hAnsi="Arial LatArm" w:cs="Calibri"/>
                  <w:color w:val="000000"/>
                  <w:sz w:val="18"/>
                  <w:szCs w:val="18"/>
                </w:rPr>
                <w:t>60 000</w:t>
              </w:r>
            </w:ins>
          </w:p>
        </w:tc>
        <w:tc>
          <w:tcPr>
            <w:tcW w:w="6458" w:type="dxa"/>
            <w:vAlign w:val="center"/>
            <w:tcPrChange w:id="41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18" w:author="user" w:date="2023-09-19T14:45:00Z"/>
                <w:rFonts w:ascii="GHEA Grapalat" w:hAnsi="GHEA Grapalat"/>
                <w:sz w:val="24"/>
                <w:szCs w:val="24"/>
              </w:rPr>
            </w:pPr>
            <w:ins w:id="419" w:author="user" w:date="2023-09-19T14:48:00Z">
              <w:r>
                <w:rPr>
                  <w:rFonts w:ascii="Calibri" w:hAnsi="Calibri" w:cs="Calibri"/>
                  <w:color w:val="000000"/>
                  <w:sz w:val="16"/>
                  <w:szCs w:val="16"/>
                </w:rPr>
                <w:t>Агар</w:t>
              </w:r>
              <w:r>
                <w:rPr>
                  <w:rFonts w:ascii="Arial LatArm" w:hAnsi="Arial LatArm" w:cs="Calibri"/>
                  <w:color w:val="000000"/>
                  <w:sz w:val="16"/>
                  <w:szCs w:val="16"/>
                </w:rPr>
                <w:t xml:space="preserve"> </w:t>
              </w:r>
              <w:r>
                <w:rPr>
                  <w:rFonts w:ascii="Calibri" w:hAnsi="Calibri" w:cs="Calibri"/>
                  <w:color w:val="000000"/>
                  <w:sz w:val="16"/>
                  <w:szCs w:val="16"/>
                </w:rPr>
                <w:t>Мюллера</w:t>
              </w:r>
              <w:r>
                <w:rPr>
                  <w:rFonts w:ascii="Arial LatArm" w:hAnsi="Arial LatArm" w:cs="Calibri"/>
                  <w:color w:val="000000"/>
                  <w:sz w:val="16"/>
                  <w:szCs w:val="16"/>
                </w:rPr>
                <w:t>-</w:t>
              </w:r>
              <w:r>
                <w:rPr>
                  <w:rFonts w:ascii="Calibri" w:hAnsi="Calibri" w:cs="Calibri"/>
                  <w:color w:val="000000"/>
                  <w:sz w:val="16"/>
                  <w:szCs w:val="16"/>
                </w:rPr>
                <w:t>Хинтона</w:t>
              </w:r>
              <w:r>
                <w:rPr>
                  <w:rFonts w:ascii="Arial LatArm" w:hAnsi="Arial LatArm" w:cs="Calibri"/>
                  <w:color w:val="000000"/>
                  <w:sz w:val="16"/>
                  <w:szCs w:val="16"/>
                </w:rPr>
                <w:t xml:space="preserve"> II</w:t>
              </w:r>
            </w:ins>
          </w:p>
        </w:tc>
      </w:tr>
      <w:tr w:rsidR="002A7D19" w:rsidRPr="009044F1" w:rsidTr="002A7D19">
        <w:tblPrEx>
          <w:tblPrExChange w:id="420" w:author="user" w:date="2023-09-19T14:48:00Z">
            <w:tblPrEx>
              <w:tblW w:w="9446" w:type="dxa"/>
            </w:tblPrEx>
          </w:tblPrExChange>
        </w:tblPrEx>
        <w:trPr>
          <w:jc w:val="center"/>
          <w:ins w:id="421" w:author="user" w:date="2023-09-19T14:45:00Z"/>
          <w:trPrChange w:id="422" w:author="user" w:date="2023-09-19T14:48:00Z">
            <w:trPr>
              <w:jc w:val="center"/>
            </w:trPr>
          </w:trPrChange>
        </w:trPr>
        <w:tc>
          <w:tcPr>
            <w:tcW w:w="1530" w:type="dxa"/>
            <w:vAlign w:val="center"/>
            <w:tcPrChange w:id="42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24" w:author="user" w:date="2023-09-19T14:45:00Z"/>
                <w:rFonts w:ascii="Arial LatArm" w:hAnsi="Arial LatArm" w:cs="Calibri"/>
                <w:color w:val="000000"/>
                <w:sz w:val="18"/>
                <w:szCs w:val="18"/>
              </w:rPr>
            </w:pPr>
            <w:ins w:id="425" w:author="user" w:date="2023-09-19T14:45:00Z">
              <w:r w:rsidRPr="002A7D19">
                <w:rPr>
                  <w:rFonts w:ascii="Arial LatArm" w:hAnsi="Arial LatArm" w:cs="Calibri"/>
                  <w:color w:val="000000"/>
                  <w:sz w:val="18"/>
                  <w:szCs w:val="18"/>
                </w:rPr>
                <w:t>16</w:t>
              </w:r>
            </w:ins>
          </w:p>
        </w:tc>
        <w:tc>
          <w:tcPr>
            <w:tcW w:w="1458" w:type="dxa"/>
            <w:vAlign w:val="center"/>
            <w:tcPrChange w:id="42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27" w:author="user" w:date="2023-09-19T14:45:00Z"/>
                <w:rFonts w:ascii="Arial LatArm" w:hAnsi="Arial LatArm" w:cs="Calibri"/>
                <w:color w:val="000000"/>
                <w:sz w:val="18"/>
                <w:szCs w:val="18"/>
              </w:rPr>
            </w:pPr>
            <w:ins w:id="428" w:author="user" w:date="2023-09-19T14:45:00Z">
              <w:r w:rsidRPr="002A7D19">
                <w:rPr>
                  <w:rFonts w:ascii="Arial LatArm" w:hAnsi="Arial LatArm" w:cs="Calibri"/>
                  <w:color w:val="000000"/>
                  <w:sz w:val="18"/>
                  <w:szCs w:val="18"/>
                </w:rPr>
                <w:t>52 000</w:t>
              </w:r>
            </w:ins>
          </w:p>
        </w:tc>
        <w:tc>
          <w:tcPr>
            <w:tcW w:w="6458" w:type="dxa"/>
            <w:vAlign w:val="center"/>
            <w:tcPrChange w:id="42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30" w:author="user" w:date="2023-09-19T14:45:00Z"/>
                <w:rFonts w:ascii="GHEA Grapalat" w:hAnsi="GHEA Grapalat"/>
                <w:sz w:val="24"/>
                <w:szCs w:val="24"/>
              </w:rPr>
            </w:pPr>
            <w:ins w:id="431" w:author="user" w:date="2023-09-19T14:48:00Z">
              <w:r>
                <w:rPr>
                  <w:rFonts w:ascii="Arial LatArm" w:hAnsi="Arial LatArm" w:cs="Calibri"/>
                  <w:color w:val="000000"/>
                  <w:sz w:val="16"/>
                  <w:szCs w:val="16"/>
                </w:rPr>
                <w:t xml:space="preserve"> Cellclean 50</w:t>
              </w:r>
              <w:r>
                <w:rPr>
                  <w:rFonts w:ascii="Calibri" w:hAnsi="Calibri" w:cs="Calibri"/>
                  <w:color w:val="000000"/>
                  <w:sz w:val="16"/>
                  <w:szCs w:val="16"/>
                </w:rPr>
                <w:t>мл</w:t>
              </w:r>
              <w:r>
                <w:rPr>
                  <w:rFonts w:ascii="Arial LatArm" w:hAnsi="Arial LatArm" w:cs="Calibri"/>
                  <w:color w:val="000000"/>
                  <w:sz w:val="16"/>
                  <w:szCs w:val="16"/>
                </w:rPr>
                <w:t xml:space="preserve"> CELLCLEAN</w:t>
              </w:r>
            </w:ins>
          </w:p>
        </w:tc>
      </w:tr>
      <w:tr w:rsidR="002A7D19" w:rsidRPr="009044F1" w:rsidTr="002A7D19">
        <w:tblPrEx>
          <w:tblPrExChange w:id="432" w:author="user" w:date="2023-09-19T14:48:00Z">
            <w:tblPrEx>
              <w:tblW w:w="9446" w:type="dxa"/>
            </w:tblPrEx>
          </w:tblPrExChange>
        </w:tblPrEx>
        <w:trPr>
          <w:jc w:val="center"/>
          <w:ins w:id="433" w:author="user" w:date="2023-09-19T14:45:00Z"/>
          <w:trPrChange w:id="434" w:author="user" w:date="2023-09-19T14:48:00Z">
            <w:trPr>
              <w:jc w:val="center"/>
            </w:trPr>
          </w:trPrChange>
        </w:trPr>
        <w:tc>
          <w:tcPr>
            <w:tcW w:w="1530" w:type="dxa"/>
            <w:vAlign w:val="center"/>
            <w:tcPrChange w:id="43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36" w:author="user" w:date="2023-09-19T14:45:00Z"/>
                <w:rFonts w:ascii="Arial LatArm" w:hAnsi="Arial LatArm" w:cs="Calibri"/>
                <w:color w:val="000000"/>
                <w:sz w:val="18"/>
                <w:szCs w:val="18"/>
              </w:rPr>
            </w:pPr>
            <w:ins w:id="437" w:author="user" w:date="2023-09-19T14:45:00Z">
              <w:r w:rsidRPr="002A7D19">
                <w:rPr>
                  <w:rFonts w:ascii="Arial LatArm" w:hAnsi="Arial LatArm" w:cs="Calibri"/>
                  <w:color w:val="000000"/>
                  <w:sz w:val="18"/>
                  <w:szCs w:val="18"/>
                </w:rPr>
                <w:t>17</w:t>
              </w:r>
            </w:ins>
          </w:p>
        </w:tc>
        <w:tc>
          <w:tcPr>
            <w:tcW w:w="1458" w:type="dxa"/>
            <w:vAlign w:val="center"/>
            <w:tcPrChange w:id="43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39" w:author="user" w:date="2023-09-19T14:45:00Z"/>
                <w:rFonts w:ascii="Arial LatArm" w:hAnsi="Arial LatArm" w:cs="Calibri"/>
                <w:color w:val="000000"/>
                <w:sz w:val="18"/>
                <w:szCs w:val="18"/>
              </w:rPr>
            </w:pPr>
            <w:ins w:id="440" w:author="user" w:date="2023-09-19T14:45:00Z">
              <w:r w:rsidRPr="002A7D19">
                <w:rPr>
                  <w:rFonts w:ascii="Arial LatArm" w:hAnsi="Arial LatArm" w:cs="Calibri"/>
                  <w:color w:val="000000"/>
                  <w:sz w:val="18"/>
                  <w:szCs w:val="18"/>
                </w:rPr>
                <w:t>768 240</w:t>
              </w:r>
            </w:ins>
          </w:p>
        </w:tc>
        <w:tc>
          <w:tcPr>
            <w:tcW w:w="6458" w:type="dxa"/>
            <w:vAlign w:val="center"/>
            <w:tcPrChange w:id="44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42" w:author="user" w:date="2023-09-19T14:45:00Z"/>
                <w:rFonts w:ascii="GHEA Grapalat" w:hAnsi="GHEA Grapalat"/>
                <w:sz w:val="24"/>
                <w:szCs w:val="24"/>
              </w:rPr>
            </w:pPr>
            <w:ins w:id="443"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уровня</w:t>
              </w:r>
              <w:r>
                <w:rPr>
                  <w:rFonts w:ascii="Arial LatArm" w:hAnsi="Arial LatArm" w:cs="Calibri"/>
                  <w:color w:val="000000"/>
                  <w:sz w:val="16"/>
                  <w:szCs w:val="16"/>
                </w:rPr>
                <w:t xml:space="preserve"> </w:t>
              </w:r>
              <w:r>
                <w:rPr>
                  <w:rFonts w:ascii="Calibri" w:hAnsi="Calibri" w:cs="Calibri"/>
                  <w:color w:val="000000"/>
                  <w:sz w:val="16"/>
                  <w:szCs w:val="16"/>
                </w:rPr>
                <w:t>глюкозы</w:t>
              </w:r>
            </w:ins>
          </w:p>
        </w:tc>
      </w:tr>
      <w:tr w:rsidR="002A7D19" w:rsidRPr="009044F1" w:rsidTr="002A7D19">
        <w:tblPrEx>
          <w:tblPrExChange w:id="444" w:author="user" w:date="2023-09-19T14:48:00Z">
            <w:tblPrEx>
              <w:tblW w:w="9446" w:type="dxa"/>
            </w:tblPrEx>
          </w:tblPrExChange>
        </w:tblPrEx>
        <w:trPr>
          <w:jc w:val="center"/>
          <w:ins w:id="445" w:author="user" w:date="2023-09-19T14:45:00Z"/>
          <w:trPrChange w:id="446" w:author="user" w:date="2023-09-19T14:48:00Z">
            <w:trPr>
              <w:jc w:val="center"/>
            </w:trPr>
          </w:trPrChange>
        </w:trPr>
        <w:tc>
          <w:tcPr>
            <w:tcW w:w="1530" w:type="dxa"/>
            <w:vAlign w:val="center"/>
            <w:tcPrChange w:id="44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48" w:author="user" w:date="2023-09-19T14:45:00Z"/>
                <w:rFonts w:ascii="Arial LatArm" w:hAnsi="Arial LatArm" w:cs="Calibri"/>
                <w:color w:val="000000"/>
                <w:sz w:val="18"/>
                <w:szCs w:val="18"/>
              </w:rPr>
            </w:pPr>
            <w:ins w:id="449" w:author="user" w:date="2023-09-19T14:45:00Z">
              <w:r w:rsidRPr="002A7D19">
                <w:rPr>
                  <w:rFonts w:ascii="Arial LatArm" w:hAnsi="Arial LatArm" w:cs="Calibri"/>
                  <w:color w:val="000000"/>
                  <w:sz w:val="18"/>
                  <w:szCs w:val="18"/>
                </w:rPr>
                <w:t>18</w:t>
              </w:r>
            </w:ins>
          </w:p>
        </w:tc>
        <w:tc>
          <w:tcPr>
            <w:tcW w:w="1458" w:type="dxa"/>
            <w:vAlign w:val="center"/>
            <w:tcPrChange w:id="45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51" w:author="user" w:date="2023-09-19T14:45:00Z"/>
                <w:rFonts w:ascii="Arial LatArm" w:hAnsi="Arial LatArm" w:cs="Calibri"/>
                <w:color w:val="000000"/>
                <w:sz w:val="18"/>
                <w:szCs w:val="18"/>
              </w:rPr>
            </w:pPr>
            <w:ins w:id="452" w:author="user" w:date="2023-09-19T14:45:00Z">
              <w:r w:rsidRPr="002A7D19">
                <w:rPr>
                  <w:rFonts w:ascii="Arial LatArm" w:hAnsi="Arial LatArm" w:cs="Calibri"/>
                  <w:color w:val="000000"/>
                  <w:sz w:val="18"/>
                  <w:szCs w:val="18"/>
                </w:rPr>
                <w:t>803 880</w:t>
              </w:r>
            </w:ins>
          </w:p>
        </w:tc>
        <w:tc>
          <w:tcPr>
            <w:tcW w:w="6458" w:type="dxa"/>
            <w:vAlign w:val="center"/>
            <w:tcPrChange w:id="45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54" w:author="user" w:date="2023-09-19T14:45:00Z"/>
                <w:rFonts w:ascii="GHEA Grapalat" w:hAnsi="GHEA Grapalat"/>
                <w:sz w:val="24"/>
                <w:szCs w:val="24"/>
              </w:rPr>
            </w:pPr>
            <w:ins w:id="455"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общего</w:t>
              </w:r>
              <w:r>
                <w:rPr>
                  <w:rFonts w:ascii="Arial LatArm" w:hAnsi="Arial LatArm" w:cs="Calibri"/>
                  <w:color w:val="000000"/>
                  <w:sz w:val="16"/>
                  <w:szCs w:val="16"/>
                </w:rPr>
                <w:t xml:space="preserve"> </w:t>
              </w:r>
              <w:r>
                <w:rPr>
                  <w:rFonts w:ascii="Calibri" w:hAnsi="Calibri" w:cs="Calibri"/>
                  <w:color w:val="000000"/>
                  <w:sz w:val="16"/>
                  <w:szCs w:val="16"/>
                </w:rPr>
                <w:t>белка</w:t>
              </w:r>
            </w:ins>
          </w:p>
        </w:tc>
      </w:tr>
      <w:tr w:rsidR="002A7D19" w:rsidRPr="009044F1" w:rsidTr="002A7D19">
        <w:tblPrEx>
          <w:tblPrExChange w:id="456" w:author="user" w:date="2023-09-19T14:48:00Z">
            <w:tblPrEx>
              <w:tblW w:w="9446" w:type="dxa"/>
            </w:tblPrEx>
          </w:tblPrExChange>
        </w:tblPrEx>
        <w:trPr>
          <w:jc w:val="center"/>
          <w:ins w:id="457" w:author="user" w:date="2023-09-19T14:45:00Z"/>
          <w:trPrChange w:id="458" w:author="user" w:date="2023-09-19T14:48:00Z">
            <w:trPr>
              <w:jc w:val="center"/>
            </w:trPr>
          </w:trPrChange>
        </w:trPr>
        <w:tc>
          <w:tcPr>
            <w:tcW w:w="1530" w:type="dxa"/>
            <w:vAlign w:val="center"/>
            <w:tcPrChange w:id="45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60" w:author="user" w:date="2023-09-19T14:45:00Z"/>
                <w:rFonts w:ascii="Arial LatArm" w:hAnsi="Arial LatArm" w:cs="Calibri"/>
                <w:color w:val="000000"/>
                <w:sz w:val="18"/>
                <w:szCs w:val="18"/>
              </w:rPr>
            </w:pPr>
            <w:ins w:id="461" w:author="user" w:date="2023-09-19T14:45:00Z">
              <w:r w:rsidRPr="002A7D19">
                <w:rPr>
                  <w:rFonts w:ascii="Arial LatArm" w:hAnsi="Arial LatArm" w:cs="Calibri"/>
                  <w:color w:val="000000"/>
                  <w:sz w:val="18"/>
                  <w:szCs w:val="18"/>
                </w:rPr>
                <w:t>19</w:t>
              </w:r>
            </w:ins>
          </w:p>
        </w:tc>
        <w:tc>
          <w:tcPr>
            <w:tcW w:w="1458" w:type="dxa"/>
            <w:vAlign w:val="center"/>
            <w:tcPrChange w:id="46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63" w:author="user" w:date="2023-09-19T14:45:00Z"/>
                <w:rFonts w:ascii="Arial LatArm" w:hAnsi="Arial LatArm" w:cs="Calibri"/>
                <w:color w:val="000000"/>
                <w:sz w:val="18"/>
                <w:szCs w:val="18"/>
              </w:rPr>
            </w:pPr>
            <w:ins w:id="464" w:author="user" w:date="2023-09-19T14:45:00Z">
              <w:r w:rsidRPr="002A7D19">
                <w:rPr>
                  <w:rFonts w:ascii="Arial LatArm" w:hAnsi="Arial LatArm" w:cs="Calibri"/>
                  <w:color w:val="000000"/>
                  <w:sz w:val="18"/>
                  <w:szCs w:val="18"/>
                </w:rPr>
                <w:t>1 472 040</w:t>
              </w:r>
            </w:ins>
          </w:p>
        </w:tc>
        <w:tc>
          <w:tcPr>
            <w:tcW w:w="6458" w:type="dxa"/>
            <w:vAlign w:val="center"/>
            <w:tcPrChange w:id="46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66" w:author="user" w:date="2023-09-19T14:45:00Z"/>
                <w:rFonts w:ascii="GHEA Grapalat" w:hAnsi="GHEA Grapalat"/>
                <w:sz w:val="24"/>
                <w:szCs w:val="24"/>
              </w:rPr>
            </w:pPr>
            <w:ins w:id="467"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альбумина</w:t>
              </w:r>
            </w:ins>
          </w:p>
        </w:tc>
      </w:tr>
      <w:tr w:rsidR="002A7D19" w:rsidRPr="009044F1" w:rsidTr="002A7D19">
        <w:tblPrEx>
          <w:tblPrExChange w:id="468" w:author="user" w:date="2023-09-19T14:48:00Z">
            <w:tblPrEx>
              <w:tblW w:w="9446" w:type="dxa"/>
            </w:tblPrEx>
          </w:tblPrExChange>
        </w:tblPrEx>
        <w:trPr>
          <w:jc w:val="center"/>
          <w:ins w:id="469" w:author="user" w:date="2023-09-19T14:45:00Z"/>
          <w:trPrChange w:id="470" w:author="user" w:date="2023-09-19T14:48:00Z">
            <w:trPr>
              <w:jc w:val="center"/>
            </w:trPr>
          </w:trPrChange>
        </w:trPr>
        <w:tc>
          <w:tcPr>
            <w:tcW w:w="1530" w:type="dxa"/>
            <w:vAlign w:val="center"/>
            <w:tcPrChange w:id="47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72" w:author="user" w:date="2023-09-19T14:45:00Z"/>
                <w:rFonts w:ascii="Arial LatArm" w:hAnsi="Arial LatArm" w:cs="Calibri"/>
                <w:color w:val="000000"/>
                <w:sz w:val="18"/>
                <w:szCs w:val="18"/>
              </w:rPr>
            </w:pPr>
            <w:ins w:id="473" w:author="user" w:date="2023-09-19T14:45:00Z">
              <w:r w:rsidRPr="002A7D19">
                <w:rPr>
                  <w:rFonts w:ascii="Arial LatArm" w:hAnsi="Arial LatArm" w:cs="Calibri"/>
                  <w:color w:val="000000"/>
                  <w:sz w:val="18"/>
                  <w:szCs w:val="18"/>
                </w:rPr>
                <w:t>20</w:t>
              </w:r>
            </w:ins>
          </w:p>
        </w:tc>
        <w:tc>
          <w:tcPr>
            <w:tcW w:w="1458" w:type="dxa"/>
            <w:vAlign w:val="center"/>
            <w:tcPrChange w:id="47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75" w:author="user" w:date="2023-09-19T14:45:00Z"/>
                <w:rFonts w:ascii="Arial LatArm" w:hAnsi="Arial LatArm" w:cs="Calibri"/>
                <w:color w:val="000000"/>
                <w:sz w:val="18"/>
                <w:szCs w:val="18"/>
              </w:rPr>
            </w:pPr>
            <w:ins w:id="476" w:author="user" w:date="2023-09-19T14:45:00Z">
              <w:r w:rsidRPr="002A7D19">
                <w:rPr>
                  <w:rFonts w:ascii="Arial LatArm" w:hAnsi="Arial LatArm" w:cs="Calibri"/>
                  <w:color w:val="000000"/>
                  <w:sz w:val="18"/>
                  <w:szCs w:val="18"/>
                </w:rPr>
                <w:t>2 134 080</w:t>
              </w:r>
            </w:ins>
          </w:p>
        </w:tc>
        <w:tc>
          <w:tcPr>
            <w:tcW w:w="6458" w:type="dxa"/>
            <w:vAlign w:val="center"/>
            <w:tcPrChange w:id="47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78" w:author="user" w:date="2023-09-19T14:45:00Z"/>
                <w:rFonts w:ascii="GHEA Grapalat" w:hAnsi="GHEA Grapalat"/>
                <w:sz w:val="24"/>
                <w:szCs w:val="24"/>
              </w:rPr>
            </w:pPr>
            <w:ins w:id="479"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общего</w:t>
              </w:r>
              <w:r>
                <w:rPr>
                  <w:rFonts w:ascii="Arial LatArm" w:hAnsi="Arial LatArm" w:cs="Calibri"/>
                  <w:color w:val="000000"/>
                  <w:sz w:val="16"/>
                  <w:szCs w:val="16"/>
                </w:rPr>
                <w:t xml:space="preserve"> </w:t>
              </w:r>
              <w:r>
                <w:rPr>
                  <w:rFonts w:ascii="Calibri" w:hAnsi="Calibri" w:cs="Calibri"/>
                  <w:color w:val="000000"/>
                  <w:sz w:val="16"/>
                  <w:szCs w:val="16"/>
                </w:rPr>
                <w:t>билирубина</w:t>
              </w:r>
            </w:ins>
          </w:p>
        </w:tc>
      </w:tr>
      <w:tr w:rsidR="002A7D19" w:rsidRPr="009044F1" w:rsidTr="002A7D19">
        <w:tblPrEx>
          <w:tblPrExChange w:id="480" w:author="user" w:date="2023-09-19T14:48:00Z">
            <w:tblPrEx>
              <w:tblW w:w="9446" w:type="dxa"/>
            </w:tblPrEx>
          </w:tblPrExChange>
        </w:tblPrEx>
        <w:trPr>
          <w:jc w:val="center"/>
          <w:ins w:id="481" w:author="user" w:date="2023-09-19T14:45:00Z"/>
          <w:trPrChange w:id="482" w:author="user" w:date="2023-09-19T14:48:00Z">
            <w:trPr>
              <w:jc w:val="center"/>
            </w:trPr>
          </w:trPrChange>
        </w:trPr>
        <w:tc>
          <w:tcPr>
            <w:tcW w:w="1530" w:type="dxa"/>
            <w:vAlign w:val="center"/>
            <w:tcPrChange w:id="48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84" w:author="user" w:date="2023-09-19T14:45:00Z"/>
                <w:rFonts w:ascii="Arial LatArm" w:hAnsi="Arial LatArm" w:cs="Calibri"/>
                <w:color w:val="000000"/>
                <w:sz w:val="18"/>
                <w:szCs w:val="18"/>
              </w:rPr>
            </w:pPr>
            <w:ins w:id="485" w:author="user" w:date="2023-09-19T14:45:00Z">
              <w:r w:rsidRPr="002A7D19">
                <w:rPr>
                  <w:rFonts w:ascii="Arial LatArm" w:hAnsi="Arial LatArm" w:cs="Calibri"/>
                  <w:color w:val="000000"/>
                  <w:sz w:val="18"/>
                  <w:szCs w:val="18"/>
                </w:rPr>
                <w:t>21</w:t>
              </w:r>
            </w:ins>
          </w:p>
        </w:tc>
        <w:tc>
          <w:tcPr>
            <w:tcW w:w="1458" w:type="dxa"/>
            <w:vAlign w:val="center"/>
            <w:tcPrChange w:id="48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87" w:author="user" w:date="2023-09-19T14:45:00Z"/>
                <w:rFonts w:ascii="Arial LatArm" w:hAnsi="Arial LatArm" w:cs="Calibri"/>
                <w:color w:val="000000"/>
                <w:sz w:val="18"/>
                <w:szCs w:val="18"/>
              </w:rPr>
            </w:pPr>
            <w:ins w:id="488" w:author="user" w:date="2023-09-19T14:45:00Z">
              <w:r w:rsidRPr="002A7D19">
                <w:rPr>
                  <w:rFonts w:ascii="Arial LatArm" w:hAnsi="Arial LatArm" w:cs="Calibri"/>
                  <w:color w:val="000000"/>
                  <w:sz w:val="18"/>
                  <w:szCs w:val="18"/>
                </w:rPr>
                <w:t>1 170 000</w:t>
              </w:r>
            </w:ins>
          </w:p>
        </w:tc>
        <w:tc>
          <w:tcPr>
            <w:tcW w:w="6458" w:type="dxa"/>
            <w:vAlign w:val="center"/>
            <w:tcPrChange w:id="48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490" w:author="user" w:date="2023-09-19T14:45:00Z"/>
                <w:rFonts w:ascii="GHEA Grapalat" w:hAnsi="GHEA Grapalat"/>
                <w:sz w:val="24"/>
                <w:szCs w:val="24"/>
              </w:rPr>
            </w:pPr>
            <w:ins w:id="491"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прямого</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билирубина</w:t>
              </w:r>
            </w:ins>
          </w:p>
        </w:tc>
      </w:tr>
      <w:tr w:rsidR="002A7D19" w:rsidRPr="009044F1" w:rsidTr="002A7D19">
        <w:tblPrEx>
          <w:tblPrExChange w:id="492" w:author="user" w:date="2023-09-19T14:48:00Z">
            <w:tblPrEx>
              <w:tblW w:w="9446" w:type="dxa"/>
            </w:tblPrEx>
          </w:tblPrExChange>
        </w:tblPrEx>
        <w:trPr>
          <w:jc w:val="center"/>
          <w:ins w:id="493" w:author="user" w:date="2023-09-19T14:45:00Z"/>
          <w:trPrChange w:id="494" w:author="user" w:date="2023-09-19T14:48:00Z">
            <w:trPr>
              <w:jc w:val="center"/>
            </w:trPr>
          </w:trPrChange>
        </w:trPr>
        <w:tc>
          <w:tcPr>
            <w:tcW w:w="1530" w:type="dxa"/>
            <w:vAlign w:val="center"/>
            <w:tcPrChange w:id="49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496" w:author="user" w:date="2023-09-19T14:45:00Z"/>
                <w:rFonts w:ascii="Arial LatArm" w:hAnsi="Arial LatArm" w:cs="Calibri"/>
                <w:color w:val="000000"/>
                <w:sz w:val="18"/>
                <w:szCs w:val="18"/>
              </w:rPr>
            </w:pPr>
            <w:ins w:id="497" w:author="user" w:date="2023-09-19T14:45:00Z">
              <w:r w:rsidRPr="002A7D19">
                <w:rPr>
                  <w:rFonts w:ascii="Arial LatArm" w:hAnsi="Arial LatArm" w:cs="Calibri"/>
                  <w:color w:val="000000"/>
                  <w:sz w:val="18"/>
                  <w:szCs w:val="18"/>
                </w:rPr>
                <w:t>22</w:t>
              </w:r>
            </w:ins>
          </w:p>
        </w:tc>
        <w:tc>
          <w:tcPr>
            <w:tcW w:w="1458" w:type="dxa"/>
            <w:vAlign w:val="center"/>
            <w:tcPrChange w:id="49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499" w:author="user" w:date="2023-09-19T14:45:00Z"/>
                <w:rFonts w:ascii="Arial LatArm" w:hAnsi="Arial LatArm" w:cs="Calibri"/>
                <w:color w:val="000000"/>
                <w:sz w:val="18"/>
                <w:szCs w:val="18"/>
              </w:rPr>
            </w:pPr>
            <w:ins w:id="500" w:author="user" w:date="2023-09-19T14:45:00Z">
              <w:r w:rsidRPr="002A7D19">
                <w:rPr>
                  <w:rFonts w:ascii="Arial LatArm" w:hAnsi="Arial LatArm" w:cs="Calibri"/>
                  <w:color w:val="000000"/>
                  <w:sz w:val="18"/>
                  <w:szCs w:val="18"/>
                </w:rPr>
                <w:t>954 720</w:t>
              </w:r>
            </w:ins>
          </w:p>
        </w:tc>
        <w:tc>
          <w:tcPr>
            <w:tcW w:w="6458" w:type="dxa"/>
            <w:vAlign w:val="center"/>
            <w:tcPrChange w:id="50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02" w:author="user" w:date="2023-09-19T14:45:00Z"/>
                <w:rFonts w:ascii="GHEA Grapalat" w:hAnsi="GHEA Grapalat"/>
                <w:sz w:val="24"/>
                <w:szCs w:val="24"/>
              </w:rPr>
            </w:pPr>
            <w:ins w:id="503"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мочевины</w:t>
              </w:r>
            </w:ins>
          </w:p>
        </w:tc>
      </w:tr>
      <w:tr w:rsidR="002A7D19" w:rsidRPr="009044F1" w:rsidTr="002A7D19">
        <w:tblPrEx>
          <w:tblPrExChange w:id="504" w:author="user" w:date="2023-09-19T14:48:00Z">
            <w:tblPrEx>
              <w:tblW w:w="9446" w:type="dxa"/>
            </w:tblPrEx>
          </w:tblPrExChange>
        </w:tblPrEx>
        <w:trPr>
          <w:jc w:val="center"/>
          <w:ins w:id="505" w:author="user" w:date="2023-09-19T14:45:00Z"/>
          <w:trPrChange w:id="506" w:author="user" w:date="2023-09-19T14:48:00Z">
            <w:trPr>
              <w:jc w:val="center"/>
            </w:trPr>
          </w:trPrChange>
        </w:trPr>
        <w:tc>
          <w:tcPr>
            <w:tcW w:w="1530" w:type="dxa"/>
            <w:vAlign w:val="center"/>
            <w:tcPrChange w:id="50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08" w:author="user" w:date="2023-09-19T14:45:00Z"/>
                <w:rFonts w:ascii="Arial LatArm" w:hAnsi="Arial LatArm" w:cs="Calibri"/>
                <w:color w:val="000000"/>
                <w:sz w:val="18"/>
                <w:szCs w:val="18"/>
              </w:rPr>
            </w:pPr>
            <w:ins w:id="509" w:author="user" w:date="2023-09-19T14:45:00Z">
              <w:r w:rsidRPr="002A7D19">
                <w:rPr>
                  <w:rFonts w:ascii="Arial LatArm" w:hAnsi="Arial LatArm" w:cs="Calibri"/>
                  <w:color w:val="000000"/>
                  <w:sz w:val="18"/>
                  <w:szCs w:val="18"/>
                </w:rPr>
                <w:t>23</w:t>
              </w:r>
            </w:ins>
          </w:p>
        </w:tc>
        <w:tc>
          <w:tcPr>
            <w:tcW w:w="1458" w:type="dxa"/>
            <w:vAlign w:val="center"/>
            <w:tcPrChange w:id="51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11" w:author="user" w:date="2023-09-19T14:45:00Z"/>
                <w:rFonts w:ascii="Arial LatArm" w:hAnsi="Arial LatArm" w:cs="Calibri"/>
                <w:color w:val="000000"/>
                <w:sz w:val="18"/>
                <w:szCs w:val="18"/>
              </w:rPr>
            </w:pPr>
            <w:ins w:id="512" w:author="user" w:date="2023-09-19T14:45:00Z">
              <w:r w:rsidRPr="002A7D19">
                <w:rPr>
                  <w:rFonts w:ascii="Arial LatArm" w:hAnsi="Arial LatArm" w:cs="Calibri"/>
                  <w:color w:val="000000"/>
                  <w:sz w:val="18"/>
                  <w:szCs w:val="18"/>
                </w:rPr>
                <w:t>603 840</w:t>
              </w:r>
            </w:ins>
          </w:p>
        </w:tc>
        <w:tc>
          <w:tcPr>
            <w:tcW w:w="6458" w:type="dxa"/>
            <w:vAlign w:val="center"/>
            <w:tcPrChange w:id="51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14" w:author="user" w:date="2023-09-19T14:45:00Z"/>
                <w:rFonts w:ascii="GHEA Grapalat" w:hAnsi="GHEA Grapalat"/>
                <w:sz w:val="24"/>
                <w:szCs w:val="24"/>
              </w:rPr>
            </w:pPr>
            <w:ins w:id="515"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креатинина</w:t>
              </w:r>
            </w:ins>
          </w:p>
        </w:tc>
      </w:tr>
      <w:tr w:rsidR="002A7D19" w:rsidRPr="009044F1" w:rsidTr="002A7D19">
        <w:tblPrEx>
          <w:tblPrExChange w:id="516" w:author="user" w:date="2023-09-19T14:48:00Z">
            <w:tblPrEx>
              <w:tblW w:w="9446" w:type="dxa"/>
            </w:tblPrEx>
          </w:tblPrExChange>
        </w:tblPrEx>
        <w:trPr>
          <w:jc w:val="center"/>
          <w:ins w:id="517" w:author="user" w:date="2023-09-19T14:45:00Z"/>
          <w:trPrChange w:id="518" w:author="user" w:date="2023-09-19T14:48:00Z">
            <w:trPr>
              <w:jc w:val="center"/>
            </w:trPr>
          </w:trPrChange>
        </w:trPr>
        <w:tc>
          <w:tcPr>
            <w:tcW w:w="1530" w:type="dxa"/>
            <w:vAlign w:val="center"/>
            <w:tcPrChange w:id="51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20" w:author="user" w:date="2023-09-19T14:45:00Z"/>
                <w:rFonts w:ascii="Arial LatArm" w:hAnsi="Arial LatArm" w:cs="Calibri"/>
                <w:color w:val="000000"/>
                <w:sz w:val="18"/>
                <w:szCs w:val="18"/>
              </w:rPr>
            </w:pPr>
            <w:ins w:id="521" w:author="user" w:date="2023-09-19T14:45:00Z">
              <w:r w:rsidRPr="002A7D19">
                <w:rPr>
                  <w:rFonts w:ascii="Arial LatArm" w:hAnsi="Arial LatArm" w:cs="Calibri"/>
                  <w:color w:val="000000"/>
                  <w:sz w:val="18"/>
                  <w:szCs w:val="18"/>
                </w:rPr>
                <w:t>24</w:t>
              </w:r>
            </w:ins>
          </w:p>
        </w:tc>
        <w:tc>
          <w:tcPr>
            <w:tcW w:w="1458" w:type="dxa"/>
            <w:vAlign w:val="center"/>
            <w:tcPrChange w:id="52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23" w:author="user" w:date="2023-09-19T14:45:00Z"/>
                <w:rFonts w:ascii="Arial LatArm" w:hAnsi="Arial LatArm" w:cs="Calibri"/>
                <w:color w:val="000000"/>
                <w:sz w:val="18"/>
                <w:szCs w:val="18"/>
              </w:rPr>
            </w:pPr>
            <w:ins w:id="524" w:author="user" w:date="2023-09-19T14:45:00Z">
              <w:r w:rsidRPr="002A7D19">
                <w:rPr>
                  <w:rFonts w:ascii="Arial LatArm" w:hAnsi="Arial LatArm" w:cs="Calibri"/>
                  <w:color w:val="000000"/>
                  <w:sz w:val="18"/>
                  <w:szCs w:val="18"/>
                </w:rPr>
                <w:t>744 480</w:t>
              </w:r>
            </w:ins>
          </w:p>
        </w:tc>
        <w:tc>
          <w:tcPr>
            <w:tcW w:w="6458" w:type="dxa"/>
            <w:vAlign w:val="center"/>
            <w:tcPrChange w:id="52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26" w:author="user" w:date="2023-09-19T14:45:00Z"/>
                <w:rFonts w:ascii="GHEA Grapalat" w:hAnsi="GHEA Grapalat"/>
                <w:sz w:val="24"/>
                <w:szCs w:val="24"/>
              </w:rPr>
            </w:pPr>
            <w:ins w:id="527"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холестерина</w:t>
              </w:r>
            </w:ins>
          </w:p>
        </w:tc>
      </w:tr>
      <w:tr w:rsidR="002A7D19" w:rsidRPr="009044F1" w:rsidTr="002A7D19">
        <w:tblPrEx>
          <w:tblPrExChange w:id="528" w:author="user" w:date="2023-09-19T14:48:00Z">
            <w:tblPrEx>
              <w:tblW w:w="9446" w:type="dxa"/>
            </w:tblPrEx>
          </w:tblPrExChange>
        </w:tblPrEx>
        <w:trPr>
          <w:jc w:val="center"/>
          <w:ins w:id="529" w:author="user" w:date="2023-09-19T14:45:00Z"/>
          <w:trPrChange w:id="530" w:author="user" w:date="2023-09-19T14:48:00Z">
            <w:trPr>
              <w:jc w:val="center"/>
            </w:trPr>
          </w:trPrChange>
        </w:trPr>
        <w:tc>
          <w:tcPr>
            <w:tcW w:w="1530" w:type="dxa"/>
            <w:vAlign w:val="center"/>
            <w:tcPrChange w:id="53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32" w:author="user" w:date="2023-09-19T14:45:00Z"/>
                <w:rFonts w:ascii="Arial LatArm" w:hAnsi="Arial LatArm" w:cs="Calibri"/>
                <w:color w:val="000000"/>
                <w:sz w:val="18"/>
                <w:szCs w:val="18"/>
              </w:rPr>
            </w:pPr>
            <w:ins w:id="533" w:author="user" w:date="2023-09-19T14:45:00Z">
              <w:r w:rsidRPr="002A7D19">
                <w:rPr>
                  <w:rFonts w:ascii="Arial LatArm" w:hAnsi="Arial LatArm" w:cs="Calibri"/>
                  <w:color w:val="000000"/>
                  <w:sz w:val="18"/>
                  <w:szCs w:val="18"/>
                </w:rPr>
                <w:t>25</w:t>
              </w:r>
            </w:ins>
          </w:p>
        </w:tc>
        <w:tc>
          <w:tcPr>
            <w:tcW w:w="1458" w:type="dxa"/>
            <w:vAlign w:val="center"/>
            <w:tcPrChange w:id="53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35" w:author="user" w:date="2023-09-19T14:45:00Z"/>
                <w:rFonts w:ascii="Arial LatArm" w:hAnsi="Arial LatArm" w:cs="Calibri"/>
                <w:color w:val="000000"/>
                <w:sz w:val="18"/>
                <w:szCs w:val="18"/>
              </w:rPr>
            </w:pPr>
            <w:ins w:id="536" w:author="user" w:date="2023-09-19T14:45:00Z">
              <w:r w:rsidRPr="002A7D19">
                <w:rPr>
                  <w:rFonts w:ascii="Arial LatArm" w:hAnsi="Arial LatArm" w:cs="Calibri"/>
                  <w:color w:val="000000"/>
                  <w:sz w:val="18"/>
                  <w:szCs w:val="18"/>
                </w:rPr>
                <w:t>898 560</w:t>
              </w:r>
            </w:ins>
          </w:p>
        </w:tc>
        <w:tc>
          <w:tcPr>
            <w:tcW w:w="6458" w:type="dxa"/>
            <w:vAlign w:val="center"/>
            <w:tcPrChange w:id="53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38" w:author="user" w:date="2023-09-19T14:45:00Z"/>
                <w:rFonts w:ascii="GHEA Grapalat" w:hAnsi="GHEA Grapalat"/>
                <w:sz w:val="24"/>
                <w:szCs w:val="24"/>
              </w:rPr>
            </w:pPr>
            <w:ins w:id="539"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АЛТ</w:t>
              </w:r>
              <w:r>
                <w:rPr>
                  <w:rFonts w:ascii="Arial LatArm" w:hAnsi="Arial LatArm" w:cs="Calibri"/>
                  <w:color w:val="000000"/>
                  <w:sz w:val="16"/>
                  <w:szCs w:val="16"/>
                </w:rPr>
                <w:t xml:space="preserve"> (</w:t>
              </w:r>
              <w:r>
                <w:rPr>
                  <w:rFonts w:ascii="Calibri" w:hAnsi="Calibri" w:cs="Calibri"/>
                  <w:color w:val="000000"/>
                  <w:sz w:val="16"/>
                  <w:szCs w:val="16"/>
                </w:rPr>
                <w:t>аланинаминотрансферазы</w:t>
              </w:r>
              <w:r>
                <w:rPr>
                  <w:rFonts w:ascii="Arial LatArm" w:hAnsi="Arial LatArm" w:cs="Calibri"/>
                  <w:color w:val="000000"/>
                  <w:sz w:val="16"/>
                  <w:szCs w:val="16"/>
                </w:rPr>
                <w:t>)</w:t>
              </w:r>
            </w:ins>
          </w:p>
        </w:tc>
      </w:tr>
      <w:tr w:rsidR="002A7D19" w:rsidRPr="009044F1" w:rsidTr="002A7D19">
        <w:tblPrEx>
          <w:tblPrExChange w:id="540" w:author="user" w:date="2023-09-19T14:48:00Z">
            <w:tblPrEx>
              <w:tblW w:w="9446" w:type="dxa"/>
            </w:tblPrEx>
          </w:tblPrExChange>
        </w:tblPrEx>
        <w:trPr>
          <w:jc w:val="center"/>
          <w:ins w:id="541" w:author="user" w:date="2023-09-19T14:45:00Z"/>
          <w:trPrChange w:id="542" w:author="user" w:date="2023-09-19T14:48:00Z">
            <w:trPr>
              <w:jc w:val="center"/>
            </w:trPr>
          </w:trPrChange>
        </w:trPr>
        <w:tc>
          <w:tcPr>
            <w:tcW w:w="1530" w:type="dxa"/>
            <w:vAlign w:val="center"/>
            <w:tcPrChange w:id="54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44" w:author="user" w:date="2023-09-19T14:45:00Z"/>
                <w:rFonts w:ascii="Arial LatArm" w:hAnsi="Arial LatArm" w:cs="Calibri"/>
                <w:color w:val="000000"/>
                <w:sz w:val="18"/>
                <w:szCs w:val="18"/>
              </w:rPr>
            </w:pPr>
            <w:ins w:id="545" w:author="user" w:date="2023-09-19T14:45:00Z">
              <w:r w:rsidRPr="002A7D19">
                <w:rPr>
                  <w:rFonts w:ascii="Arial LatArm" w:hAnsi="Arial LatArm" w:cs="Calibri"/>
                  <w:color w:val="000000"/>
                  <w:sz w:val="18"/>
                  <w:szCs w:val="18"/>
                </w:rPr>
                <w:t>26</w:t>
              </w:r>
            </w:ins>
          </w:p>
        </w:tc>
        <w:tc>
          <w:tcPr>
            <w:tcW w:w="1458" w:type="dxa"/>
            <w:vAlign w:val="center"/>
            <w:tcPrChange w:id="54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47" w:author="user" w:date="2023-09-19T14:45:00Z"/>
                <w:rFonts w:ascii="Arial LatArm" w:hAnsi="Arial LatArm" w:cs="Calibri"/>
                <w:color w:val="000000"/>
                <w:sz w:val="18"/>
                <w:szCs w:val="18"/>
              </w:rPr>
            </w:pPr>
            <w:ins w:id="548" w:author="user" w:date="2023-09-19T14:45:00Z">
              <w:r w:rsidRPr="002A7D19">
                <w:rPr>
                  <w:rFonts w:ascii="Arial LatArm" w:hAnsi="Arial LatArm" w:cs="Calibri"/>
                  <w:color w:val="000000"/>
                  <w:sz w:val="18"/>
                  <w:szCs w:val="18"/>
                </w:rPr>
                <w:t>898 560</w:t>
              </w:r>
            </w:ins>
          </w:p>
        </w:tc>
        <w:tc>
          <w:tcPr>
            <w:tcW w:w="6458" w:type="dxa"/>
            <w:vAlign w:val="center"/>
            <w:tcPrChange w:id="54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50" w:author="user" w:date="2023-09-19T14:45:00Z"/>
                <w:rFonts w:ascii="GHEA Grapalat" w:hAnsi="GHEA Grapalat"/>
                <w:sz w:val="24"/>
                <w:szCs w:val="24"/>
              </w:rPr>
            </w:pPr>
            <w:ins w:id="551"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AST (</w:t>
              </w:r>
              <w:r>
                <w:rPr>
                  <w:rFonts w:ascii="Calibri" w:hAnsi="Calibri" w:cs="Calibri"/>
                  <w:color w:val="000000"/>
                  <w:sz w:val="16"/>
                  <w:szCs w:val="16"/>
                </w:rPr>
                <w:t>аспартатаминотрансферазы</w:t>
              </w:r>
              <w:r>
                <w:rPr>
                  <w:rFonts w:ascii="Arial LatArm" w:hAnsi="Arial LatArm" w:cs="Calibri"/>
                  <w:color w:val="000000"/>
                  <w:sz w:val="16"/>
                  <w:szCs w:val="16"/>
                </w:rPr>
                <w:t>)</w:t>
              </w:r>
            </w:ins>
          </w:p>
        </w:tc>
      </w:tr>
      <w:tr w:rsidR="002A7D19" w:rsidRPr="009044F1" w:rsidTr="002A7D19">
        <w:tblPrEx>
          <w:tblPrExChange w:id="552" w:author="user" w:date="2023-09-19T14:48:00Z">
            <w:tblPrEx>
              <w:tblW w:w="9446" w:type="dxa"/>
            </w:tblPrEx>
          </w:tblPrExChange>
        </w:tblPrEx>
        <w:trPr>
          <w:jc w:val="center"/>
          <w:ins w:id="553" w:author="user" w:date="2023-09-19T14:45:00Z"/>
          <w:trPrChange w:id="554" w:author="user" w:date="2023-09-19T14:48:00Z">
            <w:trPr>
              <w:jc w:val="center"/>
            </w:trPr>
          </w:trPrChange>
        </w:trPr>
        <w:tc>
          <w:tcPr>
            <w:tcW w:w="1530" w:type="dxa"/>
            <w:vAlign w:val="center"/>
            <w:tcPrChange w:id="55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56" w:author="user" w:date="2023-09-19T14:45:00Z"/>
                <w:rFonts w:ascii="Arial LatArm" w:hAnsi="Arial LatArm" w:cs="Calibri"/>
                <w:color w:val="000000"/>
                <w:sz w:val="18"/>
                <w:szCs w:val="18"/>
              </w:rPr>
            </w:pPr>
            <w:ins w:id="557" w:author="user" w:date="2023-09-19T14:45:00Z">
              <w:r w:rsidRPr="002A7D19">
                <w:rPr>
                  <w:rFonts w:ascii="Arial LatArm" w:hAnsi="Arial LatArm" w:cs="Calibri"/>
                  <w:color w:val="000000"/>
                  <w:sz w:val="18"/>
                  <w:szCs w:val="18"/>
                </w:rPr>
                <w:t>27</w:t>
              </w:r>
            </w:ins>
          </w:p>
        </w:tc>
        <w:tc>
          <w:tcPr>
            <w:tcW w:w="1458" w:type="dxa"/>
            <w:vAlign w:val="center"/>
            <w:tcPrChange w:id="55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59" w:author="user" w:date="2023-09-19T14:45:00Z"/>
                <w:rFonts w:ascii="Arial LatArm" w:hAnsi="Arial LatArm" w:cs="Calibri"/>
                <w:color w:val="000000"/>
                <w:sz w:val="18"/>
                <w:szCs w:val="18"/>
              </w:rPr>
            </w:pPr>
            <w:ins w:id="560" w:author="user" w:date="2023-09-19T14:45:00Z">
              <w:r w:rsidRPr="002A7D19">
                <w:rPr>
                  <w:rFonts w:ascii="Arial LatArm" w:hAnsi="Arial LatArm" w:cs="Calibri"/>
                  <w:color w:val="000000"/>
                  <w:sz w:val="18"/>
                  <w:szCs w:val="18"/>
                </w:rPr>
                <w:t>501 600</w:t>
              </w:r>
            </w:ins>
          </w:p>
        </w:tc>
        <w:tc>
          <w:tcPr>
            <w:tcW w:w="6458" w:type="dxa"/>
            <w:vAlign w:val="center"/>
            <w:tcPrChange w:id="56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62" w:author="user" w:date="2023-09-19T14:45:00Z"/>
                <w:rFonts w:ascii="GHEA Grapalat" w:hAnsi="GHEA Grapalat"/>
                <w:sz w:val="24"/>
                <w:szCs w:val="24"/>
              </w:rPr>
            </w:pPr>
            <w:ins w:id="563"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ЛДГ</w:t>
              </w:r>
              <w:r>
                <w:rPr>
                  <w:rFonts w:ascii="Arial LatArm" w:hAnsi="Arial LatArm" w:cs="Calibri"/>
                  <w:color w:val="000000"/>
                  <w:sz w:val="16"/>
                  <w:szCs w:val="16"/>
                </w:rPr>
                <w:t xml:space="preserve"> (</w:t>
              </w:r>
              <w:r>
                <w:rPr>
                  <w:rFonts w:ascii="Calibri" w:hAnsi="Calibri" w:cs="Calibri"/>
                  <w:color w:val="000000"/>
                  <w:sz w:val="16"/>
                  <w:szCs w:val="16"/>
                </w:rPr>
                <w:t>лактатдегидрогеназы</w:t>
              </w:r>
              <w:r>
                <w:rPr>
                  <w:rFonts w:ascii="Arial LatArm" w:hAnsi="Arial LatArm" w:cs="Calibri"/>
                  <w:color w:val="000000"/>
                  <w:sz w:val="16"/>
                  <w:szCs w:val="16"/>
                </w:rPr>
                <w:t>)</w:t>
              </w:r>
            </w:ins>
          </w:p>
        </w:tc>
      </w:tr>
      <w:tr w:rsidR="002A7D19" w:rsidRPr="009044F1" w:rsidTr="002A7D19">
        <w:tblPrEx>
          <w:tblPrExChange w:id="564" w:author="user" w:date="2023-09-19T14:48:00Z">
            <w:tblPrEx>
              <w:tblW w:w="9446" w:type="dxa"/>
            </w:tblPrEx>
          </w:tblPrExChange>
        </w:tblPrEx>
        <w:trPr>
          <w:jc w:val="center"/>
          <w:ins w:id="565" w:author="user" w:date="2023-09-19T14:45:00Z"/>
          <w:trPrChange w:id="566" w:author="user" w:date="2023-09-19T14:48:00Z">
            <w:trPr>
              <w:jc w:val="center"/>
            </w:trPr>
          </w:trPrChange>
        </w:trPr>
        <w:tc>
          <w:tcPr>
            <w:tcW w:w="1530" w:type="dxa"/>
            <w:vAlign w:val="center"/>
            <w:tcPrChange w:id="56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68" w:author="user" w:date="2023-09-19T14:45:00Z"/>
                <w:rFonts w:ascii="Arial LatArm" w:hAnsi="Arial LatArm" w:cs="Calibri"/>
                <w:color w:val="000000"/>
                <w:sz w:val="18"/>
                <w:szCs w:val="18"/>
              </w:rPr>
            </w:pPr>
            <w:ins w:id="569" w:author="user" w:date="2023-09-19T14:45:00Z">
              <w:r w:rsidRPr="002A7D19">
                <w:rPr>
                  <w:rFonts w:ascii="Arial LatArm" w:hAnsi="Arial LatArm" w:cs="Calibri"/>
                  <w:color w:val="000000"/>
                  <w:sz w:val="18"/>
                  <w:szCs w:val="18"/>
                </w:rPr>
                <w:t>28</w:t>
              </w:r>
            </w:ins>
          </w:p>
        </w:tc>
        <w:tc>
          <w:tcPr>
            <w:tcW w:w="1458" w:type="dxa"/>
            <w:vAlign w:val="center"/>
            <w:tcPrChange w:id="57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71" w:author="user" w:date="2023-09-19T14:45:00Z"/>
                <w:rFonts w:ascii="Arial LatArm" w:hAnsi="Arial LatArm" w:cs="Calibri"/>
                <w:color w:val="000000"/>
                <w:sz w:val="18"/>
                <w:szCs w:val="18"/>
              </w:rPr>
            </w:pPr>
            <w:ins w:id="572" w:author="user" w:date="2023-09-19T14:45:00Z">
              <w:r w:rsidRPr="002A7D19">
                <w:rPr>
                  <w:rFonts w:ascii="Arial LatArm" w:hAnsi="Arial LatArm" w:cs="Calibri"/>
                  <w:color w:val="000000"/>
                  <w:sz w:val="18"/>
                  <w:szCs w:val="18"/>
                </w:rPr>
                <w:t>1 934 400</w:t>
              </w:r>
            </w:ins>
          </w:p>
        </w:tc>
        <w:tc>
          <w:tcPr>
            <w:tcW w:w="6458" w:type="dxa"/>
            <w:vAlign w:val="center"/>
            <w:tcPrChange w:id="57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74" w:author="user" w:date="2023-09-19T14:45:00Z"/>
                <w:rFonts w:ascii="GHEA Grapalat" w:hAnsi="GHEA Grapalat"/>
                <w:sz w:val="24"/>
                <w:szCs w:val="24"/>
              </w:rPr>
            </w:pPr>
            <w:ins w:id="575"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триглицеридов</w:t>
              </w:r>
            </w:ins>
          </w:p>
        </w:tc>
      </w:tr>
      <w:tr w:rsidR="002A7D19" w:rsidRPr="009044F1" w:rsidTr="002A7D19">
        <w:tblPrEx>
          <w:tblPrExChange w:id="576" w:author="user" w:date="2023-09-19T14:48:00Z">
            <w:tblPrEx>
              <w:tblW w:w="9446" w:type="dxa"/>
            </w:tblPrEx>
          </w:tblPrExChange>
        </w:tblPrEx>
        <w:trPr>
          <w:jc w:val="center"/>
          <w:ins w:id="577" w:author="user" w:date="2023-09-19T14:45:00Z"/>
          <w:trPrChange w:id="578" w:author="user" w:date="2023-09-19T14:48:00Z">
            <w:trPr>
              <w:jc w:val="center"/>
            </w:trPr>
          </w:trPrChange>
        </w:trPr>
        <w:tc>
          <w:tcPr>
            <w:tcW w:w="1530" w:type="dxa"/>
            <w:vAlign w:val="center"/>
            <w:tcPrChange w:id="57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80" w:author="user" w:date="2023-09-19T14:45:00Z"/>
                <w:rFonts w:ascii="Arial LatArm" w:hAnsi="Arial LatArm" w:cs="Calibri"/>
                <w:color w:val="000000"/>
                <w:sz w:val="18"/>
                <w:szCs w:val="18"/>
              </w:rPr>
            </w:pPr>
            <w:ins w:id="581" w:author="user" w:date="2023-09-19T14:45:00Z">
              <w:r w:rsidRPr="002A7D19">
                <w:rPr>
                  <w:rFonts w:ascii="Arial LatArm" w:hAnsi="Arial LatArm" w:cs="Calibri"/>
                  <w:color w:val="000000"/>
                  <w:sz w:val="18"/>
                  <w:szCs w:val="18"/>
                </w:rPr>
                <w:t>29</w:t>
              </w:r>
            </w:ins>
          </w:p>
        </w:tc>
        <w:tc>
          <w:tcPr>
            <w:tcW w:w="1458" w:type="dxa"/>
            <w:vAlign w:val="center"/>
            <w:tcPrChange w:id="58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83" w:author="user" w:date="2023-09-19T14:45:00Z"/>
                <w:rFonts w:ascii="Arial LatArm" w:hAnsi="Arial LatArm" w:cs="Calibri"/>
                <w:color w:val="000000"/>
                <w:sz w:val="18"/>
                <w:szCs w:val="18"/>
              </w:rPr>
            </w:pPr>
            <w:ins w:id="584" w:author="user" w:date="2023-09-19T14:45:00Z">
              <w:r w:rsidRPr="002A7D19">
                <w:rPr>
                  <w:rFonts w:ascii="Arial LatArm" w:hAnsi="Arial LatArm" w:cs="Calibri"/>
                  <w:color w:val="000000"/>
                  <w:sz w:val="18"/>
                  <w:szCs w:val="18"/>
                </w:rPr>
                <w:t>603 840</w:t>
              </w:r>
            </w:ins>
          </w:p>
        </w:tc>
        <w:tc>
          <w:tcPr>
            <w:tcW w:w="6458" w:type="dxa"/>
            <w:vAlign w:val="center"/>
            <w:tcPrChange w:id="58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86" w:author="user" w:date="2023-09-19T14:45:00Z"/>
                <w:rFonts w:ascii="GHEA Grapalat" w:hAnsi="GHEA Grapalat"/>
                <w:sz w:val="24"/>
                <w:szCs w:val="24"/>
              </w:rPr>
            </w:pPr>
            <w:ins w:id="587"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мочевой</w:t>
              </w:r>
              <w:r>
                <w:rPr>
                  <w:rFonts w:ascii="Arial LatArm" w:hAnsi="Arial LatArm" w:cs="Calibri"/>
                  <w:color w:val="000000"/>
                  <w:sz w:val="16"/>
                  <w:szCs w:val="16"/>
                </w:rPr>
                <w:t xml:space="preserve"> </w:t>
              </w:r>
              <w:r>
                <w:rPr>
                  <w:rFonts w:ascii="Calibri" w:hAnsi="Calibri" w:cs="Calibri"/>
                  <w:color w:val="000000"/>
                  <w:sz w:val="16"/>
                  <w:szCs w:val="16"/>
                </w:rPr>
                <w:t>кислоты</w:t>
              </w:r>
            </w:ins>
          </w:p>
        </w:tc>
      </w:tr>
      <w:tr w:rsidR="002A7D19" w:rsidRPr="009044F1" w:rsidTr="002A7D19">
        <w:tblPrEx>
          <w:tblPrExChange w:id="588" w:author="user" w:date="2023-09-19T14:48:00Z">
            <w:tblPrEx>
              <w:tblW w:w="9446" w:type="dxa"/>
            </w:tblPrEx>
          </w:tblPrExChange>
        </w:tblPrEx>
        <w:trPr>
          <w:jc w:val="center"/>
          <w:ins w:id="589" w:author="user" w:date="2023-09-19T14:45:00Z"/>
          <w:trPrChange w:id="590" w:author="user" w:date="2023-09-19T14:48:00Z">
            <w:trPr>
              <w:jc w:val="center"/>
            </w:trPr>
          </w:trPrChange>
        </w:trPr>
        <w:tc>
          <w:tcPr>
            <w:tcW w:w="1530" w:type="dxa"/>
            <w:vAlign w:val="center"/>
            <w:tcPrChange w:id="59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592" w:author="user" w:date="2023-09-19T14:45:00Z"/>
                <w:rFonts w:ascii="Arial LatArm" w:hAnsi="Arial LatArm" w:cs="Calibri"/>
                <w:color w:val="000000"/>
                <w:sz w:val="18"/>
                <w:szCs w:val="18"/>
              </w:rPr>
            </w:pPr>
            <w:ins w:id="593" w:author="user" w:date="2023-09-19T14:45:00Z">
              <w:r w:rsidRPr="002A7D19">
                <w:rPr>
                  <w:rFonts w:ascii="Arial LatArm" w:hAnsi="Arial LatArm" w:cs="Calibri"/>
                  <w:color w:val="000000"/>
                  <w:sz w:val="18"/>
                  <w:szCs w:val="18"/>
                </w:rPr>
                <w:t>30</w:t>
              </w:r>
            </w:ins>
          </w:p>
        </w:tc>
        <w:tc>
          <w:tcPr>
            <w:tcW w:w="1458" w:type="dxa"/>
            <w:vAlign w:val="center"/>
            <w:tcPrChange w:id="59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595" w:author="user" w:date="2023-09-19T14:45:00Z"/>
                <w:rFonts w:ascii="Arial LatArm" w:hAnsi="Arial LatArm" w:cs="Calibri"/>
                <w:color w:val="000000"/>
                <w:sz w:val="18"/>
                <w:szCs w:val="18"/>
              </w:rPr>
            </w:pPr>
            <w:ins w:id="596" w:author="user" w:date="2023-09-19T14:45:00Z">
              <w:r w:rsidRPr="002A7D19">
                <w:rPr>
                  <w:rFonts w:ascii="Arial LatArm" w:hAnsi="Arial LatArm" w:cs="Calibri"/>
                  <w:color w:val="000000"/>
                  <w:sz w:val="18"/>
                  <w:szCs w:val="18"/>
                </w:rPr>
                <w:t>4 730 400</w:t>
              </w:r>
            </w:ins>
          </w:p>
        </w:tc>
        <w:tc>
          <w:tcPr>
            <w:tcW w:w="6458" w:type="dxa"/>
            <w:vAlign w:val="center"/>
            <w:tcPrChange w:id="59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598" w:author="user" w:date="2023-09-19T14:45:00Z"/>
                <w:rFonts w:ascii="GHEA Grapalat" w:hAnsi="GHEA Grapalat"/>
                <w:sz w:val="24"/>
                <w:szCs w:val="24"/>
              </w:rPr>
            </w:pPr>
            <w:ins w:id="599"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w:t>
              </w:r>
              <w:r>
                <w:rPr>
                  <w:rFonts w:ascii="Calibri" w:hAnsi="Calibri" w:cs="Calibri"/>
                  <w:color w:val="000000"/>
                  <w:sz w:val="16"/>
                  <w:szCs w:val="16"/>
                </w:rPr>
                <w:t>реактивного</w:t>
              </w:r>
              <w:r>
                <w:rPr>
                  <w:rFonts w:ascii="Arial LatArm" w:hAnsi="Arial LatArm" w:cs="Calibri"/>
                  <w:color w:val="000000"/>
                  <w:sz w:val="16"/>
                  <w:szCs w:val="16"/>
                </w:rPr>
                <w:t xml:space="preserve"> </w:t>
              </w:r>
              <w:r>
                <w:rPr>
                  <w:rFonts w:ascii="Calibri" w:hAnsi="Calibri" w:cs="Calibri"/>
                  <w:color w:val="000000"/>
                  <w:sz w:val="16"/>
                  <w:szCs w:val="16"/>
                </w:rPr>
                <w:t>белка</w:t>
              </w:r>
            </w:ins>
          </w:p>
        </w:tc>
      </w:tr>
      <w:tr w:rsidR="002A7D19" w:rsidRPr="009044F1" w:rsidTr="002A7D19">
        <w:tblPrEx>
          <w:tblPrExChange w:id="600" w:author="user" w:date="2023-09-19T14:48:00Z">
            <w:tblPrEx>
              <w:tblW w:w="9446" w:type="dxa"/>
            </w:tblPrEx>
          </w:tblPrExChange>
        </w:tblPrEx>
        <w:trPr>
          <w:jc w:val="center"/>
          <w:ins w:id="601" w:author="user" w:date="2023-09-19T14:45:00Z"/>
          <w:trPrChange w:id="602" w:author="user" w:date="2023-09-19T14:48:00Z">
            <w:trPr>
              <w:jc w:val="center"/>
            </w:trPr>
          </w:trPrChange>
        </w:trPr>
        <w:tc>
          <w:tcPr>
            <w:tcW w:w="1530" w:type="dxa"/>
            <w:vAlign w:val="center"/>
            <w:tcPrChange w:id="60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04" w:author="user" w:date="2023-09-19T14:45:00Z"/>
                <w:rFonts w:ascii="Arial LatArm" w:hAnsi="Arial LatArm" w:cs="Calibri"/>
                <w:color w:val="000000"/>
                <w:sz w:val="18"/>
                <w:szCs w:val="18"/>
              </w:rPr>
            </w:pPr>
            <w:ins w:id="605" w:author="user" w:date="2023-09-19T14:45:00Z">
              <w:r w:rsidRPr="002A7D19">
                <w:rPr>
                  <w:rFonts w:ascii="Arial LatArm" w:hAnsi="Arial LatArm" w:cs="Calibri"/>
                  <w:color w:val="000000"/>
                  <w:sz w:val="18"/>
                  <w:szCs w:val="18"/>
                </w:rPr>
                <w:t>31</w:t>
              </w:r>
            </w:ins>
          </w:p>
        </w:tc>
        <w:tc>
          <w:tcPr>
            <w:tcW w:w="1458" w:type="dxa"/>
            <w:vAlign w:val="center"/>
            <w:tcPrChange w:id="60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07" w:author="user" w:date="2023-09-19T14:45:00Z"/>
                <w:rFonts w:ascii="Arial LatArm" w:hAnsi="Arial LatArm" w:cs="Calibri"/>
                <w:color w:val="000000"/>
                <w:sz w:val="18"/>
                <w:szCs w:val="18"/>
              </w:rPr>
            </w:pPr>
            <w:ins w:id="608" w:author="user" w:date="2023-09-19T14:45:00Z">
              <w:r w:rsidRPr="002A7D19">
                <w:rPr>
                  <w:rFonts w:ascii="Arial LatArm" w:hAnsi="Arial LatArm" w:cs="Calibri"/>
                  <w:color w:val="000000"/>
                  <w:sz w:val="18"/>
                  <w:szCs w:val="18"/>
                </w:rPr>
                <w:t>447 480</w:t>
              </w:r>
            </w:ins>
          </w:p>
        </w:tc>
        <w:tc>
          <w:tcPr>
            <w:tcW w:w="6458" w:type="dxa"/>
            <w:vAlign w:val="center"/>
            <w:tcPrChange w:id="60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10" w:author="user" w:date="2023-09-19T14:45:00Z"/>
                <w:rFonts w:ascii="GHEA Grapalat" w:hAnsi="GHEA Grapalat"/>
                <w:sz w:val="24"/>
                <w:szCs w:val="24"/>
              </w:rPr>
            </w:pPr>
            <w:ins w:id="611" w:author="user" w:date="2023-09-19T14:48:00Z">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теста</w:t>
              </w:r>
              <w:r>
                <w:rPr>
                  <w:rFonts w:ascii="Arial LatArm" w:hAnsi="Arial LatArm" w:cs="Calibri"/>
                  <w:color w:val="000000"/>
                  <w:sz w:val="16"/>
                  <w:szCs w:val="16"/>
                </w:rPr>
                <w:t xml:space="preserve"> </w:t>
              </w:r>
              <w:r>
                <w:rPr>
                  <w:rFonts w:ascii="Calibri" w:hAnsi="Calibri" w:cs="Calibri"/>
                  <w:color w:val="000000"/>
                  <w:sz w:val="16"/>
                  <w:szCs w:val="16"/>
                </w:rPr>
                <w:t>базовой</w:t>
              </w:r>
              <w:r>
                <w:rPr>
                  <w:rFonts w:ascii="Arial LatArm" w:hAnsi="Arial LatArm" w:cs="Calibri"/>
                  <w:color w:val="000000"/>
                  <w:sz w:val="16"/>
                  <w:szCs w:val="16"/>
                </w:rPr>
                <w:t xml:space="preserve"> </w:t>
              </w:r>
              <w:r>
                <w:rPr>
                  <w:rFonts w:ascii="Calibri" w:hAnsi="Calibri" w:cs="Calibri"/>
                  <w:color w:val="000000"/>
                  <w:sz w:val="16"/>
                  <w:szCs w:val="16"/>
                </w:rPr>
                <w:t>фосфатазы</w:t>
              </w:r>
              <w:r>
                <w:rPr>
                  <w:rFonts w:ascii="Arial LatArm" w:hAnsi="Arial LatArm" w:cs="Calibri"/>
                  <w:color w:val="000000"/>
                  <w:sz w:val="16"/>
                  <w:szCs w:val="16"/>
                </w:rPr>
                <w:t xml:space="preserve"> Cobas c311</w:t>
              </w:r>
            </w:ins>
          </w:p>
        </w:tc>
      </w:tr>
      <w:tr w:rsidR="002A7D19" w:rsidRPr="009044F1" w:rsidTr="002A7D19">
        <w:tblPrEx>
          <w:tblPrExChange w:id="612" w:author="user" w:date="2023-09-19T14:48:00Z">
            <w:tblPrEx>
              <w:tblW w:w="9446" w:type="dxa"/>
            </w:tblPrEx>
          </w:tblPrExChange>
        </w:tblPrEx>
        <w:trPr>
          <w:jc w:val="center"/>
          <w:ins w:id="613" w:author="user" w:date="2023-09-19T14:45:00Z"/>
          <w:trPrChange w:id="614" w:author="user" w:date="2023-09-19T14:48:00Z">
            <w:trPr>
              <w:jc w:val="center"/>
            </w:trPr>
          </w:trPrChange>
        </w:trPr>
        <w:tc>
          <w:tcPr>
            <w:tcW w:w="1530" w:type="dxa"/>
            <w:vAlign w:val="center"/>
            <w:tcPrChange w:id="61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16" w:author="user" w:date="2023-09-19T14:45:00Z"/>
                <w:rFonts w:ascii="Arial LatArm" w:hAnsi="Arial LatArm" w:cs="Calibri"/>
                <w:color w:val="000000"/>
                <w:sz w:val="18"/>
                <w:szCs w:val="18"/>
              </w:rPr>
            </w:pPr>
            <w:ins w:id="617" w:author="user" w:date="2023-09-19T14:45:00Z">
              <w:r w:rsidRPr="002A7D19">
                <w:rPr>
                  <w:rFonts w:ascii="Arial LatArm" w:hAnsi="Arial LatArm" w:cs="Calibri"/>
                  <w:color w:val="000000"/>
                  <w:sz w:val="18"/>
                  <w:szCs w:val="18"/>
                </w:rPr>
                <w:t>32</w:t>
              </w:r>
            </w:ins>
          </w:p>
        </w:tc>
        <w:tc>
          <w:tcPr>
            <w:tcW w:w="1458" w:type="dxa"/>
            <w:vAlign w:val="center"/>
            <w:tcPrChange w:id="61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19" w:author="user" w:date="2023-09-19T14:45:00Z"/>
                <w:rFonts w:ascii="Arial LatArm" w:hAnsi="Arial LatArm" w:cs="Calibri"/>
                <w:color w:val="000000"/>
                <w:sz w:val="18"/>
                <w:szCs w:val="18"/>
              </w:rPr>
            </w:pPr>
            <w:ins w:id="620" w:author="user" w:date="2023-09-19T14:45:00Z">
              <w:r w:rsidRPr="002A7D19">
                <w:rPr>
                  <w:rFonts w:ascii="Arial LatArm" w:hAnsi="Arial LatArm" w:cs="Calibri"/>
                  <w:color w:val="000000"/>
                  <w:sz w:val="18"/>
                  <w:szCs w:val="18"/>
                </w:rPr>
                <w:t>1 129 920</w:t>
              </w:r>
            </w:ins>
          </w:p>
        </w:tc>
        <w:tc>
          <w:tcPr>
            <w:tcW w:w="6458" w:type="dxa"/>
            <w:vAlign w:val="center"/>
            <w:tcPrChange w:id="62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22" w:author="user" w:date="2023-09-19T14:45:00Z"/>
                <w:rFonts w:ascii="GHEA Grapalat" w:hAnsi="GHEA Grapalat"/>
                <w:sz w:val="24"/>
                <w:szCs w:val="24"/>
              </w:rPr>
            </w:pPr>
            <w:ins w:id="623" w:author="user" w:date="2023-09-19T14:48:00Z">
              <w:r>
                <w:rPr>
                  <w:rFonts w:ascii="Arial LatArm" w:hAnsi="Arial LatArm" w:cs="Calibri"/>
                  <w:color w:val="000000"/>
                  <w:sz w:val="16"/>
                  <w:szCs w:val="16"/>
                </w:rPr>
                <w:t xml:space="preserve">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Cobas c311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α</w:t>
              </w:r>
              <w:r>
                <w:rPr>
                  <w:rFonts w:ascii="Arial LatArm" w:hAnsi="Arial LatArm" w:cs="Calibri"/>
                  <w:color w:val="000000"/>
                  <w:sz w:val="16"/>
                  <w:szCs w:val="16"/>
                </w:rPr>
                <w:t>-</w:t>
              </w:r>
              <w:r>
                <w:rPr>
                  <w:rFonts w:ascii="Calibri" w:hAnsi="Calibri" w:cs="Calibri"/>
                  <w:color w:val="000000"/>
                  <w:sz w:val="16"/>
                  <w:szCs w:val="16"/>
                </w:rPr>
                <w:t>амилазы</w:t>
              </w:r>
            </w:ins>
          </w:p>
        </w:tc>
      </w:tr>
      <w:tr w:rsidR="002A7D19" w:rsidRPr="009044F1" w:rsidTr="002A7D19">
        <w:tblPrEx>
          <w:tblPrExChange w:id="624" w:author="user" w:date="2023-09-19T14:48:00Z">
            <w:tblPrEx>
              <w:tblW w:w="9446" w:type="dxa"/>
            </w:tblPrEx>
          </w:tblPrExChange>
        </w:tblPrEx>
        <w:trPr>
          <w:jc w:val="center"/>
          <w:ins w:id="625" w:author="user" w:date="2023-09-19T14:45:00Z"/>
          <w:trPrChange w:id="626" w:author="user" w:date="2023-09-19T14:48:00Z">
            <w:trPr>
              <w:jc w:val="center"/>
            </w:trPr>
          </w:trPrChange>
        </w:trPr>
        <w:tc>
          <w:tcPr>
            <w:tcW w:w="1530" w:type="dxa"/>
            <w:vAlign w:val="center"/>
            <w:tcPrChange w:id="62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28" w:author="user" w:date="2023-09-19T14:45:00Z"/>
                <w:rFonts w:ascii="Arial LatArm" w:hAnsi="Arial LatArm" w:cs="Calibri"/>
                <w:color w:val="000000"/>
                <w:sz w:val="18"/>
                <w:szCs w:val="18"/>
              </w:rPr>
            </w:pPr>
            <w:ins w:id="629" w:author="user" w:date="2023-09-19T14:45:00Z">
              <w:r w:rsidRPr="002A7D19">
                <w:rPr>
                  <w:rFonts w:ascii="Arial LatArm" w:hAnsi="Arial LatArm" w:cs="Calibri"/>
                  <w:color w:val="000000"/>
                  <w:sz w:val="18"/>
                  <w:szCs w:val="18"/>
                </w:rPr>
                <w:lastRenderedPageBreak/>
                <w:t>33</w:t>
              </w:r>
            </w:ins>
          </w:p>
        </w:tc>
        <w:tc>
          <w:tcPr>
            <w:tcW w:w="1458" w:type="dxa"/>
            <w:vAlign w:val="center"/>
            <w:tcPrChange w:id="63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31" w:author="user" w:date="2023-09-19T14:45:00Z"/>
                <w:rFonts w:ascii="Arial LatArm" w:hAnsi="Arial LatArm" w:cs="Calibri"/>
                <w:color w:val="000000"/>
                <w:sz w:val="18"/>
                <w:szCs w:val="18"/>
              </w:rPr>
            </w:pPr>
            <w:ins w:id="632" w:author="user" w:date="2023-09-19T14:45:00Z">
              <w:r w:rsidRPr="002A7D19">
                <w:rPr>
                  <w:rFonts w:ascii="Arial LatArm" w:hAnsi="Arial LatArm" w:cs="Calibri"/>
                  <w:color w:val="000000"/>
                  <w:sz w:val="18"/>
                  <w:szCs w:val="18"/>
                </w:rPr>
                <w:t>605 880</w:t>
              </w:r>
            </w:ins>
          </w:p>
        </w:tc>
        <w:tc>
          <w:tcPr>
            <w:tcW w:w="6458" w:type="dxa"/>
            <w:vAlign w:val="center"/>
            <w:tcPrChange w:id="63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34" w:author="user" w:date="2023-09-19T14:45:00Z"/>
                <w:rFonts w:ascii="GHEA Grapalat" w:hAnsi="GHEA Grapalat"/>
                <w:sz w:val="24"/>
                <w:szCs w:val="24"/>
              </w:rPr>
            </w:pPr>
            <w:ins w:id="635" w:author="user" w:date="2023-09-19T14:48:00Z">
              <w:r>
                <w:rPr>
                  <w:rFonts w:ascii="Arial LatArm" w:hAnsi="Arial LatArm" w:cs="Calibri"/>
                  <w:color w:val="000000"/>
                  <w:sz w:val="16"/>
                  <w:szCs w:val="16"/>
                </w:rPr>
                <w:t xml:space="preserve"> 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железа</w:t>
              </w:r>
            </w:ins>
          </w:p>
        </w:tc>
      </w:tr>
      <w:tr w:rsidR="002A7D19" w:rsidRPr="009044F1" w:rsidTr="002A7D19">
        <w:tblPrEx>
          <w:tblPrExChange w:id="636" w:author="user" w:date="2023-09-19T14:48:00Z">
            <w:tblPrEx>
              <w:tblW w:w="9446" w:type="dxa"/>
            </w:tblPrEx>
          </w:tblPrExChange>
        </w:tblPrEx>
        <w:trPr>
          <w:jc w:val="center"/>
          <w:ins w:id="637" w:author="user" w:date="2023-09-19T14:45:00Z"/>
          <w:trPrChange w:id="638" w:author="user" w:date="2023-09-19T14:48:00Z">
            <w:trPr>
              <w:jc w:val="center"/>
            </w:trPr>
          </w:trPrChange>
        </w:trPr>
        <w:tc>
          <w:tcPr>
            <w:tcW w:w="1530" w:type="dxa"/>
            <w:vAlign w:val="center"/>
            <w:tcPrChange w:id="63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40" w:author="user" w:date="2023-09-19T14:45:00Z"/>
                <w:rFonts w:ascii="Arial LatArm" w:hAnsi="Arial LatArm" w:cs="Calibri"/>
                <w:color w:val="000000"/>
                <w:sz w:val="18"/>
                <w:szCs w:val="18"/>
              </w:rPr>
            </w:pPr>
            <w:ins w:id="641" w:author="user" w:date="2023-09-19T14:45:00Z">
              <w:r w:rsidRPr="002A7D19">
                <w:rPr>
                  <w:rFonts w:ascii="Arial LatArm" w:hAnsi="Arial LatArm" w:cs="Calibri"/>
                  <w:color w:val="000000"/>
                  <w:sz w:val="18"/>
                  <w:szCs w:val="18"/>
                </w:rPr>
                <w:t>34</w:t>
              </w:r>
            </w:ins>
          </w:p>
        </w:tc>
        <w:tc>
          <w:tcPr>
            <w:tcW w:w="1458" w:type="dxa"/>
            <w:vAlign w:val="center"/>
            <w:tcPrChange w:id="64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43" w:author="user" w:date="2023-09-19T14:45:00Z"/>
                <w:rFonts w:ascii="Arial LatArm" w:hAnsi="Arial LatArm" w:cs="Calibri"/>
                <w:color w:val="000000"/>
                <w:sz w:val="18"/>
                <w:szCs w:val="18"/>
              </w:rPr>
            </w:pPr>
            <w:ins w:id="644" w:author="user" w:date="2023-09-19T14:45:00Z">
              <w:r w:rsidRPr="002A7D19">
                <w:rPr>
                  <w:rFonts w:ascii="Arial LatArm" w:hAnsi="Arial LatArm" w:cs="Calibri"/>
                  <w:color w:val="000000"/>
                  <w:sz w:val="18"/>
                  <w:szCs w:val="18"/>
                </w:rPr>
                <w:t>6 692 400</w:t>
              </w:r>
            </w:ins>
          </w:p>
        </w:tc>
        <w:tc>
          <w:tcPr>
            <w:tcW w:w="6458" w:type="dxa"/>
            <w:vAlign w:val="center"/>
            <w:tcPrChange w:id="64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46" w:author="user" w:date="2023-09-19T14:45:00Z"/>
                <w:rFonts w:ascii="GHEA Grapalat" w:hAnsi="GHEA Grapalat"/>
                <w:sz w:val="24"/>
                <w:szCs w:val="24"/>
              </w:rPr>
            </w:pPr>
            <w:ins w:id="647"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на</w:t>
              </w:r>
              <w:r>
                <w:rPr>
                  <w:rFonts w:ascii="Arial LatArm" w:hAnsi="Arial LatArm" w:cs="Calibri"/>
                  <w:color w:val="000000"/>
                  <w:sz w:val="16"/>
                  <w:szCs w:val="16"/>
                </w:rPr>
                <w:t xml:space="preserve"> </w:t>
              </w:r>
              <w:r>
                <w:rPr>
                  <w:rFonts w:ascii="Calibri" w:hAnsi="Calibri" w:cs="Calibri"/>
                  <w:color w:val="000000"/>
                  <w:sz w:val="16"/>
                  <w:szCs w:val="16"/>
                </w:rPr>
                <w:t>липопротеины</w:t>
              </w:r>
              <w:r>
                <w:rPr>
                  <w:rFonts w:ascii="Arial LatArm" w:hAnsi="Arial LatArm" w:cs="Calibri"/>
                  <w:color w:val="000000"/>
                  <w:sz w:val="16"/>
                  <w:szCs w:val="16"/>
                </w:rPr>
                <w:t xml:space="preserve"> </w:t>
              </w:r>
              <w:r>
                <w:rPr>
                  <w:rFonts w:ascii="Calibri" w:hAnsi="Calibri" w:cs="Calibri"/>
                  <w:color w:val="000000"/>
                  <w:sz w:val="16"/>
                  <w:szCs w:val="16"/>
                </w:rPr>
                <w:t>низкой</w:t>
              </w:r>
              <w:r>
                <w:rPr>
                  <w:rFonts w:ascii="Arial LatArm" w:hAnsi="Arial LatArm" w:cs="Calibri"/>
                  <w:color w:val="000000"/>
                  <w:sz w:val="16"/>
                  <w:szCs w:val="16"/>
                </w:rPr>
                <w:t xml:space="preserve"> </w:t>
              </w:r>
              <w:r>
                <w:rPr>
                  <w:rFonts w:ascii="Calibri" w:hAnsi="Calibri" w:cs="Calibri"/>
                  <w:color w:val="000000"/>
                  <w:sz w:val="16"/>
                  <w:szCs w:val="16"/>
                </w:rPr>
                <w:t>плотности</w:t>
              </w:r>
            </w:ins>
          </w:p>
        </w:tc>
      </w:tr>
      <w:tr w:rsidR="002A7D19" w:rsidRPr="009044F1" w:rsidTr="002A7D19">
        <w:tblPrEx>
          <w:tblPrExChange w:id="648" w:author="user" w:date="2023-09-19T14:48:00Z">
            <w:tblPrEx>
              <w:tblW w:w="9446" w:type="dxa"/>
            </w:tblPrEx>
          </w:tblPrExChange>
        </w:tblPrEx>
        <w:trPr>
          <w:jc w:val="center"/>
          <w:ins w:id="649" w:author="user" w:date="2023-09-19T14:45:00Z"/>
          <w:trPrChange w:id="650" w:author="user" w:date="2023-09-19T14:48:00Z">
            <w:trPr>
              <w:jc w:val="center"/>
            </w:trPr>
          </w:trPrChange>
        </w:trPr>
        <w:tc>
          <w:tcPr>
            <w:tcW w:w="1530" w:type="dxa"/>
            <w:vAlign w:val="center"/>
            <w:tcPrChange w:id="65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52" w:author="user" w:date="2023-09-19T14:45:00Z"/>
                <w:rFonts w:ascii="Arial LatArm" w:hAnsi="Arial LatArm" w:cs="Calibri"/>
                <w:color w:val="000000"/>
                <w:sz w:val="18"/>
                <w:szCs w:val="18"/>
              </w:rPr>
            </w:pPr>
            <w:ins w:id="653" w:author="user" w:date="2023-09-19T14:45:00Z">
              <w:r w:rsidRPr="002A7D19">
                <w:rPr>
                  <w:rFonts w:ascii="Arial LatArm" w:hAnsi="Arial LatArm" w:cs="Calibri"/>
                  <w:color w:val="000000"/>
                  <w:sz w:val="18"/>
                  <w:szCs w:val="18"/>
                </w:rPr>
                <w:t>35</w:t>
              </w:r>
            </w:ins>
          </w:p>
        </w:tc>
        <w:tc>
          <w:tcPr>
            <w:tcW w:w="1458" w:type="dxa"/>
            <w:vAlign w:val="center"/>
            <w:tcPrChange w:id="65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55" w:author="user" w:date="2023-09-19T14:45:00Z"/>
                <w:rFonts w:ascii="Arial LatArm" w:hAnsi="Arial LatArm" w:cs="Calibri"/>
                <w:color w:val="000000"/>
                <w:sz w:val="18"/>
                <w:szCs w:val="18"/>
              </w:rPr>
            </w:pPr>
            <w:ins w:id="656" w:author="user" w:date="2023-09-19T14:45:00Z">
              <w:r w:rsidRPr="002A7D19">
                <w:rPr>
                  <w:rFonts w:ascii="Arial LatArm" w:hAnsi="Arial LatArm" w:cs="Calibri"/>
                  <w:color w:val="000000"/>
                  <w:sz w:val="18"/>
                  <w:szCs w:val="18"/>
                </w:rPr>
                <w:t>359 040</w:t>
              </w:r>
            </w:ins>
          </w:p>
        </w:tc>
        <w:tc>
          <w:tcPr>
            <w:tcW w:w="6458" w:type="dxa"/>
            <w:vAlign w:val="center"/>
            <w:tcPrChange w:id="65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58" w:author="user" w:date="2023-09-19T14:45:00Z"/>
                <w:rFonts w:ascii="GHEA Grapalat" w:hAnsi="GHEA Grapalat"/>
                <w:sz w:val="24"/>
                <w:szCs w:val="24"/>
              </w:rPr>
            </w:pPr>
            <w:ins w:id="659"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кальция</w:t>
              </w:r>
            </w:ins>
          </w:p>
        </w:tc>
      </w:tr>
      <w:tr w:rsidR="002A7D19" w:rsidRPr="009044F1" w:rsidTr="002A7D19">
        <w:tblPrEx>
          <w:tblPrExChange w:id="660" w:author="user" w:date="2023-09-19T14:48:00Z">
            <w:tblPrEx>
              <w:tblW w:w="9446" w:type="dxa"/>
            </w:tblPrEx>
          </w:tblPrExChange>
        </w:tblPrEx>
        <w:trPr>
          <w:jc w:val="center"/>
          <w:ins w:id="661" w:author="user" w:date="2023-09-19T14:45:00Z"/>
          <w:trPrChange w:id="662" w:author="user" w:date="2023-09-19T14:48:00Z">
            <w:trPr>
              <w:jc w:val="center"/>
            </w:trPr>
          </w:trPrChange>
        </w:trPr>
        <w:tc>
          <w:tcPr>
            <w:tcW w:w="1530" w:type="dxa"/>
            <w:vAlign w:val="center"/>
            <w:tcPrChange w:id="66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64" w:author="user" w:date="2023-09-19T14:45:00Z"/>
                <w:rFonts w:ascii="Arial LatArm" w:hAnsi="Arial LatArm" w:cs="Calibri"/>
                <w:color w:val="000000"/>
                <w:sz w:val="18"/>
                <w:szCs w:val="18"/>
              </w:rPr>
            </w:pPr>
            <w:ins w:id="665" w:author="user" w:date="2023-09-19T14:45:00Z">
              <w:r w:rsidRPr="002A7D19">
                <w:rPr>
                  <w:rFonts w:ascii="Arial LatArm" w:hAnsi="Arial LatArm" w:cs="Calibri"/>
                  <w:color w:val="000000"/>
                  <w:sz w:val="18"/>
                  <w:szCs w:val="18"/>
                </w:rPr>
                <w:t>36</w:t>
              </w:r>
            </w:ins>
          </w:p>
        </w:tc>
        <w:tc>
          <w:tcPr>
            <w:tcW w:w="1458" w:type="dxa"/>
            <w:vAlign w:val="center"/>
            <w:tcPrChange w:id="66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67" w:author="user" w:date="2023-09-19T14:45:00Z"/>
                <w:rFonts w:ascii="Arial LatArm" w:hAnsi="Arial LatArm" w:cs="Calibri"/>
                <w:color w:val="000000"/>
                <w:sz w:val="18"/>
                <w:szCs w:val="18"/>
              </w:rPr>
            </w:pPr>
            <w:ins w:id="668" w:author="user" w:date="2023-09-19T14:45:00Z">
              <w:r w:rsidRPr="002A7D19">
                <w:rPr>
                  <w:rFonts w:ascii="Arial LatArm" w:hAnsi="Arial LatArm" w:cs="Calibri"/>
                  <w:color w:val="000000"/>
                  <w:sz w:val="18"/>
                  <w:szCs w:val="18"/>
                </w:rPr>
                <w:t>993 960</w:t>
              </w:r>
            </w:ins>
          </w:p>
        </w:tc>
        <w:tc>
          <w:tcPr>
            <w:tcW w:w="6458" w:type="dxa"/>
            <w:vAlign w:val="center"/>
            <w:tcPrChange w:id="66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70" w:author="user" w:date="2023-09-19T14:45:00Z"/>
                <w:rFonts w:ascii="GHEA Grapalat" w:hAnsi="GHEA Grapalat"/>
                <w:sz w:val="24"/>
                <w:szCs w:val="24"/>
              </w:rPr>
            </w:pPr>
            <w:ins w:id="671"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липазы</w:t>
              </w:r>
              <w:r>
                <w:rPr>
                  <w:rFonts w:ascii="Arial LatArm" w:hAnsi="Arial LatArm" w:cs="Calibri"/>
                  <w:color w:val="000000"/>
                  <w:sz w:val="16"/>
                  <w:szCs w:val="16"/>
                </w:rPr>
                <w:t xml:space="preserve"> LIPC, 200</w:t>
              </w:r>
              <w:r>
                <w:rPr>
                  <w:rFonts w:ascii="Calibri" w:hAnsi="Calibri" w:cs="Calibri"/>
                  <w:color w:val="000000"/>
                  <w:sz w:val="16"/>
                  <w:szCs w:val="16"/>
                </w:rPr>
                <w:t>Тестов</w:t>
              </w:r>
              <w:r>
                <w:rPr>
                  <w:rFonts w:ascii="Arial LatArm" w:hAnsi="Arial LatArm" w:cs="Calibri"/>
                  <w:color w:val="000000"/>
                  <w:sz w:val="16"/>
                  <w:szCs w:val="16"/>
                </w:rPr>
                <w:t>, cobas c,</w:t>
              </w:r>
            </w:ins>
          </w:p>
        </w:tc>
      </w:tr>
      <w:tr w:rsidR="002A7D19" w:rsidRPr="009044F1" w:rsidTr="002A7D19">
        <w:tblPrEx>
          <w:tblPrExChange w:id="672" w:author="user" w:date="2023-09-19T14:48:00Z">
            <w:tblPrEx>
              <w:tblW w:w="9446" w:type="dxa"/>
            </w:tblPrEx>
          </w:tblPrExChange>
        </w:tblPrEx>
        <w:trPr>
          <w:jc w:val="center"/>
          <w:ins w:id="673" w:author="user" w:date="2023-09-19T14:45:00Z"/>
          <w:trPrChange w:id="674" w:author="user" w:date="2023-09-19T14:48:00Z">
            <w:trPr>
              <w:jc w:val="center"/>
            </w:trPr>
          </w:trPrChange>
        </w:trPr>
        <w:tc>
          <w:tcPr>
            <w:tcW w:w="1530" w:type="dxa"/>
            <w:vAlign w:val="center"/>
            <w:tcPrChange w:id="67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76" w:author="user" w:date="2023-09-19T14:45:00Z"/>
                <w:rFonts w:ascii="Arial LatArm" w:hAnsi="Arial LatArm" w:cs="Calibri"/>
                <w:color w:val="000000"/>
                <w:sz w:val="18"/>
                <w:szCs w:val="18"/>
              </w:rPr>
            </w:pPr>
            <w:ins w:id="677" w:author="user" w:date="2023-09-19T14:45:00Z">
              <w:r w:rsidRPr="002A7D19">
                <w:rPr>
                  <w:rFonts w:ascii="Arial LatArm" w:hAnsi="Arial LatArm" w:cs="Calibri"/>
                  <w:color w:val="000000"/>
                  <w:sz w:val="18"/>
                  <w:szCs w:val="18"/>
                </w:rPr>
                <w:t>37</w:t>
              </w:r>
            </w:ins>
          </w:p>
        </w:tc>
        <w:tc>
          <w:tcPr>
            <w:tcW w:w="1458" w:type="dxa"/>
            <w:vAlign w:val="center"/>
            <w:tcPrChange w:id="67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79" w:author="user" w:date="2023-09-19T14:45:00Z"/>
                <w:rFonts w:ascii="Arial LatArm" w:hAnsi="Arial LatArm" w:cs="Calibri"/>
                <w:color w:val="000000"/>
                <w:sz w:val="18"/>
                <w:szCs w:val="18"/>
              </w:rPr>
            </w:pPr>
            <w:ins w:id="680" w:author="user" w:date="2023-09-19T14:45:00Z">
              <w:r w:rsidRPr="002A7D19">
                <w:rPr>
                  <w:rFonts w:ascii="Arial LatArm" w:hAnsi="Arial LatArm" w:cs="Calibri"/>
                  <w:color w:val="000000"/>
                  <w:sz w:val="18"/>
                  <w:szCs w:val="18"/>
                </w:rPr>
                <w:t>836 160</w:t>
              </w:r>
            </w:ins>
          </w:p>
        </w:tc>
        <w:tc>
          <w:tcPr>
            <w:tcW w:w="6458" w:type="dxa"/>
            <w:vAlign w:val="center"/>
            <w:tcPrChange w:id="68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82" w:author="user" w:date="2023-09-19T14:45:00Z"/>
                <w:rFonts w:ascii="GHEA Grapalat" w:hAnsi="GHEA Grapalat"/>
                <w:sz w:val="24"/>
                <w:szCs w:val="24"/>
              </w:rPr>
            </w:pPr>
            <w:ins w:id="683"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магния</w:t>
              </w:r>
              <w:r>
                <w:rPr>
                  <w:rFonts w:ascii="Arial LatArm" w:hAnsi="Arial LatArm" w:cs="Calibri"/>
                  <w:color w:val="000000"/>
                  <w:sz w:val="16"/>
                  <w:szCs w:val="16"/>
                </w:rPr>
                <w:t xml:space="preserve"> MG Gen.2, 250</w:t>
              </w:r>
              <w:r>
                <w:rPr>
                  <w:rFonts w:ascii="Calibri" w:hAnsi="Calibri" w:cs="Calibri"/>
                  <w:color w:val="000000"/>
                  <w:sz w:val="16"/>
                  <w:szCs w:val="16"/>
                </w:rPr>
                <w:t>Тестов</w:t>
              </w:r>
              <w:r>
                <w:rPr>
                  <w:rFonts w:ascii="Arial LatArm" w:hAnsi="Arial LatArm" w:cs="Calibri"/>
                  <w:color w:val="000000"/>
                  <w:sz w:val="16"/>
                  <w:szCs w:val="16"/>
                </w:rPr>
                <w:t>, cobas c</w:t>
              </w:r>
            </w:ins>
          </w:p>
        </w:tc>
      </w:tr>
      <w:tr w:rsidR="002A7D19" w:rsidRPr="009044F1" w:rsidTr="002A7D19">
        <w:tblPrEx>
          <w:tblPrExChange w:id="684" w:author="user" w:date="2023-09-19T14:48:00Z">
            <w:tblPrEx>
              <w:tblW w:w="9446" w:type="dxa"/>
            </w:tblPrEx>
          </w:tblPrExChange>
        </w:tblPrEx>
        <w:trPr>
          <w:jc w:val="center"/>
          <w:ins w:id="685" w:author="user" w:date="2023-09-19T14:45:00Z"/>
          <w:trPrChange w:id="686" w:author="user" w:date="2023-09-19T14:48:00Z">
            <w:trPr>
              <w:jc w:val="center"/>
            </w:trPr>
          </w:trPrChange>
        </w:trPr>
        <w:tc>
          <w:tcPr>
            <w:tcW w:w="1530" w:type="dxa"/>
            <w:vAlign w:val="center"/>
            <w:tcPrChange w:id="68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688" w:author="user" w:date="2023-09-19T14:45:00Z"/>
                <w:rFonts w:ascii="Arial LatArm" w:hAnsi="Arial LatArm" w:cs="Calibri"/>
                <w:color w:val="000000"/>
                <w:sz w:val="18"/>
                <w:szCs w:val="18"/>
              </w:rPr>
            </w:pPr>
            <w:ins w:id="689" w:author="user" w:date="2023-09-19T14:45:00Z">
              <w:r w:rsidRPr="002A7D19">
                <w:rPr>
                  <w:rFonts w:ascii="Arial LatArm" w:hAnsi="Arial LatArm" w:cs="Calibri"/>
                  <w:color w:val="000000"/>
                  <w:sz w:val="18"/>
                  <w:szCs w:val="18"/>
                </w:rPr>
                <w:t>38</w:t>
              </w:r>
            </w:ins>
          </w:p>
        </w:tc>
        <w:tc>
          <w:tcPr>
            <w:tcW w:w="1458" w:type="dxa"/>
            <w:vAlign w:val="center"/>
            <w:tcPrChange w:id="69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691" w:author="user" w:date="2023-09-19T14:45:00Z"/>
                <w:rFonts w:ascii="Arial LatArm" w:hAnsi="Arial LatArm" w:cs="Calibri"/>
                <w:color w:val="000000"/>
                <w:sz w:val="18"/>
                <w:szCs w:val="18"/>
              </w:rPr>
            </w:pPr>
            <w:ins w:id="692" w:author="user" w:date="2023-09-19T14:45:00Z">
              <w:r w:rsidRPr="002A7D19">
                <w:rPr>
                  <w:rFonts w:ascii="Arial LatArm" w:hAnsi="Arial LatArm" w:cs="Calibri"/>
                  <w:color w:val="000000"/>
                  <w:sz w:val="18"/>
                  <w:szCs w:val="18"/>
                </w:rPr>
                <w:t>1 466 400</w:t>
              </w:r>
            </w:ins>
          </w:p>
        </w:tc>
        <w:tc>
          <w:tcPr>
            <w:tcW w:w="6458" w:type="dxa"/>
            <w:vAlign w:val="center"/>
            <w:tcPrChange w:id="69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694" w:author="user" w:date="2023-09-19T14:45:00Z"/>
                <w:rFonts w:ascii="GHEA Grapalat" w:hAnsi="GHEA Grapalat"/>
                <w:sz w:val="24"/>
                <w:szCs w:val="24"/>
              </w:rPr>
            </w:pPr>
            <w:ins w:id="695"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на</w:t>
              </w:r>
              <w:r>
                <w:rPr>
                  <w:rFonts w:ascii="Arial LatArm" w:hAnsi="Arial LatArm" w:cs="Calibri"/>
                  <w:color w:val="000000"/>
                  <w:sz w:val="16"/>
                  <w:szCs w:val="16"/>
                </w:rPr>
                <w:t xml:space="preserve"> </w:t>
              </w:r>
              <w:r>
                <w:rPr>
                  <w:rFonts w:ascii="Calibri" w:hAnsi="Calibri" w:cs="Calibri"/>
                  <w:color w:val="000000"/>
                  <w:sz w:val="16"/>
                  <w:szCs w:val="16"/>
                </w:rPr>
                <w:t>определение</w:t>
              </w:r>
              <w:r>
                <w:rPr>
                  <w:rFonts w:ascii="Arial LatArm" w:hAnsi="Arial LatArm" w:cs="Calibri"/>
                  <w:color w:val="000000"/>
                  <w:sz w:val="16"/>
                  <w:szCs w:val="16"/>
                </w:rPr>
                <w:t xml:space="preserve"> </w:t>
              </w:r>
              <w:r>
                <w:rPr>
                  <w:rFonts w:ascii="Calibri" w:hAnsi="Calibri" w:cs="Calibri"/>
                  <w:color w:val="000000"/>
                  <w:sz w:val="16"/>
                  <w:szCs w:val="16"/>
                </w:rPr>
                <w:t>лактата</w:t>
              </w:r>
              <w:r>
                <w:rPr>
                  <w:rFonts w:ascii="Arial LatArm" w:hAnsi="Arial LatArm" w:cs="Calibri"/>
                  <w:color w:val="000000"/>
                  <w:sz w:val="16"/>
                  <w:szCs w:val="16"/>
                </w:rPr>
                <w:t xml:space="preserve">, LACT Gen.2, 100 </w:t>
              </w:r>
              <w:r>
                <w:rPr>
                  <w:rFonts w:ascii="Calibri" w:hAnsi="Calibri" w:cs="Calibri"/>
                  <w:color w:val="000000"/>
                  <w:sz w:val="16"/>
                  <w:szCs w:val="16"/>
                </w:rPr>
                <w:t>тестов</w:t>
              </w:r>
              <w:r>
                <w:rPr>
                  <w:rFonts w:ascii="Arial LatArm" w:hAnsi="Arial LatArm" w:cs="Calibri"/>
                  <w:color w:val="000000"/>
                  <w:sz w:val="16"/>
                  <w:szCs w:val="16"/>
                </w:rPr>
                <w:t>, cobas c,</w:t>
              </w:r>
            </w:ins>
          </w:p>
        </w:tc>
      </w:tr>
      <w:tr w:rsidR="002A7D19" w:rsidRPr="009044F1" w:rsidTr="002A7D19">
        <w:tblPrEx>
          <w:tblPrExChange w:id="696" w:author="user" w:date="2023-09-19T14:48:00Z">
            <w:tblPrEx>
              <w:tblW w:w="9446" w:type="dxa"/>
            </w:tblPrEx>
          </w:tblPrExChange>
        </w:tblPrEx>
        <w:trPr>
          <w:jc w:val="center"/>
          <w:ins w:id="697" w:author="user" w:date="2023-09-19T14:45:00Z"/>
          <w:trPrChange w:id="698" w:author="user" w:date="2023-09-19T14:48:00Z">
            <w:trPr>
              <w:jc w:val="center"/>
            </w:trPr>
          </w:trPrChange>
        </w:trPr>
        <w:tc>
          <w:tcPr>
            <w:tcW w:w="1530" w:type="dxa"/>
            <w:vAlign w:val="center"/>
            <w:tcPrChange w:id="69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00" w:author="user" w:date="2023-09-19T14:45:00Z"/>
                <w:rFonts w:ascii="Arial LatArm" w:hAnsi="Arial LatArm" w:cs="Calibri"/>
                <w:color w:val="000000"/>
                <w:sz w:val="18"/>
                <w:szCs w:val="18"/>
              </w:rPr>
            </w:pPr>
            <w:ins w:id="701" w:author="user" w:date="2023-09-19T14:45:00Z">
              <w:r w:rsidRPr="002A7D19">
                <w:rPr>
                  <w:rFonts w:ascii="Arial LatArm" w:hAnsi="Arial LatArm" w:cs="Calibri"/>
                  <w:color w:val="000000"/>
                  <w:sz w:val="18"/>
                  <w:szCs w:val="18"/>
                </w:rPr>
                <w:t>39</w:t>
              </w:r>
            </w:ins>
          </w:p>
        </w:tc>
        <w:tc>
          <w:tcPr>
            <w:tcW w:w="1458" w:type="dxa"/>
            <w:vAlign w:val="center"/>
            <w:tcPrChange w:id="70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03" w:author="user" w:date="2023-09-19T14:45:00Z"/>
                <w:rFonts w:ascii="Arial LatArm" w:hAnsi="Arial LatArm" w:cs="Calibri"/>
                <w:color w:val="000000"/>
                <w:sz w:val="18"/>
                <w:szCs w:val="18"/>
              </w:rPr>
            </w:pPr>
            <w:ins w:id="704" w:author="user" w:date="2023-09-19T14:45:00Z">
              <w:r w:rsidRPr="002A7D19">
                <w:rPr>
                  <w:rFonts w:ascii="Arial LatArm" w:hAnsi="Arial LatArm" w:cs="Calibri"/>
                  <w:color w:val="000000"/>
                  <w:sz w:val="18"/>
                  <w:szCs w:val="18"/>
                </w:rPr>
                <w:t>383 520</w:t>
              </w:r>
            </w:ins>
          </w:p>
        </w:tc>
        <w:tc>
          <w:tcPr>
            <w:tcW w:w="6458" w:type="dxa"/>
            <w:vAlign w:val="center"/>
            <w:tcPrChange w:id="70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06" w:author="user" w:date="2023-09-19T14:45:00Z"/>
                <w:rFonts w:ascii="GHEA Grapalat" w:hAnsi="GHEA Grapalat"/>
                <w:sz w:val="24"/>
                <w:szCs w:val="24"/>
              </w:rPr>
            </w:pPr>
            <w:ins w:id="707"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гамма</w:t>
              </w:r>
              <w:r>
                <w:rPr>
                  <w:rFonts w:ascii="Arial LatArm" w:hAnsi="Arial LatArm" w:cs="Calibri"/>
                  <w:color w:val="000000"/>
                  <w:sz w:val="16"/>
                  <w:szCs w:val="16"/>
                </w:rPr>
                <w:t>-</w:t>
              </w:r>
              <w:r>
                <w:rPr>
                  <w:rFonts w:ascii="Calibri" w:hAnsi="Calibri" w:cs="Calibri"/>
                  <w:color w:val="000000"/>
                  <w:sz w:val="16"/>
                  <w:szCs w:val="16"/>
                </w:rPr>
                <w:t>глутамилтрансферазы</w:t>
              </w:r>
              <w:r>
                <w:rPr>
                  <w:rFonts w:ascii="Arial LatArm" w:hAnsi="Arial LatArm" w:cs="Calibri"/>
                  <w:color w:val="000000"/>
                  <w:sz w:val="16"/>
                  <w:szCs w:val="16"/>
                </w:rPr>
                <w:t xml:space="preserve">, GGT Gen.2, 400 </w:t>
              </w:r>
              <w:r>
                <w:rPr>
                  <w:rFonts w:ascii="Calibri" w:hAnsi="Calibri" w:cs="Calibri"/>
                  <w:color w:val="000000"/>
                  <w:sz w:val="16"/>
                  <w:szCs w:val="16"/>
                </w:rPr>
                <w:t>тестов</w:t>
              </w:r>
              <w:r>
                <w:rPr>
                  <w:rFonts w:ascii="Arial LatArm" w:hAnsi="Arial LatArm" w:cs="Calibri"/>
                  <w:color w:val="000000"/>
                  <w:sz w:val="16"/>
                  <w:szCs w:val="16"/>
                </w:rPr>
                <w:t>, cobas c,</w:t>
              </w:r>
            </w:ins>
          </w:p>
        </w:tc>
      </w:tr>
      <w:tr w:rsidR="002A7D19" w:rsidRPr="009044F1" w:rsidTr="002A7D19">
        <w:tblPrEx>
          <w:tblPrExChange w:id="708" w:author="user" w:date="2023-09-19T14:48:00Z">
            <w:tblPrEx>
              <w:tblW w:w="9446" w:type="dxa"/>
            </w:tblPrEx>
          </w:tblPrExChange>
        </w:tblPrEx>
        <w:trPr>
          <w:jc w:val="center"/>
          <w:ins w:id="709" w:author="user" w:date="2023-09-19T14:45:00Z"/>
          <w:trPrChange w:id="710" w:author="user" w:date="2023-09-19T14:48:00Z">
            <w:trPr>
              <w:jc w:val="center"/>
            </w:trPr>
          </w:trPrChange>
        </w:trPr>
        <w:tc>
          <w:tcPr>
            <w:tcW w:w="1530" w:type="dxa"/>
            <w:vAlign w:val="center"/>
            <w:tcPrChange w:id="71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12" w:author="user" w:date="2023-09-19T14:45:00Z"/>
                <w:rFonts w:ascii="Arial LatArm" w:hAnsi="Arial LatArm" w:cs="Calibri"/>
                <w:color w:val="000000"/>
                <w:sz w:val="18"/>
                <w:szCs w:val="18"/>
              </w:rPr>
            </w:pPr>
            <w:ins w:id="713" w:author="user" w:date="2023-09-19T14:45:00Z">
              <w:r w:rsidRPr="002A7D19">
                <w:rPr>
                  <w:rFonts w:ascii="Arial LatArm" w:hAnsi="Arial LatArm" w:cs="Calibri"/>
                  <w:color w:val="000000"/>
                  <w:sz w:val="18"/>
                  <w:szCs w:val="18"/>
                </w:rPr>
                <w:t>40</w:t>
              </w:r>
            </w:ins>
          </w:p>
        </w:tc>
        <w:tc>
          <w:tcPr>
            <w:tcW w:w="1458" w:type="dxa"/>
            <w:vAlign w:val="center"/>
            <w:tcPrChange w:id="71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15" w:author="user" w:date="2023-09-19T14:45:00Z"/>
                <w:rFonts w:ascii="Arial LatArm" w:hAnsi="Arial LatArm" w:cs="Calibri"/>
                <w:color w:val="000000"/>
                <w:sz w:val="18"/>
                <w:szCs w:val="18"/>
              </w:rPr>
            </w:pPr>
            <w:ins w:id="716" w:author="user" w:date="2023-09-19T14:45:00Z">
              <w:r w:rsidRPr="002A7D19">
                <w:rPr>
                  <w:rFonts w:ascii="Arial LatArm" w:hAnsi="Arial LatArm" w:cs="Calibri"/>
                  <w:color w:val="000000"/>
                  <w:sz w:val="18"/>
                  <w:szCs w:val="18"/>
                </w:rPr>
                <w:t>346 320</w:t>
              </w:r>
            </w:ins>
          </w:p>
        </w:tc>
        <w:tc>
          <w:tcPr>
            <w:tcW w:w="6458" w:type="dxa"/>
            <w:vAlign w:val="center"/>
            <w:tcPrChange w:id="71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18" w:author="user" w:date="2023-09-19T14:45:00Z"/>
                <w:rFonts w:ascii="GHEA Grapalat" w:hAnsi="GHEA Grapalat"/>
                <w:sz w:val="24"/>
                <w:szCs w:val="24"/>
              </w:rPr>
            </w:pPr>
            <w:ins w:id="719"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неорганического</w:t>
              </w:r>
              <w:r>
                <w:rPr>
                  <w:rFonts w:ascii="Arial LatArm" w:hAnsi="Arial LatArm" w:cs="Calibri"/>
                  <w:color w:val="000000"/>
                  <w:sz w:val="16"/>
                  <w:szCs w:val="16"/>
                </w:rPr>
                <w:t xml:space="preserve"> </w:t>
              </w:r>
              <w:r>
                <w:rPr>
                  <w:rFonts w:ascii="Calibri" w:hAnsi="Calibri" w:cs="Calibri"/>
                  <w:color w:val="000000"/>
                  <w:sz w:val="16"/>
                  <w:szCs w:val="16"/>
                </w:rPr>
                <w:t>фосфора</w:t>
              </w:r>
              <w:r>
                <w:rPr>
                  <w:rFonts w:ascii="Arial LatArm" w:hAnsi="Arial LatArm" w:cs="Calibri"/>
                  <w:color w:val="000000"/>
                  <w:sz w:val="16"/>
                  <w:szCs w:val="16"/>
                </w:rPr>
                <w:t xml:space="preserve">, </w:t>
              </w:r>
              <w:r>
                <w:rPr>
                  <w:rFonts w:ascii="Calibri" w:hAnsi="Calibri" w:cs="Calibri"/>
                  <w:color w:val="000000"/>
                  <w:sz w:val="16"/>
                  <w:szCs w:val="16"/>
                </w:rPr>
                <w:t>ФОС</w:t>
              </w:r>
              <w:r>
                <w:rPr>
                  <w:rFonts w:ascii="Arial LatArm" w:hAnsi="Arial LatArm" w:cs="Calibri"/>
                  <w:color w:val="000000"/>
                  <w:sz w:val="16"/>
                  <w:szCs w:val="16"/>
                </w:rPr>
                <w:t xml:space="preserve"> Gen.2, 250</w:t>
              </w:r>
              <w:r>
                <w:rPr>
                  <w:rFonts w:ascii="Calibri" w:hAnsi="Calibri" w:cs="Calibri"/>
                  <w:color w:val="000000"/>
                  <w:sz w:val="16"/>
                  <w:szCs w:val="16"/>
                </w:rPr>
                <w:t>Тестов</w:t>
              </w:r>
              <w:r>
                <w:rPr>
                  <w:rFonts w:ascii="Arial LatArm" w:hAnsi="Arial LatArm" w:cs="Calibri"/>
                  <w:color w:val="000000"/>
                  <w:sz w:val="16"/>
                  <w:szCs w:val="16"/>
                </w:rPr>
                <w:t>, cobas c,</w:t>
              </w:r>
            </w:ins>
          </w:p>
        </w:tc>
      </w:tr>
      <w:tr w:rsidR="002A7D19" w:rsidRPr="009044F1" w:rsidTr="002A7D19">
        <w:tblPrEx>
          <w:tblPrExChange w:id="720" w:author="user" w:date="2023-09-19T14:48:00Z">
            <w:tblPrEx>
              <w:tblW w:w="9446" w:type="dxa"/>
            </w:tblPrEx>
          </w:tblPrExChange>
        </w:tblPrEx>
        <w:trPr>
          <w:jc w:val="center"/>
          <w:ins w:id="721" w:author="user" w:date="2023-09-19T14:45:00Z"/>
          <w:trPrChange w:id="722" w:author="user" w:date="2023-09-19T14:48:00Z">
            <w:trPr>
              <w:jc w:val="center"/>
            </w:trPr>
          </w:trPrChange>
        </w:trPr>
        <w:tc>
          <w:tcPr>
            <w:tcW w:w="1530" w:type="dxa"/>
            <w:vAlign w:val="center"/>
            <w:tcPrChange w:id="72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24" w:author="user" w:date="2023-09-19T14:45:00Z"/>
                <w:rFonts w:ascii="Arial LatArm" w:hAnsi="Arial LatArm" w:cs="Calibri"/>
                <w:color w:val="000000"/>
                <w:sz w:val="18"/>
                <w:szCs w:val="18"/>
              </w:rPr>
            </w:pPr>
            <w:ins w:id="725" w:author="user" w:date="2023-09-19T14:45:00Z">
              <w:r w:rsidRPr="002A7D19">
                <w:rPr>
                  <w:rFonts w:ascii="Arial LatArm" w:hAnsi="Arial LatArm" w:cs="Calibri"/>
                  <w:color w:val="000000"/>
                  <w:sz w:val="18"/>
                  <w:szCs w:val="18"/>
                </w:rPr>
                <w:t>41</w:t>
              </w:r>
            </w:ins>
          </w:p>
        </w:tc>
        <w:tc>
          <w:tcPr>
            <w:tcW w:w="1458" w:type="dxa"/>
            <w:vAlign w:val="center"/>
            <w:tcPrChange w:id="72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27" w:author="user" w:date="2023-09-19T14:45:00Z"/>
                <w:rFonts w:ascii="Arial LatArm" w:hAnsi="Arial LatArm" w:cs="Calibri"/>
                <w:color w:val="000000"/>
                <w:sz w:val="18"/>
                <w:szCs w:val="18"/>
              </w:rPr>
            </w:pPr>
            <w:ins w:id="728" w:author="user" w:date="2023-09-19T14:45:00Z">
              <w:r w:rsidRPr="002A7D19">
                <w:rPr>
                  <w:rFonts w:ascii="Arial LatArm" w:hAnsi="Arial LatArm" w:cs="Calibri"/>
                  <w:color w:val="000000"/>
                  <w:sz w:val="18"/>
                  <w:szCs w:val="18"/>
                </w:rPr>
                <w:t>2 093 040</w:t>
              </w:r>
            </w:ins>
          </w:p>
        </w:tc>
        <w:tc>
          <w:tcPr>
            <w:tcW w:w="6458" w:type="dxa"/>
            <w:vAlign w:val="center"/>
            <w:tcPrChange w:id="72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30" w:author="user" w:date="2023-09-19T14:45:00Z"/>
                <w:rFonts w:ascii="GHEA Grapalat" w:hAnsi="GHEA Grapalat"/>
                <w:sz w:val="24"/>
                <w:szCs w:val="24"/>
              </w:rPr>
            </w:pPr>
            <w:ins w:id="731"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липопротеинов</w:t>
              </w:r>
              <w:r>
                <w:rPr>
                  <w:rFonts w:ascii="Arial LatArm" w:hAnsi="Arial LatArm" w:cs="Calibri"/>
                  <w:color w:val="000000"/>
                  <w:sz w:val="16"/>
                  <w:szCs w:val="16"/>
                </w:rPr>
                <w:t xml:space="preserve"> </w:t>
              </w:r>
              <w:r>
                <w:rPr>
                  <w:rFonts w:ascii="Calibri" w:hAnsi="Calibri" w:cs="Calibri"/>
                  <w:color w:val="000000"/>
                  <w:sz w:val="16"/>
                  <w:szCs w:val="16"/>
                </w:rPr>
                <w:t>высокой</w:t>
              </w:r>
              <w:r>
                <w:rPr>
                  <w:rFonts w:ascii="Arial LatArm" w:hAnsi="Arial LatArm" w:cs="Calibri"/>
                  <w:color w:val="000000"/>
                  <w:sz w:val="16"/>
                  <w:szCs w:val="16"/>
                </w:rPr>
                <w:t xml:space="preserve"> </w:t>
              </w:r>
              <w:r>
                <w:rPr>
                  <w:rFonts w:ascii="Calibri" w:hAnsi="Calibri" w:cs="Calibri"/>
                  <w:color w:val="000000"/>
                  <w:sz w:val="16"/>
                  <w:szCs w:val="16"/>
                </w:rPr>
                <w:t>плотности</w:t>
              </w:r>
            </w:ins>
          </w:p>
        </w:tc>
      </w:tr>
      <w:tr w:rsidR="002A7D19" w:rsidRPr="009044F1" w:rsidTr="002A7D19">
        <w:tblPrEx>
          <w:tblPrExChange w:id="732" w:author="user" w:date="2023-09-19T14:48:00Z">
            <w:tblPrEx>
              <w:tblW w:w="9446" w:type="dxa"/>
            </w:tblPrEx>
          </w:tblPrExChange>
        </w:tblPrEx>
        <w:trPr>
          <w:jc w:val="center"/>
          <w:ins w:id="733" w:author="user" w:date="2023-09-19T14:45:00Z"/>
          <w:trPrChange w:id="734" w:author="user" w:date="2023-09-19T14:48:00Z">
            <w:trPr>
              <w:jc w:val="center"/>
            </w:trPr>
          </w:trPrChange>
        </w:trPr>
        <w:tc>
          <w:tcPr>
            <w:tcW w:w="1530" w:type="dxa"/>
            <w:vAlign w:val="center"/>
            <w:tcPrChange w:id="73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36" w:author="user" w:date="2023-09-19T14:45:00Z"/>
                <w:rFonts w:ascii="Arial LatArm" w:hAnsi="Arial LatArm" w:cs="Calibri"/>
                <w:color w:val="000000"/>
                <w:sz w:val="18"/>
                <w:szCs w:val="18"/>
              </w:rPr>
            </w:pPr>
            <w:ins w:id="737" w:author="user" w:date="2023-09-19T14:45:00Z">
              <w:r w:rsidRPr="002A7D19">
                <w:rPr>
                  <w:rFonts w:ascii="Arial LatArm" w:hAnsi="Arial LatArm" w:cs="Calibri"/>
                  <w:color w:val="000000"/>
                  <w:sz w:val="18"/>
                  <w:szCs w:val="18"/>
                </w:rPr>
                <w:t>42</w:t>
              </w:r>
            </w:ins>
          </w:p>
        </w:tc>
        <w:tc>
          <w:tcPr>
            <w:tcW w:w="1458" w:type="dxa"/>
            <w:vAlign w:val="center"/>
            <w:tcPrChange w:id="73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39" w:author="user" w:date="2023-09-19T14:45:00Z"/>
                <w:rFonts w:ascii="Arial LatArm" w:hAnsi="Arial LatArm" w:cs="Calibri"/>
                <w:color w:val="000000"/>
                <w:sz w:val="18"/>
                <w:szCs w:val="18"/>
              </w:rPr>
            </w:pPr>
            <w:ins w:id="740" w:author="user" w:date="2023-09-19T14:45:00Z">
              <w:r w:rsidRPr="002A7D19">
                <w:rPr>
                  <w:rFonts w:ascii="Arial LatArm" w:hAnsi="Arial LatArm" w:cs="Calibri"/>
                  <w:color w:val="000000"/>
                  <w:sz w:val="18"/>
                  <w:szCs w:val="18"/>
                </w:rPr>
                <w:t>2 987 400</w:t>
              </w:r>
            </w:ins>
          </w:p>
        </w:tc>
        <w:tc>
          <w:tcPr>
            <w:tcW w:w="6458" w:type="dxa"/>
            <w:vAlign w:val="center"/>
            <w:tcPrChange w:id="74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42" w:author="user" w:date="2023-09-19T14:45:00Z"/>
                <w:rFonts w:ascii="GHEA Grapalat" w:hAnsi="GHEA Grapalat"/>
                <w:sz w:val="24"/>
                <w:szCs w:val="24"/>
              </w:rPr>
            </w:pPr>
            <w:ins w:id="743" w:author="user" w:date="2023-09-19T14:48:00Z">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тестов</w:t>
              </w:r>
              <w:r>
                <w:rPr>
                  <w:rFonts w:ascii="Arial LatArm" w:hAnsi="Arial LatArm" w:cs="Calibri"/>
                  <w:color w:val="000000"/>
                  <w:sz w:val="16"/>
                  <w:szCs w:val="16"/>
                </w:rPr>
                <w:t xml:space="preserve"> </w:t>
              </w:r>
              <w:r>
                <w:rPr>
                  <w:rFonts w:ascii="Calibri" w:hAnsi="Calibri" w:cs="Calibri"/>
                  <w:color w:val="000000"/>
                  <w:sz w:val="16"/>
                  <w:szCs w:val="16"/>
                </w:rPr>
                <w:t>на</w:t>
              </w:r>
              <w:r>
                <w:rPr>
                  <w:rFonts w:ascii="Arial LatArm" w:hAnsi="Arial LatArm" w:cs="Calibri"/>
                  <w:color w:val="000000"/>
                  <w:sz w:val="16"/>
                  <w:szCs w:val="16"/>
                </w:rPr>
                <w:t xml:space="preserve"> </w:t>
              </w:r>
              <w:r>
                <w:rPr>
                  <w:rFonts w:ascii="Calibri" w:hAnsi="Calibri" w:cs="Calibri"/>
                  <w:color w:val="000000"/>
                  <w:sz w:val="16"/>
                  <w:szCs w:val="16"/>
                </w:rPr>
                <w:t>определение</w:t>
              </w:r>
              <w:r>
                <w:rPr>
                  <w:rFonts w:ascii="Arial LatArm" w:hAnsi="Arial LatArm" w:cs="Calibri"/>
                  <w:color w:val="000000"/>
                  <w:sz w:val="16"/>
                  <w:szCs w:val="16"/>
                </w:rPr>
                <w:t xml:space="preserve"> </w:t>
              </w:r>
              <w:r>
                <w:rPr>
                  <w:rFonts w:ascii="Calibri" w:hAnsi="Calibri" w:cs="Calibri"/>
                  <w:color w:val="000000"/>
                  <w:sz w:val="16"/>
                  <w:szCs w:val="16"/>
                </w:rPr>
                <w:t>ревматоидного</w:t>
              </w:r>
              <w:r>
                <w:rPr>
                  <w:rFonts w:ascii="Arial LatArm" w:hAnsi="Arial LatArm" w:cs="Calibri"/>
                  <w:color w:val="000000"/>
                  <w:sz w:val="16"/>
                  <w:szCs w:val="16"/>
                </w:rPr>
                <w:t xml:space="preserve"> </w:t>
              </w:r>
              <w:r>
                <w:rPr>
                  <w:rFonts w:ascii="Calibri" w:hAnsi="Calibri" w:cs="Calibri"/>
                  <w:color w:val="000000"/>
                  <w:sz w:val="16"/>
                  <w:szCs w:val="16"/>
                </w:rPr>
                <w:t>фактора</w:t>
              </w:r>
            </w:ins>
          </w:p>
        </w:tc>
      </w:tr>
      <w:tr w:rsidR="002A7D19" w:rsidRPr="009044F1" w:rsidTr="002A7D19">
        <w:tblPrEx>
          <w:tblPrExChange w:id="744" w:author="user" w:date="2023-09-19T14:48:00Z">
            <w:tblPrEx>
              <w:tblW w:w="9446" w:type="dxa"/>
            </w:tblPrEx>
          </w:tblPrExChange>
        </w:tblPrEx>
        <w:trPr>
          <w:jc w:val="center"/>
          <w:ins w:id="745" w:author="user" w:date="2023-09-19T14:45:00Z"/>
          <w:trPrChange w:id="746" w:author="user" w:date="2023-09-19T14:48:00Z">
            <w:trPr>
              <w:jc w:val="center"/>
            </w:trPr>
          </w:trPrChange>
        </w:trPr>
        <w:tc>
          <w:tcPr>
            <w:tcW w:w="1530" w:type="dxa"/>
            <w:vAlign w:val="center"/>
            <w:tcPrChange w:id="74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48" w:author="user" w:date="2023-09-19T14:45:00Z"/>
                <w:rFonts w:ascii="Arial LatArm" w:hAnsi="Arial LatArm" w:cs="Calibri"/>
                <w:color w:val="000000"/>
                <w:sz w:val="18"/>
                <w:szCs w:val="18"/>
              </w:rPr>
            </w:pPr>
            <w:ins w:id="749" w:author="user" w:date="2023-09-19T14:45:00Z">
              <w:r w:rsidRPr="002A7D19">
                <w:rPr>
                  <w:rFonts w:ascii="Arial LatArm" w:hAnsi="Arial LatArm" w:cs="Calibri"/>
                  <w:color w:val="000000"/>
                  <w:sz w:val="18"/>
                  <w:szCs w:val="18"/>
                </w:rPr>
                <w:t>43</w:t>
              </w:r>
            </w:ins>
          </w:p>
        </w:tc>
        <w:tc>
          <w:tcPr>
            <w:tcW w:w="1458" w:type="dxa"/>
            <w:vAlign w:val="center"/>
            <w:tcPrChange w:id="75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51" w:author="user" w:date="2023-09-19T14:45:00Z"/>
                <w:rFonts w:ascii="Arial LatArm" w:hAnsi="Arial LatArm" w:cs="Calibri"/>
                <w:color w:val="000000"/>
                <w:sz w:val="18"/>
                <w:szCs w:val="18"/>
              </w:rPr>
            </w:pPr>
            <w:ins w:id="752" w:author="user" w:date="2023-09-19T14:45:00Z">
              <w:r w:rsidRPr="002A7D19">
                <w:rPr>
                  <w:rFonts w:ascii="Arial LatArm" w:hAnsi="Arial LatArm" w:cs="Calibri"/>
                  <w:color w:val="000000"/>
                  <w:sz w:val="18"/>
                  <w:szCs w:val="18"/>
                </w:rPr>
                <w:t>3 226 080</w:t>
              </w:r>
            </w:ins>
          </w:p>
        </w:tc>
        <w:tc>
          <w:tcPr>
            <w:tcW w:w="6458" w:type="dxa"/>
            <w:vAlign w:val="center"/>
            <w:tcPrChange w:id="75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54" w:author="user" w:date="2023-09-19T14:45:00Z"/>
                <w:rFonts w:ascii="GHEA Grapalat" w:hAnsi="GHEA Grapalat"/>
                <w:sz w:val="24"/>
                <w:szCs w:val="24"/>
              </w:rPr>
            </w:pPr>
            <w:ins w:id="755" w:author="user" w:date="2023-09-19T14:48:00Z">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кассета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антистрептолизина</w:t>
              </w:r>
              <w:r>
                <w:rPr>
                  <w:rFonts w:ascii="Arial LatArm" w:hAnsi="Arial LatArm" w:cs="Calibri"/>
                  <w:color w:val="000000"/>
                  <w:sz w:val="16"/>
                  <w:szCs w:val="16"/>
                </w:rPr>
                <w:t>-</w:t>
              </w:r>
              <w:r>
                <w:rPr>
                  <w:rFonts w:ascii="Calibri" w:hAnsi="Calibri" w:cs="Calibri"/>
                  <w:color w:val="000000"/>
                  <w:sz w:val="16"/>
                  <w:szCs w:val="16"/>
                </w:rPr>
                <w:t>О</w:t>
              </w:r>
            </w:ins>
          </w:p>
        </w:tc>
      </w:tr>
      <w:tr w:rsidR="002A7D19" w:rsidRPr="009044F1" w:rsidTr="002A7D19">
        <w:tblPrEx>
          <w:tblPrExChange w:id="756" w:author="user" w:date="2023-09-19T14:48:00Z">
            <w:tblPrEx>
              <w:tblW w:w="9446" w:type="dxa"/>
            </w:tblPrEx>
          </w:tblPrExChange>
        </w:tblPrEx>
        <w:trPr>
          <w:jc w:val="center"/>
          <w:ins w:id="757" w:author="user" w:date="2023-09-19T14:45:00Z"/>
          <w:trPrChange w:id="758" w:author="user" w:date="2023-09-19T14:48:00Z">
            <w:trPr>
              <w:jc w:val="center"/>
            </w:trPr>
          </w:trPrChange>
        </w:trPr>
        <w:tc>
          <w:tcPr>
            <w:tcW w:w="1530" w:type="dxa"/>
            <w:vAlign w:val="center"/>
            <w:tcPrChange w:id="75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60" w:author="user" w:date="2023-09-19T14:45:00Z"/>
                <w:rFonts w:ascii="Arial LatArm" w:hAnsi="Arial LatArm" w:cs="Calibri"/>
                <w:color w:val="000000"/>
                <w:sz w:val="18"/>
                <w:szCs w:val="18"/>
              </w:rPr>
            </w:pPr>
            <w:ins w:id="761" w:author="user" w:date="2023-09-19T14:45:00Z">
              <w:r w:rsidRPr="002A7D19">
                <w:rPr>
                  <w:rFonts w:ascii="Arial LatArm" w:hAnsi="Arial LatArm" w:cs="Calibri"/>
                  <w:color w:val="000000"/>
                  <w:sz w:val="18"/>
                  <w:szCs w:val="18"/>
                </w:rPr>
                <w:t>44</w:t>
              </w:r>
            </w:ins>
          </w:p>
        </w:tc>
        <w:tc>
          <w:tcPr>
            <w:tcW w:w="1458" w:type="dxa"/>
            <w:vAlign w:val="center"/>
            <w:tcPrChange w:id="76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63" w:author="user" w:date="2023-09-19T14:45:00Z"/>
                <w:rFonts w:ascii="Arial LatArm" w:hAnsi="Arial LatArm" w:cs="Calibri"/>
                <w:color w:val="000000"/>
                <w:sz w:val="18"/>
                <w:szCs w:val="18"/>
              </w:rPr>
            </w:pPr>
            <w:ins w:id="764" w:author="user" w:date="2023-09-19T14:45:00Z">
              <w:r w:rsidRPr="002A7D19">
                <w:rPr>
                  <w:rFonts w:ascii="Arial LatArm" w:hAnsi="Arial LatArm" w:cs="Calibri"/>
                  <w:color w:val="000000"/>
                  <w:sz w:val="18"/>
                  <w:szCs w:val="18"/>
                </w:rPr>
                <w:t>1 421 280</w:t>
              </w:r>
            </w:ins>
          </w:p>
        </w:tc>
        <w:tc>
          <w:tcPr>
            <w:tcW w:w="6458" w:type="dxa"/>
            <w:vAlign w:val="center"/>
            <w:tcPrChange w:id="76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66" w:author="user" w:date="2023-09-19T14:45:00Z"/>
                <w:rFonts w:ascii="GHEA Grapalat" w:hAnsi="GHEA Grapalat"/>
                <w:sz w:val="24"/>
                <w:szCs w:val="24"/>
              </w:rPr>
            </w:pPr>
            <w:ins w:id="767" w:author="user" w:date="2023-09-19T14:48:00Z">
              <w:r>
                <w:rPr>
                  <w:rFonts w:ascii="Calibri" w:hAnsi="Calibri" w:cs="Calibri"/>
                  <w:color w:val="000000"/>
                  <w:sz w:val="16"/>
                  <w:szCs w:val="16"/>
                </w:rPr>
                <w:t>Реакционные</w:t>
              </w:r>
              <w:r>
                <w:rPr>
                  <w:rFonts w:ascii="Arial LatArm" w:hAnsi="Arial LatArm" w:cs="Calibri"/>
                  <w:color w:val="000000"/>
                  <w:sz w:val="16"/>
                  <w:szCs w:val="16"/>
                </w:rPr>
                <w:t xml:space="preserve"> </w:t>
              </w:r>
              <w:r>
                <w:rPr>
                  <w:rFonts w:ascii="Calibri" w:hAnsi="Calibri" w:cs="Calibri"/>
                  <w:color w:val="000000"/>
                  <w:sz w:val="16"/>
                  <w:szCs w:val="16"/>
                </w:rPr>
                <w:t>кюветы</w:t>
              </w:r>
              <w:r>
                <w:rPr>
                  <w:rFonts w:ascii="Arial LatArm" w:hAnsi="Arial LatArm" w:cs="Calibri"/>
                  <w:color w:val="000000"/>
                  <w:sz w:val="16"/>
                  <w:szCs w:val="16"/>
                </w:rPr>
                <w:t xml:space="preserve"> </w:t>
              </w:r>
              <w:r>
                <w:rPr>
                  <w:rFonts w:ascii="Calibri" w:hAnsi="Calibri" w:cs="Calibri"/>
                  <w:color w:val="000000"/>
                  <w:sz w:val="16"/>
                  <w:szCs w:val="16"/>
                </w:rPr>
                <w:t>Набор</w:t>
              </w:r>
              <w:r>
                <w:rPr>
                  <w:rFonts w:ascii="Arial LatArm" w:hAnsi="Arial LatArm" w:cs="Calibri"/>
                  <w:color w:val="000000"/>
                  <w:sz w:val="16"/>
                  <w:szCs w:val="16"/>
                </w:rPr>
                <w:t xml:space="preserve"> </w:t>
              </w:r>
              <w:r>
                <w:rPr>
                  <w:rFonts w:ascii="Calibri" w:hAnsi="Calibri" w:cs="Calibri"/>
                  <w:color w:val="000000"/>
                  <w:sz w:val="16"/>
                  <w:szCs w:val="16"/>
                </w:rPr>
                <w:t>ячеек</w:t>
              </w:r>
              <w:r>
                <w:rPr>
                  <w:rFonts w:ascii="Arial LatArm" w:hAnsi="Arial LatArm" w:cs="Calibri"/>
                  <w:color w:val="000000"/>
                  <w:sz w:val="16"/>
                  <w:szCs w:val="16"/>
                </w:rPr>
                <w:t xml:space="preserve"> cobas C311</w:t>
              </w:r>
            </w:ins>
          </w:p>
        </w:tc>
      </w:tr>
      <w:tr w:rsidR="002A7D19" w:rsidRPr="009044F1" w:rsidTr="002A7D19">
        <w:tblPrEx>
          <w:tblPrExChange w:id="768" w:author="user" w:date="2023-09-19T14:48:00Z">
            <w:tblPrEx>
              <w:tblW w:w="9446" w:type="dxa"/>
            </w:tblPrEx>
          </w:tblPrExChange>
        </w:tblPrEx>
        <w:trPr>
          <w:jc w:val="center"/>
          <w:ins w:id="769" w:author="user" w:date="2023-09-19T14:45:00Z"/>
          <w:trPrChange w:id="770" w:author="user" w:date="2023-09-19T14:48:00Z">
            <w:trPr>
              <w:jc w:val="center"/>
            </w:trPr>
          </w:trPrChange>
        </w:trPr>
        <w:tc>
          <w:tcPr>
            <w:tcW w:w="1530" w:type="dxa"/>
            <w:vAlign w:val="center"/>
            <w:tcPrChange w:id="77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72" w:author="user" w:date="2023-09-19T14:45:00Z"/>
                <w:rFonts w:ascii="Arial LatArm" w:hAnsi="Arial LatArm" w:cs="Calibri"/>
                <w:color w:val="000000"/>
                <w:sz w:val="18"/>
                <w:szCs w:val="18"/>
              </w:rPr>
            </w:pPr>
            <w:ins w:id="773" w:author="user" w:date="2023-09-19T14:45:00Z">
              <w:r w:rsidRPr="002A7D19">
                <w:rPr>
                  <w:rFonts w:ascii="Arial LatArm" w:hAnsi="Arial LatArm" w:cs="Calibri"/>
                  <w:color w:val="000000"/>
                  <w:sz w:val="18"/>
                  <w:szCs w:val="18"/>
                </w:rPr>
                <w:t>45</w:t>
              </w:r>
            </w:ins>
          </w:p>
        </w:tc>
        <w:tc>
          <w:tcPr>
            <w:tcW w:w="1458" w:type="dxa"/>
            <w:vAlign w:val="center"/>
            <w:tcPrChange w:id="77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75" w:author="user" w:date="2023-09-19T14:45:00Z"/>
                <w:rFonts w:ascii="Arial LatArm" w:hAnsi="Arial LatArm" w:cs="Calibri"/>
                <w:color w:val="000000"/>
                <w:sz w:val="18"/>
                <w:szCs w:val="18"/>
              </w:rPr>
            </w:pPr>
            <w:ins w:id="776" w:author="user" w:date="2023-09-19T14:45:00Z">
              <w:r w:rsidRPr="002A7D19">
                <w:rPr>
                  <w:rFonts w:ascii="Arial LatArm" w:hAnsi="Arial LatArm" w:cs="Calibri"/>
                  <w:color w:val="000000"/>
                  <w:sz w:val="18"/>
                  <w:szCs w:val="18"/>
                </w:rPr>
                <w:t>93 120</w:t>
              </w:r>
            </w:ins>
          </w:p>
        </w:tc>
        <w:tc>
          <w:tcPr>
            <w:tcW w:w="6458" w:type="dxa"/>
            <w:vAlign w:val="center"/>
            <w:tcPrChange w:id="77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78" w:author="user" w:date="2023-09-19T14:45:00Z"/>
                <w:rFonts w:ascii="GHEA Grapalat" w:hAnsi="GHEA Grapalat"/>
                <w:sz w:val="24"/>
                <w:szCs w:val="24"/>
              </w:rPr>
            </w:pPr>
            <w:ins w:id="779"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Калибратор</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биохимических</w:t>
              </w:r>
              <w:r>
                <w:rPr>
                  <w:rFonts w:ascii="Arial LatArm" w:hAnsi="Arial LatArm" w:cs="Calibri"/>
                  <w:color w:val="000000"/>
                  <w:sz w:val="16"/>
                  <w:szCs w:val="16"/>
                </w:rPr>
                <w:t xml:space="preserve"> </w:t>
              </w:r>
              <w:r>
                <w:rPr>
                  <w:rFonts w:ascii="Calibri" w:hAnsi="Calibri" w:cs="Calibri"/>
                  <w:color w:val="000000"/>
                  <w:sz w:val="16"/>
                  <w:szCs w:val="16"/>
                </w:rPr>
                <w:t>анализов</w:t>
              </w:r>
              <w:r>
                <w:rPr>
                  <w:rFonts w:ascii="Arial LatArm" w:hAnsi="Arial LatArm" w:cs="Calibri"/>
                  <w:color w:val="000000"/>
                  <w:sz w:val="16"/>
                  <w:szCs w:val="16"/>
                </w:rPr>
                <w:t xml:space="preserve"> Cfas 12x3ML</w:t>
              </w:r>
            </w:ins>
          </w:p>
        </w:tc>
      </w:tr>
      <w:tr w:rsidR="002A7D19" w:rsidRPr="009044F1" w:rsidTr="002A7D19">
        <w:tblPrEx>
          <w:tblPrExChange w:id="780" w:author="user" w:date="2023-09-19T14:48:00Z">
            <w:tblPrEx>
              <w:tblW w:w="9446" w:type="dxa"/>
            </w:tblPrEx>
          </w:tblPrExChange>
        </w:tblPrEx>
        <w:trPr>
          <w:jc w:val="center"/>
          <w:ins w:id="781" w:author="user" w:date="2023-09-19T14:45:00Z"/>
          <w:trPrChange w:id="782" w:author="user" w:date="2023-09-19T14:48:00Z">
            <w:trPr>
              <w:jc w:val="center"/>
            </w:trPr>
          </w:trPrChange>
        </w:trPr>
        <w:tc>
          <w:tcPr>
            <w:tcW w:w="1530" w:type="dxa"/>
            <w:vAlign w:val="center"/>
            <w:tcPrChange w:id="78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84" w:author="user" w:date="2023-09-19T14:45:00Z"/>
                <w:rFonts w:ascii="Arial LatArm" w:hAnsi="Arial LatArm" w:cs="Calibri"/>
                <w:color w:val="000000"/>
                <w:sz w:val="18"/>
                <w:szCs w:val="18"/>
              </w:rPr>
            </w:pPr>
            <w:ins w:id="785" w:author="user" w:date="2023-09-19T14:45:00Z">
              <w:r w:rsidRPr="002A7D19">
                <w:rPr>
                  <w:rFonts w:ascii="Arial LatArm" w:hAnsi="Arial LatArm" w:cs="Calibri"/>
                  <w:color w:val="000000"/>
                  <w:sz w:val="18"/>
                  <w:szCs w:val="18"/>
                </w:rPr>
                <w:t>46</w:t>
              </w:r>
            </w:ins>
          </w:p>
        </w:tc>
        <w:tc>
          <w:tcPr>
            <w:tcW w:w="1458" w:type="dxa"/>
            <w:vAlign w:val="center"/>
            <w:tcPrChange w:id="78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87" w:author="user" w:date="2023-09-19T14:45:00Z"/>
                <w:rFonts w:ascii="Arial LatArm" w:hAnsi="Arial LatArm" w:cs="Calibri"/>
                <w:color w:val="000000"/>
                <w:sz w:val="18"/>
                <w:szCs w:val="18"/>
              </w:rPr>
            </w:pPr>
            <w:ins w:id="788" w:author="user" w:date="2023-09-19T14:45:00Z">
              <w:r w:rsidRPr="002A7D19">
                <w:rPr>
                  <w:rFonts w:ascii="Arial LatArm" w:hAnsi="Arial LatArm" w:cs="Calibri"/>
                  <w:color w:val="000000"/>
                  <w:sz w:val="18"/>
                  <w:szCs w:val="18"/>
                </w:rPr>
                <w:t>71 280</w:t>
              </w:r>
            </w:ins>
          </w:p>
        </w:tc>
        <w:tc>
          <w:tcPr>
            <w:tcW w:w="6458" w:type="dxa"/>
            <w:vAlign w:val="center"/>
            <w:tcPrChange w:id="78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790" w:author="user" w:date="2023-09-19T14:45:00Z"/>
                <w:rFonts w:ascii="GHEA Grapalat" w:hAnsi="GHEA Grapalat"/>
                <w:sz w:val="24"/>
                <w:szCs w:val="24"/>
              </w:rPr>
            </w:pPr>
            <w:ins w:id="791"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Калибратор</w:t>
              </w:r>
              <w:r>
                <w:rPr>
                  <w:rFonts w:ascii="Arial LatArm" w:hAnsi="Arial LatArm" w:cs="Calibri"/>
                  <w:color w:val="000000"/>
                  <w:sz w:val="16"/>
                  <w:szCs w:val="16"/>
                </w:rPr>
                <w:t xml:space="preserve"> </w:t>
              </w:r>
              <w:r>
                <w:rPr>
                  <w:rFonts w:ascii="Calibri" w:hAnsi="Calibri" w:cs="Calibri"/>
                  <w:color w:val="000000"/>
                  <w:sz w:val="16"/>
                  <w:szCs w:val="16"/>
                </w:rPr>
                <w:t>Липиды</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биохимических</w:t>
              </w:r>
              <w:r>
                <w:rPr>
                  <w:rFonts w:ascii="Arial LatArm" w:hAnsi="Arial LatArm" w:cs="Calibri"/>
                  <w:color w:val="000000"/>
                  <w:sz w:val="16"/>
                  <w:szCs w:val="16"/>
                </w:rPr>
                <w:t xml:space="preserve"> </w:t>
              </w:r>
              <w:r>
                <w:rPr>
                  <w:rFonts w:ascii="Calibri" w:hAnsi="Calibri" w:cs="Calibri"/>
                  <w:color w:val="000000"/>
                  <w:sz w:val="16"/>
                  <w:szCs w:val="16"/>
                </w:rPr>
                <w:t>анализов</w:t>
              </w:r>
              <w:r>
                <w:rPr>
                  <w:rFonts w:ascii="Arial LatArm" w:hAnsi="Arial LatArm" w:cs="Calibri"/>
                  <w:color w:val="000000"/>
                  <w:sz w:val="16"/>
                  <w:szCs w:val="16"/>
                </w:rPr>
                <w:t xml:space="preserve"> Cfas Lipids 3x1ML</w:t>
              </w:r>
            </w:ins>
          </w:p>
        </w:tc>
      </w:tr>
      <w:tr w:rsidR="002A7D19" w:rsidRPr="009044F1" w:rsidTr="002A7D19">
        <w:tblPrEx>
          <w:tblPrExChange w:id="792" w:author="user" w:date="2023-09-19T14:48:00Z">
            <w:tblPrEx>
              <w:tblW w:w="9446" w:type="dxa"/>
            </w:tblPrEx>
          </w:tblPrExChange>
        </w:tblPrEx>
        <w:trPr>
          <w:jc w:val="center"/>
          <w:ins w:id="793" w:author="user" w:date="2023-09-19T14:45:00Z"/>
          <w:trPrChange w:id="794" w:author="user" w:date="2023-09-19T14:48:00Z">
            <w:trPr>
              <w:jc w:val="center"/>
            </w:trPr>
          </w:trPrChange>
        </w:trPr>
        <w:tc>
          <w:tcPr>
            <w:tcW w:w="1530" w:type="dxa"/>
            <w:vAlign w:val="center"/>
            <w:tcPrChange w:id="79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796" w:author="user" w:date="2023-09-19T14:45:00Z"/>
                <w:rFonts w:ascii="Arial LatArm" w:hAnsi="Arial LatArm" w:cs="Calibri"/>
                <w:color w:val="000000"/>
                <w:sz w:val="18"/>
                <w:szCs w:val="18"/>
              </w:rPr>
            </w:pPr>
            <w:ins w:id="797" w:author="user" w:date="2023-09-19T14:45:00Z">
              <w:r w:rsidRPr="002A7D19">
                <w:rPr>
                  <w:rFonts w:ascii="Arial LatArm" w:hAnsi="Arial LatArm" w:cs="Calibri"/>
                  <w:color w:val="000000"/>
                  <w:sz w:val="18"/>
                  <w:szCs w:val="18"/>
                </w:rPr>
                <w:t>47</w:t>
              </w:r>
            </w:ins>
          </w:p>
        </w:tc>
        <w:tc>
          <w:tcPr>
            <w:tcW w:w="1458" w:type="dxa"/>
            <w:vAlign w:val="center"/>
            <w:tcPrChange w:id="79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799" w:author="user" w:date="2023-09-19T14:45:00Z"/>
                <w:rFonts w:ascii="Arial LatArm" w:hAnsi="Arial LatArm" w:cs="Calibri"/>
                <w:color w:val="000000"/>
                <w:sz w:val="18"/>
                <w:szCs w:val="18"/>
              </w:rPr>
            </w:pPr>
            <w:ins w:id="800" w:author="user" w:date="2023-09-19T14:45:00Z">
              <w:r w:rsidRPr="002A7D19">
                <w:rPr>
                  <w:rFonts w:ascii="Arial LatArm" w:hAnsi="Arial LatArm" w:cs="Calibri"/>
                  <w:color w:val="000000"/>
                  <w:sz w:val="18"/>
                  <w:szCs w:val="18"/>
                </w:rPr>
                <w:t>377 640</w:t>
              </w:r>
            </w:ins>
          </w:p>
        </w:tc>
        <w:tc>
          <w:tcPr>
            <w:tcW w:w="6458" w:type="dxa"/>
            <w:vAlign w:val="center"/>
            <w:tcPrChange w:id="80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802" w:author="user" w:date="2023-09-19T14:45:00Z"/>
                <w:rFonts w:ascii="GHEA Grapalat" w:hAnsi="GHEA Grapalat"/>
                <w:sz w:val="24"/>
                <w:szCs w:val="24"/>
              </w:rPr>
            </w:pPr>
            <w:ins w:id="803" w:author="user" w:date="2023-09-19T14:48:00Z">
              <w:r>
                <w:rPr>
                  <w:rFonts w:ascii="Arial LatArm" w:hAnsi="Arial LatArm" w:cs="Calibri"/>
                  <w:color w:val="000000"/>
                  <w:sz w:val="16"/>
                  <w:szCs w:val="16"/>
                </w:rPr>
                <w:t xml:space="preserve">Cobas c311 Calibrator </w:t>
              </w:r>
              <w:r>
                <w:rPr>
                  <w:rFonts w:ascii="Calibri" w:hAnsi="Calibri" w:cs="Calibri"/>
                  <w:color w:val="000000"/>
                  <w:sz w:val="16"/>
                  <w:szCs w:val="16"/>
                </w:rPr>
                <w:t>Белок</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биохимических</w:t>
              </w:r>
              <w:r>
                <w:rPr>
                  <w:rFonts w:ascii="Arial LatArm" w:hAnsi="Arial LatArm" w:cs="Calibri"/>
                  <w:color w:val="000000"/>
                  <w:sz w:val="16"/>
                  <w:szCs w:val="16"/>
                </w:rPr>
                <w:t xml:space="preserve"> </w:t>
              </w:r>
              <w:r>
                <w:rPr>
                  <w:rFonts w:ascii="Calibri" w:hAnsi="Calibri" w:cs="Calibri"/>
                  <w:color w:val="000000"/>
                  <w:sz w:val="16"/>
                  <w:szCs w:val="16"/>
                </w:rPr>
                <w:t>анализов</w:t>
              </w:r>
              <w:r>
                <w:rPr>
                  <w:rFonts w:ascii="Arial LatArm" w:hAnsi="Arial LatArm" w:cs="Calibri"/>
                  <w:color w:val="000000"/>
                  <w:sz w:val="16"/>
                  <w:szCs w:val="16"/>
                </w:rPr>
                <w:t xml:space="preserve"> Cfas Proteins</w:t>
              </w:r>
            </w:ins>
          </w:p>
        </w:tc>
      </w:tr>
      <w:tr w:rsidR="002A7D19" w:rsidRPr="009044F1" w:rsidTr="002A7D19">
        <w:tblPrEx>
          <w:tblPrExChange w:id="804" w:author="user" w:date="2023-09-19T14:48:00Z">
            <w:tblPrEx>
              <w:tblW w:w="9446" w:type="dxa"/>
            </w:tblPrEx>
          </w:tblPrExChange>
        </w:tblPrEx>
        <w:trPr>
          <w:jc w:val="center"/>
          <w:ins w:id="805" w:author="user" w:date="2023-09-19T14:45:00Z"/>
          <w:trPrChange w:id="806" w:author="user" w:date="2023-09-19T14:48:00Z">
            <w:trPr>
              <w:jc w:val="center"/>
            </w:trPr>
          </w:trPrChange>
        </w:trPr>
        <w:tc>
          <w:tcPr>
            <w:tcW w:w="1530" w:type="dxa"/>
            <w:vAlign w:val="center"/>
            <w:tcPrChange w:id="80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08" w:author="user" w:date="2023-09-19T14:45:00Z"/>
                <w:rFonts w:ascii="Arial LatArm" w:hAnsi="Arial LatArm" w:cs="Calibri"/>
                <w:color w:val="000000"/>
                <w:sz w:val="18"/>
                <w:szCs w:val="18"/>
              </w:rPr>
            </w:pPr>
            <w:ins w:id="809" w:author="user" w:date="2023-09-19T14:45:00Z">
              <w:r w:rsidRPr="002A7D19">
                <w:rPr>
                  <w:rFonts w:ascii="Arial LatArm" w:hAnsi="Arial LatArm" w:cs="Calibri"/>
                  <w:color w:val="000000"/>
                  <w:sz w:val="18"/>
                  <w:szCs w:val="18"/>
                </w:rPr>
                <w:t>48</w:t>
              </w:r>
            </w:ins>
          </w:p>
        </w:tc>
        <w:tc>
          <w:tcPr>
            <w:tcW w:w="1458" w:type="dxa"/>
            <w:vAlign w:val="center"/>
            <w:tcPrChange w:id="81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11" w:author="user" w:date="2023-09-19T14:45:00Z"/>
                <w:rFonts w:ascii="Arial LatArm" w:hAnsi="Arial LatArm" w:cs="Calibri"/>
                <w:color w:val="000000"/>
                <w:sz w:val="18"/>
                <w:szCs w:val="18"/>
              </w:rPr>
            </w:pPr>
            <w:ins w:id="812" w:author="user" w:date="2023-09-19T14:45:00Z">
              <w:r w:rsidRPr="002A7D19">
                <w:rPr>
                  <w:rFonts w:ascii="Arial LatArm" w:hAnsi="Arial LatArm" w:cs="Calibri"/>
                  <w:color w:val="000000"/>
                  <w:sz w:val="18"/>
                  <w:szCs w:val="18"/>
                </w:rPr>
                <w:t>158 400</w:t>
              </w:r>
            </w:ins>
          </w:p>
        </w:tc>
        <w:tc>
          <w:tcPr>
            <w:tcW w:w="6458" w:type="dxa"/>
            <w:vAlign w:val="center"/>
            <w:tcPrChange w:id="81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814" w:author="user" w:date="2023-09-19T14:45:00Z"/>
                <w:rFonts w:ascii="GHEA Grapalat" w:hAnsi="GHEA Grapalat"/>
                <w:sz w:val="24"/>
                <w:szCs w:val="24"/>
              </w:rPr>
            </w:pPr>
            <w:ins w:id="815" w:author="user" w:date="2023-09-19T14:48:00Z">
              <w:r>
                <w:rPr>
                  <w:rFonts w:ascii="Arial LatArm" w:hAnsi="Arial LatArm" w:cs="Calibri"/>
                  <w:color w:val="000000"/>
                  <w:sz w:val="16"/>
                  <w:szCs w:val="16"/>
                </w:rPr>
                <w:t xml:space="preserve">Cobas c311 </w:t>
              </w:r>
              <w:r>
                <w:rPr>
                  <w:rFonts w:ascii="Calibri" w:hAnsi="Calibri" w:cs="Calibri"/>
                  <w:color w:val="000000"/>
                  <w:sz w:val="16"/>
                  <w:szCs w:val="16"/>
                </w:rPr>
                <w:t>Калибратор</w:t>
              </w:r>
              <w:r>
                <w:rPr>
                  <w:rFonts w:ascii="Arial LatArm" w:hAnsi="Arial LatArm" w:cs="Calibri"/>
                  <w:color w:val="000000"/>
                  <w:sz w:val="16"/>
                  <w:szCs w:val="16"/>
                </w:rPr>
                <w:t xml:space="preserve"> PAC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биохимических</w:t>
              </w:r>
              <w:r>
                <w:rPr>
                  <w:rFonts w:ascii="Arial LatArm" w:hAnsi="Arial LatArm" w:cs="Calibri"/>
                  <w:color w:val="000000"/>
                  <w:sz w:val="16"/>
                  <w:szCs w:val="16"/>
                </w:rPr>
                <w:t xml:space="preserve"> </w:t>
              </w:r>
              <w:r>
                <w:rPr>
                  <w:rFonts w:ascii="Calibri" w:hAnsi="Calibri" w:cs="Calibri"/>
                  <w:color w:val="000000"/>
                  <w:sz w:val="16"/>
                  <w:szCs w:val="16"/>
                </w:rPr>
                <w:t>анализов</w:t>
              </w:r>
              <w:r>
                <w:rPr>
                  <w:rFonts w:ascii="Arial LatArm" w:hAnsi="Arial LatArm" w:cs="Calibri"/>
                  <w:color w:val="000000"/>
                  <w:sz w:val="16"/>
                  <w:szCs w:val="16"/>
                </w:rPr>
                <w:t xml:space="preserve"> Cfas PAC 3x1ML</w:t>
              </w:r>
            </w:ins>
          </w:p>
        </w:tc>
      </w:tr>
      <w:tr w:rsidR="002A7D19" w:rsidRPr="00B231CC" w:rsidTr="002A7D19">
        <w:tblPrEx>
          <w:tblPrExChange w:id="816" w:author="user" w:date="2023-09-19T14:48:00Z">
            <w:tblPrEx>
              <w:tblW w:w="9446" w:type="dxa"/>
            </w:tblPrEx>
          </w:tblPrExChange>
        </w:tblPrEx>
        <w:trPr>
          <w:jc w:val="center"/>
          <w:ins w:id="817" w:author="user" w:date="2023-09-19T14:45:00Z"/>
          <w:trPrChange w:id="818" w:author="user" w:date="2023-09-19T14:48:00Z">
            <w:trPr>
              <w:jc w:val="center"/>
            </w:trPr>
          </w:trPrChange>
        </w:trPr>
        <w:tc>
          <w:tcPr>
            <w:tcW w:w="1530" w:type="dxa"/>
            <w:vAlign w:val="center"/>
            <w:tcPrChange w:id="81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20" w:author="user" w:date="2023-09-19T14:45:00Z"/>
                <w:rFonts w:ascii="Arial LatArm" w:hAnsi="Arial LatArm" w:cs="Calibri"/>
                <w:color w:val="000000"/>
                <w:sz w:val="18"/>
                <w:szCs w:val="18"/>
              </w:rPr>
            </w:pPr>
            <w:ins w:id="821" w:author="user" w:date="2023-09-19T14:45:00Z">
              <w:r w:rsidRPr="002A7D19">
                <w:rPr>
                  <w:rFonts w:ascii="Arial LatArm" w:hAnsi="Arial LatArm" w:cs="Calibri"/>
                  <w:color w:val="000000"/>
                  <w:sz w:val="18"/>
                  <w:szCs w:val="18"/>
                </w:rPr>
                <w:t>49</w:t>
              </w:r>
            </w:ins>
          </w:p>
        </w:tc>
        <w:tc>
          <w:tcPr>
            <w:tcW w:w="1458" w:type="dxa"/>
            <w:vAlign w:val="center"/>
            <w:tcPrChange w:id="82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23" w:author="user" w:date="2023-09-19T14:45:00Z"/>
                <w:rFonts w:ascii="Arial LatArm" w:hAnsi="Arial LatArm" w:cs="Calibri"/>
                <w:color w:val="000000"/>
                <w:sz w:val="18"/>
                <w:szCs w:val="18"/>
              </w:rPr>
            </w:pPr>
            <w:ins w:id="824" w:author="user" w:date="2023-09-19T14:45:00Z">
              <w:r w:rsidRPr="002A7D19">
                <w:rPr>
                  <w:rFonts w:ascii="Arial LatArm" w:hAnsi="Arial LatArm" w:cs="Calibri"/>
                  <w:color w:val="000000"/>
                  <w:sz w:val="18"/>
                  <w:szCs w:val="18"/>
                </w:rPr>
                <w:t>203 040</w:t>
              </w:r>
            </w:ins>
          </w:p>
        </w:tc>
        <w:tc>
          <w:tcPr>
            <w:tcW w:w="6458" w:type="dxa"/>
            <w:vAlign w:val="center"/>
            <w:tcPrChange w:id="825" w:author="user" w:date="2023-09-19T14:48:00Z">
              <w:tcPr>
                <w:tcW w:w="6458" w:type="dxa"/>
                <w:gridSpan w:val="2"/>
              </w:tcPr>
            </w:tcPrChange>
          </w:tcPr>
          <w:p w:rsidR="002A7D19" w:rsidRPr="002A7D19" w:rsidDel="000B3425" w:rsidRDefault="002A7D19" w:rsidP="002A7D19">
            <w:pPr>
              <w:pStyle w:val="BodyTextIndent2"/>
              <w:widowControl w:val="0"/>
              <w:spacing w:after="120" w:line="240" w:lineRule="auto"/>
              <w:ind w:firstLine="0"/>
              <w:rPr>
                <w:ins w:id="826" w:author="user" w:date="2023-09-19T14:45:00Z"/>
                <w:rFonts w:ascii="GHEA Grapalat" w:hAnsi="GHEA Grapalat"/>
                <w:sz w:val="24"/>
                <w:szCs w:val="24"/>
                <w:lang w:val="en-US"/>
                <w:rPrChange w:id="827" w:author="user" w:date="2023-09-19T14:49:00Z">
                  <w:rPr>
                    <w:ins w:id="828" w:author="user" w:date="2023-09-19T14:45:00Z"/>
                    <w:rFonts w:ascii="GHEA Grapalat" w:hAnsi="GHEA Grapalat"/>
                    <w:sz w:val="24"/>
                    <w:szCs w:val="24"/>
                  </w:rPr>
                </w:rPrChange>
              </w:rPr>
            </w:pPr>
            <w:ins w:id="829" w:author="user" w:date="2023-09-19T14:48:00Z">
              <w:r w:rsidRPr="002A7D19">
                <w:rPr>
                  <w:rFonts w:ascii="Arial LatArm" w:hAnsi="Arial LatArm" w:cs="Calibri"/>
                  <w:color w:val="000000"/>
                  <w:sz w:val="16"/>
                  <w:szCs w:val="16"/>
                  <w:lang w:val="en-US"/>
                  <w:rPrChange w:id="830" w:author="user" w:date="2023-09-19T14:49:00Z">
                    <w:rPr>
                      <w:rFonts w:ascii="Arial LatArm" w:hAnsi="Arial LatArm" w:cs="Calibri"/>
                      <w:color w:val="000000"/>
                      <w:sz w:val="16"/>
                      <w:szCs w:val="16"/>
                    </w:rPr>
                  </w:rPrChange>
                </w:rPr>
                <w:t xml:space="preserve">Cobas c311 PreciControl ClinChem Multi 1, 20x5 </w:t>
              </w:r>
              <w:r>
                <w:rPr>
                  <w:rFonts w:ascii="Calibri" w:hAnsi="Calibri" w:cs="Calibri"/>
                  <w:color w:val="000000"/>
                  <w:sz w:val="16"/>
                  <w:szCs w:val="16"/>
                </w:rPr>
                <w:t>мл</w:t>
              </w:r>
            </w:ins>
          </w:p>
        </w:tc>
      </w:tr>
      <w:tr w:rsidR="002A7D19" w:rsidRPr="00B231CC" w:rsidTr="002A7D19">
        <w:tblPrEx>
          <w:tblPrExChange w:id="831" w:author="user" w:date="2023-09-19T14:48:00Z">
            <w:tblPrEx>
              <w:tblW w:w="9446" w:type="dxa"/>
            </w:tblPrEx>
          </w:tblPrExChange>
        </w:tblPrEx>
        <w:trPr>
          <w:jc w:val="center"/>
          <w:ins w:id="832" w:author="user" w:date="2023-09-19T14:45:00Z"/>
          <w:trPrChange w:id="833" w:author="user" w:date="2023-09-19T14:48:00Z">
            <w:trPr>
              <w:jc w:val="center"/>
            </w:trPr>
          </w:trPrChange>
        </w:trPr>
        <w:tc>
          <w:tcPr>
            <w:tcW w:w="1530" w:type="dxa"/>
            <w:vAlign w:val="center"/>
            <w:tcPrChange w:id="834"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35" w:author="user" w:date="2023-09-19T14:45:00Z"/>
                <w:rFonts w:ascii="Arial LatArm" w:hAnsi="Arial LatArm" w:cs="Calibri"/>
                <w:color w:val="000000"/>
                <w:sz w:val="18"/>
                <w:szCs w:val="18"/>
              </w:rPr>
            </w:pPr>
            <w:ins w:id="836" w:author="user" w:date="2023-09-19T14:45:00Z">
              <w:r w:rsidRPr="002A7D19">
                <w:rPr>
                  <w:rFonts w:ascii="Arial LatArm" w:hAnsi="Arial LatArm" w:cs="Calibri"/>
                  <w:color w:val="000000"/>
                  <w:sz w:val="18"/>
                  <w:szCs w:val="18"/>
                </w:rPr>
                <w:t>50</w:t>
              </w:r>
            </w:ins>
          </w:p>
        </w:tc>
        <w:tc>
          <w:tcPr>
            <w:tcW w:w="1458" w:type="dxa"/>
            <w:vAlign w:val="center"/>
            <w:tcPrChange w:id="837"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38" w:author="user" w:date="2023-09-19T14:45:00Z"/>
                <w:rFonts w:ascii="Arial LatArm" w:hAnsi="Arial LatArm" w:cs="Calibri"/>
                <w:color w:val="000000"/>
                <w:sz w:val="18"/>
                <w:szCs w:val="18"/>
              </w:rPr>
            </w:pPr>
            <w:ins w:id="839" w:author="user" w:date="2023-09-19T14:45:00Z">
              <w:r w:rsidRPr="002A7D19">
                <w:rPr>
                  <w:rFonts w:ascii="Arial LatArm" w:hAnsi="Arial LatArm" w:cs="Calibri"/>
                  <w:color w:val="000000"/>
                  <w:sz w:val="18"/>
                  <w:szCs w:val="18"/>
                </w:rPr>
                <w:t>203 040</w:t>
              </w:r>
            </w:ins>
          </w:p>
        </w:tc>
        <w:tc>
          <w:tcPr>
            <w:tcW w:w="6458" w:type="dxa"/>
            <w:vAlign w:val="center"/>
            <w:tcPrChange w:id="840" w:author="user" w:date="2023-09-19T14:48:00Z">
              <w:tcPr>
                <w:tcW w:w="6458" w:type="dxa"/>
                <w:gridSpan w:val="2"/>
              </w:tcPr>
            </w:tcPrChange>
          </w:tcPr>
          <w:p w:rsidR="002A7D19" w:rsidRPr="002A7D19" w:rsidDel="000B3425" w:rsidRDefault="002A7D19" w:rsidP="002A7D19">
            <w:pPr>
              <w:pStyle w:val="BodyTextIndent2"/>
              <w:widowControl w:val="0"/>
              <w:spacing w:after="120" w:line="240" w:lineRule="auto"/>
              <w:ind w:firstLine="0"/>
              <w:rPr>
                <w:ins w:id="841" w:author="user" w:date="2023-09-19T14:45:00Z"/>
                <w:rFonts w:ascii="GHEA Grapalat" w:hAnsi="GHEA Grapalat"/>
                <w:sz w:val="24"/>
                <w:szCs w:val="24"/>
                <w:lang w:val="en-US"/>
                <w:rPrChange w:id="842" w:author="user" w:date="2023-09-19T14:49:00Z">
                  <w:rPr>
                    <w:ins w:id="843" w:author="user" w:date="2023-09-19T14:45:00Z"/>
                    <w:rFonts w:ascii="GHEA Grapalat" w:hAnsi="GHEA Grapalat"/>
                    <w:sz w:val="24"/>
                    <w:szCs w:val="24"/>
                  </w:rPr>
                </w:rPrChange>
              </w:rPr>
            </w:pPr>
            <w:ins w:id="844" w:author="user" w:date="2023-09-19T14:48:00Z">
              <w:r w:rsidRPr="002A7D19">
                <w:rPr>
                  <w:rFonts w:ascii="Arial LatArm" w:hAnsi="Arial LatArm" w:cs="Calibri"/>
                  <w:color w:val="000000"/>
                  <w:sz w:val="16"/>
                  <w:szCs w:val="16"/>
                  <w:lang w:val="en-US"/>
                  <w:rPrChange w:id="845" w:author="user" w:date="2023-09-19T14:49:00Z">
                    <w:rPr>
                      <w:rFonts w:ascii="Arial LatArm" w:hAnsi="Arial LatArm" w:cs="Calibri"/>
                      <w:color w:val="000000"/>
                      <w:sz w:val="16"/>
                      <w:szCs w:val="16"/>
                    </w:rPr>
                  </w:rPrChange>
                </w:rPr>
                <w:t xml:space="preserve"> Cobas c311 PreciControl ClinChem Multi 2, 20x5 </w:t>
              </w:r>
              <w:r>
                <w:rPr>
                  <w:rFonts w:ascii="Calibri" w:hAnsi="Calibri" w:cs="Calibri"/>
                  <w:color w:val="000000"/>
                  <w:sz w:val="16"/>
                  <w:szCs w:val="16"/>
                </w:rPr>
                <w:t>мл</w:t>
              </w:r>
            </w:ins>
          </w:p>
        </w:tc>
      </w:tr>
      <w:tr w:rsidR="002A7D19" w:rsidRPr="009044F1" w:rsidTr="002A7D19">
        <w:tblPrEx>
          <w:tblPrExChange w:id="846" w:author="user" w:date="2023-09-19T14:48:00Z">
            <w:tblPrEx>
              <w:tblW w:w="9446" w:type="dxa"/>
            </w:tblPrEx>
          </w:tblPrExChange>
        </w:tblPrEx>
        <w:trPr>
          <w:jc w:val="center"/>
          <w:ins w:id="847" w:author="user" w:date="2023-09-19T14:45:00Z"/>
          <w:trPrChange w:id="848" w:author="user" w:date="2023-09-19T14:48:00Z">
            <w:trPr>
              <w:jc w:val="center"/>
            </w:trPr>
          </w:trPrChange>
        </w:trPr>
        <w:tc>
          <w:tcPr>
            <w:tcW w:w="1530" w:type="dxa"/>
            <w:vAlign w:val="center"/>
            <w:tcPrChange w:id="84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50" w:author="user" w:date="2023-09-19T14:45:00Z"/>
                <w:rFonts w:ascii="Arial LatArm" w:hAnsi="Arial LatArm" w:cs="Calibri"/>
                <w:color w:val="000000"/>
                <w:sz w:val="18"/>
                <w:szCs w:val="18"/>
              </w:rPr>
            </w:pPr>
            <w:ins w:id="851" w:author="user" w:date="2023-09-19T14:45:00Z">
              <w:r w:rsidRPr="002A7D19">
                <w:rPr>
                  <w:rFonts w:ascii="Arial LatArm" w:hAnsi="Arial LatArm" w:cs="Calibri"/>
                  <w:color w:val="000000"/>
                  <w:sz w:val="18"/>
                  <w:szCs w:val="18"/>
                </w:rPr>
                <w:t>51</w:t>
              </w:r>
            </w:ins>
          </w:p>
        </w:tc>
        <w:tc>
          <w:tcPr>
            <w:tcW w:w="1458" w:type="dxa"/>
            <w:vAlign w:val="center"/>
            <w:tcPrChange w:id="85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53" w:author="user" w:date="2023-09-19T14:45:00Z"/>
                <w:rFonts w:ascii="Arial LatArm" w:hAnsi="Arial LatArm" w:cs="Calibri"/>
                <w:color w:val="000000"/>
                <w:sz w:val="18"/>
                <w:szCs w:val="18"/>
              </w:rPr>
            </w:pPr>
            <w:ins w:id="854" w:author="user" w:date="2023-09-19T14:45:00Z">
              <w:r w:rsidRPr="002A7D19">
                <w:rPr>
                  <w:rFonts w:ascii="Arial LatArm" w:hAnsi="Arial LatArm" w:cs="Calibri"/>
                  <w:color w:val="000000"/>
                  <w:sz w:val="18"/>
                  <w:szCs w:val="18"/>
                </w:rPr>
                <w:t>183 600</w:t>
              </w:r>
            </w:ins>
          </w:p>
        </w:tc>
        <w:tc>
          <w:tcPr>
            <w:tcW w:w="6458" w:type="dxa"/>
            <w:vAlign w:val="center"/>
            <w:tcPrChange w:id="85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856" w:author="user" w:date="2023-09-19T14:45:00Z"/>
                <w:rFonts w:ascii="GHEA Grapalat" w:hAnsi="GHEA Grapalat"/>
                <w:sz w:val="24"/>
                <w:szCs w:val="24"/>
              </w:rPr>
            </w:pPr>
            <w:ins w:id="857" w:author="user" w:date="2023-09-19T14:48:00Z">
              <w:r>
                <w:rPr>
                  <w:rFonts w:ascii="Calibri" w:hAnsi="Calibri" w:cs="Calibri"/>
                  <w:color w:val="000000"/>
                  <w:sz w:val="16"/>
                  <w:szCs w:val="16"/>
                </w:rPr>
                <w:t>Кобас</w:t>
              </w:r>
              <w:r>
                <w:rPr>
                  <w:rFonts w:ascii="Arial LatArm" w:hAnsi="Arial LatArm" w:cs="Calibri"/>
                  <w:color w:val="000000"/>
                  <w:sz w:val="16"/>
                  <w:szCs w:val="16"/>
                </w:rPr>
                <w:t xml:space="preserve"> c311 NaOH-D</w:t>
              </w:r>
            </w:ins>
          </w:p>
        </w:tc>
      </w:tr>
      <w:tr w:rsidR="002A7D19" w:rsidRPr="009044F1" w:rsidTr="002A7D19">
        <w:tblPrEx>
          <w:tblPrExChange w:id="858" w:author="user" w:date="2023-09-19T14:48:00Z">
            <w:tblPrEx>
              <w:tblW w:w="9446" w:type="dxa"/>
            </w:tblPrEx>
          </w:tblPrExChange>
        </w:tblPrEx>
        <w:trPr>
          <w:jc w:val="center"/>
          <w:ins w:id="859" w:author="user" w:date="2023-09-19T14:45:00Z"/>
          <w:trPrChange w:id="860" w:author="user" w:date="2023-09-19T14:48:00Z">
            <w:trPr>
              <w:jc w:val="center"/>
            </w:trPr>
          </w:trPrChange>
        </w:trPr>
        <w:tc>
          <w:tcPr>
            <w:tcW w:w="1530" w:type="dxa"/>
            <w:vAlign w:val="center"/>
            <w:tcPrChange w:id="86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62" w:author="user" w:date="2023-09-19T14:45:00Z"/>
                <w:rFonts w:ascii="Arial LatArm" w:hAnsi="Arial LatArm" w:cs="Calibri"/>
                <w:color w:val="000000"/>
                <w:sz w:val="18"/>
                <w:szCs w:val="18"/>
              </w:rPr>
            </w:pPr>
            <w:ins w:id="863" w:author="user" w:date="2023-09-19T14:45:00Z">
              <w:r w:rsidRPr="002A7D19">
                <w:rPr>
                  <w:rFonts w:ascii="Arial LatArm" w:hAnsi="Arial LatArm" w:cs="Calibri"/>
                  <w:color w:val="000000"/>
                  <w:sz w:val="18"/>
                  <w:szCs w:val="18"/>
                </w:rPr>
                <w:t>52</w:t>
              </w:r>
            </w:ins>
          </w:p>
        </w:tc>
        <w:tc>
          <w:tcPr>
            <w:tcW w:w="1458" w:type="dxa"/>
            <w:vAlign w:val="center"/>
            <w:tcPrChange w:id="86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65" w:author="user" w:date="2023-09-19T14:45:00Z"/>
                <w:rFonts w:ascii="Arial LatArm" w:hAnsi="Arial LatArm" w:cs="Calibri"/>
                <w:color w:val="000000"/>
                <w:sz w:val="18"/>
                <w:szCs w:val="18"/>
              </w:rPr>
            </w:pPr>
            <w:ins w:id="866" w:author="user" w:date="2023-09-19T14:45:00Z">
              <w:r w:rsidRPr="002A7D19">
                <w:rPr>
                  <w:rFonts w:ascii="Arial LatArm" w:hAnsi="Arial LatArm" w:cs="Calibri"/>
                  <w:color w:val="000000"/>
                  <w:sz w:val="18"/>
                  <w:szCs w:val="18"/>
                </w:rPr>
                <w:t>77 400</w:t>
              </w:r>
            </w:ins>
          </w:p>
        </w:tc>
        <w:tc>
          <w:tcPr>
            <w:tcW w:w="6458" w:type="dxa"/>
            <w:vAlign w:val="center"/>
            <w:tcPrChange w:id="86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868" w:author="user" w:date="2023-09-19T14:45:00Z"/>
                <w:rFonts w:ascii="GHEA Grapalat" w:hAnsi="GHEA Grapalat"/>
                <w:sz w:val="24"/>
                <w:szCs w:val="24"/>
              </w:rPr>
            </w:pPr>
            <w:ins w:id="869" w:author="user" w:date="2023-09-19T14:48:00Z">
              <w:r>
                <w:rPr>
                  <w:rFonts w:ascii="Calibri" w:hAnsi="Calibri" w:cs="Calibri"/>
                  <w:color w:val="000000"/>
                  <w:sz w:val="16"/>
                  <w:szCs w:val="16"/>
                </w:rPr>
                <w:t>Кобас</w:t>
              </w:r>
              <w:r>
                <w:rPr>
                  <w:rFonts w:ascii="Arial LatArm" w:hAnsi="Arial LatArm" w:cs="Calibri"/>
                  <w:color w:val="000000"/>
                  <w:sz w:val="16"/>
                  <w:szCs w:val="16"/>
                </w:rPr>
                <w:t xml:space="preserve"> c311 </w:t>
              </w:r>
              <w:r>
                <w:rPr>
                  <w:rFonts w:ascii="Calibri" w:hAnsi="Calibri" w:cs="Calibri"/>
                  <w:color w:val="000000"/>
                  <w:sz w:val="16"/>
                  <w:szCs w:val="16"/>
                </w:rPr>
                <w:t>СМС</w:t>
              </w:r>
            </w:ins>
          </w:p>
        </w:tc>
      </w:tr>
      <w:tr w:rsidR="002A7D19" w:rsidRPr="00B231CC" w:rsidTr="002A7D19">
        <w:tblPrEx>
          <w:tblPrExChange w:id="870" w:author="user" w:date="2023-09-19T14:48:00Z">
            <w:tblPrEx>
              <w:tblW w:w="9446" w:type="dxa"/>
            </w:tblPrEx>
          </w:tblPrExChange>
        </w:tblPrEx>
        <w:trPr>
          <w:jc w:val="center"/>
          <w:ins w:id="871" w:author="user" w:date="2023-09-19T14:45:00Z"/>
          <w:trPrChange w:id="872" w:author="user" w:date="2023-09-19T14:48:00Z">
            <w:trPr>
              <w:jc w:val="center"/>
            </w:trPr>
          </w:trPrChange>
        </w:trPr>
        <w:tc>
          <w:tcPr>
            <w:tcW w:w="1530" w:type="dxa"/>
            <w:vAlign w:val="center"/>
            <w:tcPrChange w:id="87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74" w:author="user" w:date="2023-09-19T14:45:00Z"/>
                <w:rFonts w:ascii="Arial LatArm" w:hAnsi="Arial LatArm" w:cs="Calibri"/>
                <w:color w:val="000000"/>
                <w:sz w:val="18"/>
                <w:szCs w:val="18"/>
              </w:rPr>
            </w:pPr>
            <w:ins w:id="875" w:author="user" w:date="2023-09-19T14:45:00Z">
              <w:r w:rsidRPr="002A7D19">
                <w:rPr>
                  <w:rFonts w:ascii="Arial LatArm" w:hAnsi="Arial LatArm" w:cs="Calibri"/>
                  <w:color w:val="000000"/>
                  <w:sz w:val="18"/>
                  <w:szCs w:val="18"/>
                </w:rPr>
                <w:t>53</w:t>
              </w:r>
            </w:ins>
          </w:p>
        </w:tc>
        <w:tc>
          <w:tcPr>
            <w:tcW w:w="1458" w:type="dxa"/>
            <w:vAlign w:val="center"/>
            <w:tcPrChange w:id="87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77" w:author="user" w:date="2023-09-19T14:45:00Z"/>
                <w:rFonts w:ascii="Arial LatArm" w:hAnsi="Arial LatArm" w:cs="Calibri"/>
                <w:color w:val="000000"/>
                <w:sz w:val="18"/>
                <w:szCs w:val="18"/>
              </w:rPr>
            </w:pPr>
            <w:ins w:id="878" w:author="user" w:date="2023-09-19T14:45:00Z">
              <w:r w:rsidRPr="002A7D19">
                <w:rPr>
                  <w:rFonts w:ascii="Arial LatArm" w:hAnsi="Arial LatArm" w:cs="Calibri"/>
                  <w:color w:val="000000"/>
                  <w:sz w:val="18"/>
                  <w:szCs w:val="18"/>
                </w:rPr>
                <w:t>1 722 000</w:t>
              </w:r>
            </w:ins>
          </w:p>
        </w:tc>
        <w:tc>
          <w:tcPr>
            <w:tcW w:w="6458" w:type="dxa"/>
            <w:vAlign w:val="center"/>
            <w:tcPrChange w:id="879" w:author="user" w:date="2023-09-19T14:48:00Z">
              <w:tcPr>
                <w:tcW w:w="6458" w:type="dxa"/>
                <w:gridSpan w:val="2"/>
              </w:tcPr>
            </w:tcPrChange>
          </w:tcPr>
          <w:p w:rsidR="002A7D19" w:rsidRPr="002A7D19" w:rsidDel="000B3425" w:rsidRDefault="002A7D19" w:rsidP="002A7D19">
            <w:pPr>
              <w:pStyle w:val="BodyTextIndent2"/>
              <w:widowControl w:val="0"/>
              <w:spacing w:after="120" w:line="240" w:lineRule="auto"/>
              <w:ind w:firstLine="0"/>
              <w:rPr>
                <w:ins w:id="880" w:author="user" w:date="2023-09-19T14:45:00Z"/>
                <w:rFonts w:ascii="GHEA Grapalat" w:hAnsi="GHEA Grapalat"/>
                <w:sz w:val="24"/>
                <w:szCs w:val="24"/>
                <w:lang w:val="en-US"/>
                <w:rPrChange w:id="881" w:author="user" w:date="2023-09-19T14:49:00Z">
                  <w:rPr>
                    <w:ins w:id="882" w:author="user" w:date="2023-09-19T14:45:00Z"/>
                    <w:rFonts w:ascii="GHEA Grapalat" w:hAnsi="GHEA Grapalat"/>
                    <w:sz w:val="24"/>
                    <w:szCs w:val="24"/>
                  </w:rPr>
                </w:rPrChange>
              </w:rPr>
            </w:pPr>
            <w:ins w:id="883" w:author="user" w:date="2023-09-19T14:48:00Z">
              <w:r>
                <w:rPr>
                  <w:rFonts w:ascii="Calibri" w:hAnsi="Calibri" w:cs="Calibri"/>
                  <w:color w:val="000000"/>
                  <w:sz w:val="16"/>
                  <w:szCs w:val="16"/>
                </w:rPr>
                <w:t>Кобас</w:t>
              </w:r>
              <w:r w:rsidRPr="002A7D19">
                <w:rPr>
                  <w:rFonts w:ascii="Arial LatArm" w:hAnsi="Arial LatArm" w:cs="Calibri"/>
                  <w:color w:val="000000"/>
                  <w:sz w:val="16"/>
                  <w:szCs w:val="16"/>
                  <w:lang w:val="en-US"/>
                  <w:rPrChange w:id="884" w:author="user" w:date="2023-09-19T14:49:00Z">
                    <w:rPr>
                      <w:rFonts w:ascii="Arial LatArm" w:hAnsi="Arial LatArm" w:cs="Calibri"/>
                      <w:color w:val="000000"/>
                      <w:sz w:val="16"/>
                      <w:szCs w:val="16"/>
                    </w:rPr>
                  </w:rPrChange>
                </w:rPr>
                <w:t xml:space="preserve"> c311 ECO D EcoTergent</w:t>
              </w:r>
            </w:ins>
          </w:p>
        </w:tc>
      </w:tr>
      <w:tr w:rsidR="002A7D19" w:rsidRPr="009044F1" w:rsidTr="002A7D19">
        <w:tblPrEx>
          <w:tblPrExChange w:id="885" w:author="user" w:date="2023-09-19T14:48:00Z">
            <w:tblPrEx>
              <w:tblW w:w="9446" w:type="dxa"/>
            </w:tblPrEx>
          </w:tblPrExChange>
        </w:tblPrEx>
        <w:trPr>
          <w:jc w:val="center"/>
          <w:ins w:id="886" w:author="user" w:date="2023-09-19T14:45:00Z"/>
          <w:trPrChange w:id="887" w:author="user" w:date="2023-09-19T14:48:00Z">
            <w:trPr>
              <w:jc w:val="center"/>
            </w:trPr>
          </w:trPrChange>
        </w:trPr>
        <w:tc>
          <w:tcPr>
            <w:tcW w:w="1530" w:type="dxa"/>
            <w:vAlign w:val="center"/>
            <w:tcPrChange w:id="888"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889" w:author="user" w:date="2023-09-19T14:45:00Z"/>
                <w:rFonts w:ascii="Arial LatArm" w:hAnsi="Arial LatArm" w:cs="Calibri"/>
                <w:color w:val="000000"/>
                <w:sz w:val="18"/>
                <w:szCs w:val="18"/>
              </w:rPr>
            </w:pPr>
            <w:ins w:id="890" w:author="user" w:date="2023-09-19T14:45:00Z">
              <w:r w:rsidRPr="002A7D19">
                <w:rPr>
                  <w:rFonts w:ascii="Arial LatArm" w:hAnsi="Arial LatArm" w:cs="Calibri"/>
                  <w:color w:val="000000"/>
                  <w:sz w:val="18"/>
                  <w:szCs w:val="18"/>
                </w:rPr>
                <w:t>54</w:t>
              </w:r>
            </w:ins>
          </w:p>
        </w:tc>
        <w:tc>
          <w:tcPr>
            <w:tcW w:w="1458" w:type="dxa"/>
            <w:vAlign w:val="center"/>
            <w:tcPrChange w:id="891"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892" w:author="user" w:date="2023-09-19T14:45:00Z"/>
                <w:rFonts w:ascii="Arial LatArm" w:hAnsi="Arial LatArm" w:cs="Calibri"/>
                <w:color w:val="000000"/>
                <w:sz w:val="18"/>
                <w:szCs w:val="18"/>
              </w:rPr>
            </w:pPr>
            <w:ins w:id="893" w:author="user" w:date="2023-09-19T14:45:00Z">
              <w:r w:rsidRPr="002A7D19">
                <w:rPr>
                  <w:rFonts w:ascii="Arial LatArm" w:hAnsi="Arial LatArm" w:cs="Calibri"/>
                  <w:color w:val="000000"/>
                  <w:sz w:val="18"/>
                  <w:szCs w:val="18"/>
                </w:rPr>
                <w:t>74 160</w:t>
              </w:r>
            </w:ins>
          </w:p>
        </w:tc>
        <w:tc>
          <w:tcPr>
            <w:tcW w:w="6458" w:type="dxa"/>
            <w:vAlign w:val="center"/>
            <w:tcPrChange w:id="894"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895" w:author="user" w:date="2023-09-19T14:45:00Z"/>
                <w:rFonts w:ascii="GHEA Grapalat" w:hAnsi="GHEA Grapalat"/>
                <w:sz w:val="24"/>
                <w:szCs w:val="24"/>
              </w:rPr>
            </w:pPr>
            <w:ins w:id="896" w:author="user" w:date="2023-09-19T14:48:00Z">
              <w:r>
                <w:rPr>
                  <w:rFonts w:ascii="Arial LatArm" w:hAnsi="Arial LatArm" w:cs="Calibri"/>
                  <w:color w:val="000000"/>
                  <w:sz w:val="16"/>
                  <w:szCs w:val="16"/>
                </w:rPr>
                <w:t xml:space="preserve"> Cobas c311 NACl </w:t>
              </w:r>
              <w:r>
                <w:rPr>
                  <w:rFonts w:ascii="Calibri" w:hAnsi="Calibri" w:cs="Calibri"/>
                  <w:color w:val="000000"/>
                  <w:sz w:val="16"/>
                  <w:szCs w:val="16"/>
                </w:rPr>
                <w:t>Разбавитель</w:t>
              </w:r>
              <w:r>
                <w:rPr>
                  <w:rFonts w:ascii="Arial LatArm" w:hAnsi="Arial LatArm" w:cs="Calibri"/>
                  <w:color w:val="000000"/>
                  <w:sz w:val="16"/>
                  <w:szCs w:val="16"/>
                </w:rPr>
                <w:t xml:space="preserve"> 9%</w:t>
              </w:r>
            </w:ins>
          </w:p>
        </w:tc>
      </w:tr>
      <w:tr w:rsidR="002A7D19" w:rsidRPr="009044F1" w:rsidTr="002A7D19">
        <w:tblPrEx>
          <w:tblPrExChange w:id="897" w:author="user" w:date="2023-09-19T14:48:00Z">
            <w:tblPrEx>
              <w:tblW w:w="9446" w:type="dxa"/>
            </w:tblPrEx>
          </w:tblPrExChange>
        </w:tblPrEx>
        <w:trPr>
          <w:jc w:val="center"/>
          <w:ins w:id="898" w:author="user" w:date="2023-09-19T14:45:00Z"/>
          <w:trPrChange w:id="899" w:author="user" w:date="2023-09-19T14:48:00Z">
            <w:trPr>
              <w:jc w:val="center"/>
            </w:trPr>
          </w:trPrChange>
        </w:trPr>
        <w:tc>
          <w:tcPr>
            <w:tcW w:w="1530" w:type="dxa"/>
            <w:vAlign w:val="center"/>
            <w:tcPrChange w:id="900"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01" w:author="user" w:date="2023-09-19T14:45:00Z"/>
                <w:rFonts w:ascii="Arial LatArm" w:hAnsi="Arial LatArm" w:cs="Calibri"/>
                <w:color w:val="000000"/>
                <w:sz w:val="18"/>
                <w:szCs w:val="18"/>
              </w:rPr>
            </w:pPr>
            <w:ins w:id="902" w:author="user" w:date="2023-09-19T14:45:00Z">
              <w:r w:rsidRPr="002A7D19">
                <w:rPr>
                  <w:rFonts w:ascii="Arial LatArm" w:hAnsi="Arial LatArm" w:cs="Calibri"/>
                  <w:color w:val="000000"/>
                  <w:sz w:val="18"/>
                  <w:szCs w:val="18"/>
                </w:rPr>
                <w:t>55</w:t>
              </w:r>
            </w:ins>
          </w:p>
        </w:tc>
        <w:tc>
          <w:tcPr>
            <w:tcW w:w="1458" w:type="dxa"/>
            <w:vAlign w:val="center"/>
            <w:tcPrChange w:id="903"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04" w:author="user" w:date="2023-09-19T14:45:00Z"/>
                <w:rFonts w:ascii="Arial LatArm" w:hAnsi="Arial LatArm" w:cs="Calibri"/>
                <w:color w:val="000000"/>
                <w:sz w:val="18"/>
                <w:szCs w:val="18"/>
              </w:rPr>
            </w:pPr>
            <w:ins w:id="905" w:author="user" w:date="2023-09-19T14:45:00Z">
              <w:r w:rsidRPr="002A7D19">
                <w:rPr>
                  <w:rFonts w:ascii="Arial LatArm" w:hAnsi="Arial LatArm" w:cs="Calibri"/>
                  <w:color w:val="000000"/>
                  <w:sz w:val="18"/>
                  <w:szCs w:val="18"/>
                </w:rPr>
                <w:t>95 280</w:t>
              </w:r>
            </w:ins>
          </w:p>
        </w:tc>
        <w:tc>
          <w:tcPr>
            <w:tcW w:w="6458" w:type="dxa"/>
            <w:vAlign w:val="center"/>
            <w:tcPrChange w:id="906"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07" w:author="user" w:date="2023-09-19T14:45:00Z"/>
                <w:rFonts w:ascii="GHEA Grapalat" w:hAnsi="GHEA Grapalat"/>
                <w:sz w:val="24"/>
                <w:szCs w:val="24"/>
              </w:rPr>
            </w:pPr>
            <w:ins w:id="908" w:author="user" w:date="2023-09-19T14:48:00Z">
              <w:r>
                <w:rPr>
                  <w:rFonts w:ascii="Arial LatArm" w:hAnsi="Arial LatArm" w:cs="Calibri"/>
                  <w:color w:val="000000"/>
                  <w:sz w:val="16"/>
                  <w:szCs w:val="16"/>
                </w:rPr>
                <w:t xml:space="preserve"> Kobas c311 Acid Wash 2 x 1,8 </w:t>
              </w:r>
              <w:r>
                <w:rPr>
                  <w:rFonts w:ascii="Calibri" w:hAnsi="Calibri" w:cs="Calibri"/>
                  <w:color w:val="000000"/>
                  <w:sz w:val="16"/>
                  <w:szCs w:val="16"/>
                </w:rPr>
                <w:t>мл</w:t>
              </w:r>
              <w:r>
                <w:rPr>
                  <w:rFonts w:ascii="Arial LatArm" w:hAnsi="Arial LatArm" w:cs="Calibri"/>
                  <w:color w:val="000000"/>
                  <w:sz w:val="16"/>
                  <w:szCs w:val="16"/>
                </w:rPr>
                <w:t xml:space="preserve"> </w:t>
              </w:r>
              <w:r>
                <w:rPr>
                  <w:rFonts w:ascii="Calibri" w:hAnsi="Calibri" w:cs="Calibri"/>
                  <w:color w:val="000000"/>
                  <w:sz w:val="16"/>
                  <w:szCs w:val="16"/>
                </w:rPr>
                <w:t>Кислотный</w:t>
              </w:r>
              <w:r>
                <w:rPr>
                  <w:rFonts w:ascii="Arial LatArm" w:hAnsi="Arial LatArm" w:cs="Calibri"/>
                  <w:color w:val="000000"/>
                  <w:sz w:val="16"/>
                  <w:szCs w:val="16"/>
                </w:rPr>
                <w:t xml:space="preserve"> </w:t>
              </w:r>
              <w:r>
                <w:rPr>
                  <w:rFonts w:ascii="Calibri" w:hAnsi="Calibri" w:cs="Calibri"/>
                  <w:color w:val="000000"/>
                  <w:sz w:val="16"/>
                  <w:szCs w:val="16"/>
                </w:rPr>
                <w:t>промывочный</w:t>
              </w:r>
              <w:r>
                <w:rPr>
                  <w:rFonts w:ascii="Arial LatArm" w:hAnsi="Arial LatArm" w:cs="Calibri"/>
                  <w:color w:val="000000"/>
                  <w:sz w:val="16"/>
                  <w:szCs w:val="16"/>
                </w:rPr>
                <w:t xml:space="preserve"> </w:t>
              </w:r>
              <w:r>
                <w:rPr>
                  <w:rFonts w:ascii="Calibri" w:hAnsi="Calibri" w:cs="Calibri"/>
                  <w:color w:val="000000"/>
                  <w:sz w:val="16"/>
                  <w:szCs w:val="16"/>
                </w:rPr>
                <w:t>раствор</w:t>
              </w:r>
            </w:ins>
          </w:p>
        </w:tc>
      </w:tr>
      <w:tr w:rsidR="002A7D19" w:rsidRPr="00B231CC" w:rsidTr="002A7D19">
        <w:tblPrEx>
          <w:tblPrExChange w:id="909" w:author="user" w:date="2023-09-19T14:48:00Z">
            <w:tblPrEx>
              <w:tblW w:w="9446" w:type="dxa"/>
            </w:tblPrEx>
          </w:tblPrExChange>
        </w:tblPrEx>
        <w:trPr>
          <w:jc w:val="center"/>
          <w:ins w:id="910" w:author="user" w:date="2023-09-19T14:45:00Z"/>
          <w:trPrChange w:id="911" w:author="user" w:date="2023-09-19T14:48:00Z">
            <w:trPr>
              <w:jc w:val="center"/>
            </w:trPr>
          </w:trPrChange>
        </w:trPr>
        <w:tc>
          <w:tcPr>
            <w:tcW w:w="1530" w:type="dxa"/>
            <w:vAlign w:val="center"/>
            <w:tcPrChange w:id="912"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13" w:author="user" w:date="2023-09-19T14:45:00Z"/>
                <w:rFonts w:ascii="Arial LatArm" w:hAnsi="Arial LatArm" w:cs="Calibri"/>
                <w:color w:val="000000"/>
                <w:sz w:val="18"/>
                <w:szCs w:val="18"/>
              </w:rPr>
            </w:pPr>
            <w:ins w:id="914" w:author="user" w:date="2023-09-19T14:45:00Z">
              <w:r w:rsidRPr="002A7D19">
                <w:rPr>
                  <w:rFonts w:ascii="Arial LatArm" w:hAnsi="Arial LatArm" w:cs="Calibri"/>
                  <w:color w:val="000000"/>
                  <w:sz w:val="18"/>
                  <w:szCs w:val="18"/>
                </w:rPr>
                <w:t>56</w:t>
              </w:r>
            </w:ins>
          </w:p>
        </w:tc>
        <w:tc>
          <w:tcPr>
            <w:tcW w:w="1458" w:type="dxa"/>
            <w:vAlign w:val="center"/>
            <w:tcPrChange w:id="915"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16" w:author="user" w:date="2023-09-19T14:45:00Z"/>
                <w:rFonts w:ascii="Arial LatArm" w:hAnsi="Arial LatArm" w:cs="Calibri"/>
                <w:color w:val="000000"/>
                <w:sz w:val="18"/>
                <w:szCs w:val="18"/>
              </w:rPr>
            </w:pPr>
            <w:ins w:id="917" w:author="user" w:date="2023-09-19T14:45:00Z">
              <w:r w:rsidRPr="002A7D19">
                <w:rPr>
                  <w:rFonts w:ascii="Arial LatArm" w:hAnsi="Arial LatArm" w:cs="Calibri"/>
                  <w:color w:val="000000"/>
                  <w:sz w:val="18"/>
                  <w:szCs w:val="18"/>
                </w:rPr>
                <w:t>282 240</w:t>
              </w:r>
            </w:ins>
          </w:p>
        </w:tc>
        <w:tc>
          <w:tcPr>
            <w:tcW w:w="6458" w:type="dxa"/>
            <w:vAlign w:val="center"/>
            <w:tcPrChange w:id="918" w:author="user" w:date="2023-09-19T14:48:00Z">
              <w:tcPr>
                <w:tcW w:w="6458" w:type="dxa"/>
                <w:gridSpan w:val="2"/>
              </w:tcPr>
            </w:tcPrChange>
          </w:tcPr>
          <w:p w:rsidR="002A7D19" w:rsidRPr="002A7D19" w:rsidDel="000B3425" w:rsidRDefault="002A7D19" w:rsidP="002A7D19">
            <w:pPr>
              <w:pStyle w:val="BodyTextIndent2"/>
              <w:widowControl w:val="0"/>
              <w:spacing w:after="120" w:line="240" w:lineRule="auto"/>
              <w:ind w:firstLine="0"/>
              <w:rPr>
                <w:ins w:id="919" w:author="user" w:date="2023-09-19T14:45:00Z"/>
                <w:rFonts w:ascii="GHEA Grapalat" w:hAnsi="GHEA Grapalat"/>
                <w:sz w:val="24"/>
                <w:szCs w:val="24"/>
                <w:lang w:val="en-US"/>
                <w:rPrChange w:id="920" w:author="user" w:date="2023-09-19T14:49:00Z">
                  <w:rPr>
                    <w:ins w:id="921" w:author="user" w:date="2023-09-19T14:45:00Z"/>
                    <w:rFonts w:ascii="GHEA Grapalat" w:hAnsi="GHEA Grapalat"/>
                    <w:sz w:val="24"/>
                    <w:szCs w:val="24"/>
                  </w:rPr>
                </w:rPrChange>
              </w:rPr>
            </w:pPr>
            <w:ins w:id="922" w:author="user" w:date="2023-09-19T14:48:00Z">
              <w:r w:rsidRPr="002A7D19">
                <w:rPr>
                  <w:rFonts w:ascii="Arial LatArm" w:hAnsi="Arial LatArm" w:cs="Calibri"/>
                  <w:color w:val="000000"/>
                  <w:sz w:val="16"/>
                  <w:szCs w:val="16"/>
                  <w:lang w:val="en-US"/>
                  <w:rPrChange w:id="923" w:author="user" w:date="2023-09-19T14:49:00Z">
                    <w:rPr>
                      <w:rFonts w:ascii="Arial LatArm" w:hAnsi="Arial LatArm" w:cs="Calibri"/>
                      <w:color w:val="000000"/>
                      <w:sz w:val="16"/>
                      <w:szCs w:val="16"/>
                    </w:rPr>
                  </w:rPrChange>
                </w:rPr>
                <w:t xml:space="preserve">Cobas c311 NaOHD/Basic Wash 2 x 1,8 </w:t>
              </w:r>
              <w:r>
                <w:rPr>
                  <w:rFonts w:ascii="Calibri" w:hAnsi="Calibri" w:cs="Calibri"/>
                  <w:color w:val="000000"/>
                  <w:sz w:val="16"/>
                  <w:szCs w:val="16"/>
                </w:rPr>
                <w:t>мл</w:t>
              </w:r>
            </w:ins>
          </w:p>
        </w:tc>
      </w:tr>
      <w:tr w:rsidR="002A7D19" w:rsidRPr="009044F1" w:rsidTr="002A7D19">
        <w:tblPrEx>
          <w:tblPrExChange w:id="924" w:author="user" w:date="2023-09-19T14:48:00Z">
            <w:tblPrEx>
              <w:tblW w:w="9446" w:type="dxa"/>
            </w:tblPrEx>
          </w:tblPrExChange>
        </w:tblPrEx>
        <w:trPr>
          <w:jc w:val="center"/>
          <w:ins w:id="925" w:author="user" w:date="2023-09-19T14:45:00Z"/>
          <w:trPrChange w:id="926" w:author="user" w:date="2023-09-19T14:48:00Z">
            <w:trPr>
              <w:jc w:val="center"/>
            </w:trPr>
          </w:trPrChange>
        </w:trPr>
        <w:tc>
          <w:tcPr>
            <w:tcW w:w="1530" w:type="dxa"/>
            <w:vAlign w:val="center"/>
            <w:tcPrChange w:id="92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28" w:author="user" w:date="2023-09-19T14:45:00Z"/>
                <w:rFonts w:ascii="Arial LatArm" w:hAnsi="Arial LatArm" w:cs="Calibri"/>
                <w:color w:val="000000"/>
                <w:sz w:val="18"/>
                <w:szCs w:val="18"/>
              </w:rPr>
            </w:pPr>
            <w:ins w:id="929" w:author="user" w:date="2023-09-19T14:45:00Z">
              <w:r w:rsidRPr="002A7D19">
                <w:rPr>
                  <w:rFonts w:ascii="Arial LatArm" w:hAnsi="Arial LatArm" w:cs="Calibri"/>
                  <w:color w:val="000000"/>
                  <w:sz w:val="18"/>
                  <w:szCs w:val="18"/>
                </w:rPr>
                <w:t>57</w:t>
              </w:r>
            </w:ins>
          </w:p>
        </w:tc>
        <w:tc>
          <w:tcPr>
            <w:tcW w:w="1458" w:type="dxa"/>
            <w:vAlign w:val="center"/>
            <w:tcPrChange w:id="93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31" w:author="user" w:date="2023-09-19T14:45:00Z"/>
                <w:rFonts w:ascii="Arial LatArm" w:hAnsi="Arial LatArm" w:cs="Calibri"/>
                <w:color w:val="000000"/>
                <w:sz w:val="18"/>
                <w:szCs w:val="18"/>
              </w:rPr>
            </w:pPr>
            <w:ins w:id="932" w:author="user" w:date="2023-09-19T14:45:00Z">
              <w:r w:rsidRPr="002A7D19">
                <w:rPr>
                  <w:rFonts w:ascii="Arial LatArm" w:hAnsi="Arial LatArm" w:cs="Calibri"/>
                  <w:color w:val="000000"/>
                  <w:sz w:val="18"/>
                  <w:szCs w:val="18"/>
                </w:rPr>
                <w:t>41 040</w:t>
              </w:r>
            </w:ins>
          </w:p>
        </w:tc>
        <w:tc>
          <w:tcPr>
            <w:tcW w:w="6458" w:type="dxa"/>
            <w:vAlign w:val="center"/>
            <w:tcPrChange w:id="93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34" w:author="user" w:date="2023-09-19T14:45:00Z"/>
                <w:rFonts w:ascii="GHEA Grapalat" w:hAnsi="GHEA Grapalat"/>
                <w:sz w:val="24"/>
                <w:szCs w:val="24"/>
              </w:rPr>
            </w:pPr>
            <w:ins w:id="935" w:author="user" w:date="2023-09-19T14:48:00Z">
              <w:r>
                <w:rPr>
                  <w:rFonts w:ascii="Calibri" w:hAnsi="Calibri" w:cs="Calibri"/>
                  <w:color w:val="000000"/>
                  <w:sz w:val="16"/>
                  <w:szCs w:val="16"/>
                </w:rPr>
                <w:t>Очиститель</w:t>
              </w:r>
              <w:r>
                <w:rPr>
                  <w:rFonts w:ascii="Arial LatArm" w:hAnsi="Arial LatArm" w:cs="Calibri"/>
                  <w:color w:val="000000"/>
                  <w:sz w:val="16"/>
                  <w:szCs w:val="16"/>
                </w:rPr>
                <w:t xml:space="preserve"> </w:t>
              </w:r>
              <w:r>
                <w:rPr>
                  <w:rFonts w:ascii="Calibri" w:hAnsi="Calibri" w:cs="Calibri"/>
                  <w:color w:val="000000"/>
                  <w:sz w:val="16"/>
                  <w:szCs w:val="16"/>
                </w:rPr>
                <w:t>проб</w:t>
              </w:r>
              <w:r>
                <w:rPr>
                  <w:rFonts w:ascii="Arial LatArm" w:hAnsi="Arial LatArm" w:cs="Calibri"/>
                  <w:color w:val="000000"/>
                  <w:sz w:val="16"/>
                  <w:szCs w:val="16"/>
                </w:rPr>
                <w:t xml:space="preserve"> Cobas c311 Multiclean 1</w:t>
              </w:r>
            </w:ins>
          </w:p>
        </w:tc>
      </w:tr>
      <w:tr w:rsidR="002A7D19" w:rsidRPr="009044F1" w:rsidTr="002A7D19">
        <w:tblPrEx>
          <w:tblPrExChange w:id="936" w:author="user" w:date="2023-09-19T14:48:00Z">
            <w:tblPrEx>
              <w:tblW w:w="9446" w:type="dxa"/>
            </w:tblPrEx>
          </w:tblPrExChange>
        </w:tblPrEx>
        <w:trPr>
          <w:jc w:val="center"/>
          <w:ins w:id="937" w:author="user" w:date="2023-09-19T14:45:00Z"/>
          <w:trPrChange w:id="938" w:author="user" w:date="2023-09-19T14:48:00Z">
            <w:trPr>
              <w:jc w:val="center"/>
            </w:trPr>
          </w:trPrChange>
        </w:trPr>
        <w:tc>
          <w:tcPr>
            <w:tcW w:w="1530" w:type="dxa"/>
            <w:vAlign w:val="center"/>
            <w:tcPrChange w:id="93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40" w:author="user" w:date="2023-09-19T14:45:00Z"/>
                <w:rFonts w:ascii="Arial LatArm" w:hAnsi="Arial LatArm" w:cs="Calibri"/>
                <w:color w:val="000000"/>
                <w:sz w:val="18"/>
                <w:szCs w:val="18"/>
              </w:rPr>
            </w:pPr>
            <w:ins w:id="941" w:author="user" w:date="2023-09-19T14:45:00Z">
              <w:r w:rsidRPr="002A7D19">
                <w:rPr>
                  <w:rFonts w:ascii="Arial LatArm" w:hAnsi="Arial LatArm" w:cs="Calibri"/>
                  <w:color w:val="000000"/>
                  <w:sz w:val="18"/>
                  <w:szCs w:val="18"/>
                </w:rPr>
                <w:t>58</w:t>
              </w:r>
            </w:ins>
          </w:p>
        </w:tc>
        <w:tc>
          <w:tcPr>
            <w:tcW w:w="1458" w:type="dxa"/>
            <w:vAlign w:val="center"/>
            <w:tcPrChange w:id="94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43" w:author="user" w:date="2023-09-19T14:45:00Z"/>
                <w:rFonts w:ascii="Arial LatArm" w:hAnsi="Arial LatArm" w:cs="Calibri"/>
                <w:color w:val="000000"/>
                <w:sz w:val="18"/>
                <w:szCs w:val="18"/>
              </w:rPr>
            </w:pPr>
            <w:ins w:id="944" w:author="user" w:date="2023-09-19T14:45:00Z">
              <w:r w:rsidRPr="002A7D19">
                <w:rPr>
                  <w:rFonts w:ascii="Arial LatArm" w:hAnsi="Arial LatArm" w:cs="Calibri"/>
                  <w:color w:val="000000"/>
                  <w:sz w:val="18"/>
                  <w:szCs w:val="18"/>
                </w:rPr>
                <w:t>1 032 000</w:t>
              </w:r>
            </w:ins>
          </w:p>
        </w:tc>
        <w:tc>
          <w:tcPr>
            <w:tcW w:w="6458" w:type="dxa"/>
            <w:vAlign w:val="center"/>
            <w:tcPrChange w:id="94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46" w:author="user" w:date="2023-09-19T14:45:00Z"/>
                <w:rFonts w:ascii="GHEA Grapalat" w:hAnsi="GHEA Grapalat"/>
                <w:sz w:val="24"/>
                <w:szCs w:val="24"/>
              </w:rPr>
            </w:pPr>
            <w:ins w:id="947" w:author="user" w:date="2023-09-19T14:48:00Z">
              <w:r>
                <w:rPr>
                  <w:rFonts w:ascii="Calibri" w:hAnsi="Calibri" w:cs="Calibri"/>
                  <w:color w:val="000000"/>
                  <w:sz w:val="16"/>
                  <w:szCs w:val="16"/>
                </w:rPr>
                <w:t>Галогенная</w:t>
              </w:r>
              <w:r>
                <w:rPr>
                  <w:rFonts w:ascii="Arial LatArm" w:hAnsi="Arial LatArm" w:cs="Calibri"/>
                  <w:color w:val="000000"/>
                  <w:sz w:val="16"/>
                  <w:szCs w:val="16"/>
                </w:rPr>
                <w:t xml:space="preserve"> </w:t>
              </w:r>
              <w:r>
                <w:rPr>
                  <w:rFonts w:ascii="Calibri" w:hAnsi="Calibri" w:cs="Calibri"/>
                  <w:color w:val="000000"/>
                  <w:sz w:val="16"/>
                  <w:szCs w:val="16"/>
                </w:rPr>
                <w:t>лампа</w:t>
              </w:r>
              <w:r>
                <w:rPr>
                  <w:rFonts w:ascii="Arial LatArm" w:hAnsi="Arial LatArm" w:cs="Calibri"/>
                  <w:color w:val="000000"/>
                  <w:sz w:val="16"/>
                  <w:szCs w:val="16"/>
                </w:rPr>
                <w:t xml:space="preserve"> Kobas c311, </w:t>
              </w:r>
              <w:r>
                <w:rPr>
                  <w:rFonts w:ascii="Calibri" w:hAnsi="Calibri" w:cs="Calibri"/>
                  <w:color w:val="000000"/>
                  <w:sz w:val="16"/>
                  <w:szCs w:val="16"/>
                </w:rPr>
                <w:t>ГАЛОГЕННАЯ</w:t>
              </w:r>
              <w:r>
                <w:rPr>
                  <w:rFonts w:ascii="Arial LatArm" w:hAnsi="Arial LatArm" w:cs="Calibri"/>
                  <w:color w:val="000000"/>
                  <w:sz w:val="16"/>
                  <w:szCs w:val="16"/>
                </w:rPr>
                <w:t xml:space="preserve"> </w:t>
              </w:r>
              <w:r>
                <w:rPr>
                  <w:rFonts w:ascii="Calibri" w:hAnsi="Calibri" w:cs="Calibri"/>
                  <w:color w:val="000000"/>
                  <w:sz w:val="16"/>
                  <w:szCs w:val="16"/>
                </w:rPr>
                <w:t>ЛАМПА</w:t>
              </w:r>
              <w:r>
                <w:rPr>
                  <w:rFonts w:ascii="Arial LatArm" w:hAnsi="Arial LatArm" w:cs="Calibri"/>
                  <w:color w:val="000000"/>
                  <w:sz w:val="16"/>
                  <w:szCs w:val="16"/>
                </w:rPr>
                <w:t xml:space="preserve"> </w:t>
              </w:r>
              <w:r>
                <w:rPr>
                  <w:rFonts w:ascii="Calibri" w:hAnsi="Calibri" w:cs="Calibri"/>
                  <w:color w:val="000000"/>
                  <w:sz w:val="16"/>
                  <w:szCs w:val="16"/>
                </w:rPr>
                <w:t>В</w:t>
              </w:r>
              <w:r>
                <w:rPr>
                  <w:rFonts w:ascii="Arial LatArm" w:hAnsi="Arial LatArm" w:cs="Calibri"/>
                  <w:color w:val="000000"/>
                  <w:sz w:val="16"/>
                  <w:szCs w:val="16"/>
                </w:rPr>
                <w:t xml:space="preserve"> </w:t>
              </w:r>
              <w:r>
                <w:rPr>
                  <w:rFonts w:ascii="Calibri" w:hAnsi="Calibri" w:cs="Calibri"/>
                  <w:color w:val="000000"/>
                  <w:sz w:val="16"/>
                  <w:szCs w:val="16"/>
                </w:rPr>
                <w:t>СБОРЕ</w:t>
              </w:r>
              <w:r>
                <w:rPr>
                  <w:rFonts w:ascii="Arial LatArm" w:hAnsi="Arial LatArm" w:cs="Calibri"/>
                  <w:color w:val="000000"/>
                  <w:sz w:val="16"/>
                  <w:szCs w:val="16"/>
                </w:rPr>
                <w:t xml:space="preserve"> 12</w:t>
              </w:r>
              <w:r>
                <w:rPr>
                  <w:rFonts w:ascii="Calibri" w:hAnsi="Calibri" w:cs="Calibri"/>
                  <w:color w:val="000000"/>
                  <w:sz w:val="16"/>
                  <w:szCs w:val="16"/>
                </w:rPr>
                <w:t>В</w:t>
              </w:r>
              <w:r>
                <w:rPr>
                  <w:rFonts w:ascii="Arial LatArm" w:hAnsi="Arial LatArm" w:cs="Calibri"/>
                  <w:color w:val="000000"/>
                  <w:sz w:val="16"/>
                  <w:szCs w:val="16"/>
                </w:rPr>
                <w:t>/50</w:t>
              </w:r>
              <w:r>
                <w:rPr>
                  <w:rFonts w:ascii="Calibri" w:hAnsi="Calibri" w:cs="Calibri"/>
                  <w:color w:val="000000"/>
                  <w:sz w:val="16"/>
                  <w:szCs w:val="16"/>
                </w:rPr>
                <w:t>Вт</w:t>
              </w:r>
            </w:ins>
          </w:p>
        </w:tc>
      </w:tr>
      <w:tr w:rsidR="002A7D19" w:rsidRPr="009044F1" w:rsidTr="002A7D19">
        <w:tblPrEx>
          <w:tblPrExChange w:id="948" w:author="user" w:date="2023-09-19T14:48:00Z">
            <w:tblPrEx>
              <w:tblW w:w="9446" w:type="dxa"/>
            </w:tblPrEx>
          </w:tblPrExChange>
        </w:tblPrEx>
        <w:trPr>
          <w:jc w:val="center"/>
          <w:ins w:id="949" w:author="user" w:date="2023-09-19T14:45:00Z"/>
          <w:trPrChange w:id="950" w:author="user" w:date="2023-09-19T14:48:00Z">
            <w:trPr>
              <w:jc w:val="center"/>
            </w:trPr>
          </w:trPrChange>
        </w:trPr>
        <w:tc>
          <w:tcPr>
            <w:tcW w:w="1530" w:type="dxa"/>
            <w:vAlign w:val="center"/>
            <w:tcPrChange w:id="95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52" w:author="user" w:date="2023-09-19T14:45:00Z"/>
                <w:rFonts w:ascii="Arial LatArm" w:hAnsi="Arial LatArm" w:cs="Calibri"/>
                <w:color w:val="000000"/>
                <w:sz w:val="18"/>
                <w:szCs w:val="18"/>
              </w:rPr>
            </w:pPr>
            <w:ins w:id="953" w:author="user" w:date="2023-09-19T14:45:00Z">
              <w:r w:rsidRPr="002A7D19">
                <w:rPr>
                  <w:rFonts w:ascii="Arial LatArm" w:hAnsi="Arial LatArm" w:cs="Calibri"/>
                  <w:color w:val="000000"/>
                  <w:sz w:val="18"/>
                  <w:szCs w:val="18"/>
                </w:rPr>
                <w:t>59</w:t>
              </w:r>
            </w:ins>
          </w:p>
        </w:tc>
        <w:tc>
          <w:tcPr>
            <w:tcW w:w="1458" w:type="dxa"/>
            <w:vAlign w:val="center"/>
            <w:tcPrChange w:id="95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55" w:author="user" w:date="2023-09-19T14:45:00Z"/>
                <w:rFonts w:ascii="Arial LatArm" w:hAnsi="Arial LatArm" w:cs="Calibri"/>
                <w:color w:val="000000"/>
                <w:sz w:val="18"/>
                <w:szCs w:val="18"/>
              </w:rPr>
            </w:pPr>
            <w:ins w:id="956" w:author="user" w:date="2023-09-19T14:45:00Z">
              <w:r w:rsidRPr="002A7D19">
                <w:rPr>
                  <w:rFonts w:ascii="Arial LatArm" w:hAnsi="Arial LatArm" w:cs="Calibri"/>
                  <w:color w:val="000000"/>
                  <w:sz w:val="18"/>
                  <w:szCs w:val="18"/>
                </w:rPr>
                <w:t>171 000</w:t>
              </w:r>
            </w:ins>
          </w:p>
        </w:tc>
        <w:tc>
          <w:tcPr>
            <w:tcW w:w="6458" w:type="dxa"/>
            <w:vAlign w:val="center"/>
            <w:tcPrChange w:id="95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58" w:author="user" w:date="2023-09-19T14:45:00Z"/>
                <w:rFonts w:ascii="GHEA Grapalat" w:hAnsi="GHEA Grapalat"/>
                <w:sz w:val="24"/>
                <w:szCs w:val="24"/>
              </w:rPr>
            </w:pPr>
            <w:ins w:id="959" w:author="user" w:date="2023-09-19T14:48:00Z">
              <w:r>
                <w:rPr>
                  <w:rFonts w:ascii="Calibri" w:hAnsi="Calibri" w:cs="Calibri"/>
                  <w:color w:val="000000"/>
                  <w:sz w:val="16"/>
                  <w:szCs w:val="16"/>
                </w:rPr>
                <w:t>Точный</w:t>
              </w:r>
              <w:r>
                <w:rPr>
                  <w:rFonts w:ascii="Arial LatArm" w:hAnsi="Arial LatArm" w:cs="Calibri"/>
                  <w:color w:val="000000"/>
                  <w:sz w:val="16"/>
                  <w:szCs w:val="16"/>
                </w:rPr>
                <w:t xml:space="preserve"> </w:t>
              </w:r>
              <w:r>
                <w:rPr>
                  <w:rFonts w:ascii="Calibri" w:hAnsi="Calibri" w:cs="Calibri"/>
                  <w:color w:val="000000"/>
                  <w:sz w:val="16"/>
                  <w:szCs w:val="16"/>
                </w:rPr>
                <w:t>РФ</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биохимических</w:t>
              </w:r>
              <w:r>
                <w:rPr>
                  <w:rFonts w:ascii="Arial LatArm" w:hAnsi="Arial LatArm" w:cs="Calibri"/>
                  <w:color w:val="000000"/>
                  <w:sz w:val="16"/>
                  <w:szCs w:val="16"/>
                </w:rPr>
                <w:t xml:space="preserve"> </w:t>
              </w:r>
              <w:r>
                <w:rPr>
                  <w:rFonts w:ascii="Calibri" w:hAnsi="Calibri" w:cs="Calibri"/>
                  <w:color w:val="000000"/>
                  <w:sz w:val="16"/>
                  <w:szCs w:val="16"/>
                </w:rPr>
                <w:t>анализов</w:t>
              </w:r>
            </w:ins>
          </w:p>
        </w:tc>
      </w:tr>
      <w:tr w:rsidR="002A7D19" w:rsidRPr="009044F1" w:rsidTr="002A7D19">
        <w:tblPrEx>
          <w:tblPrExChange w:id="960" w:author="user" w:date="2023-09-19T14:48:00Z">
            <w:tblPrEx>
              <w:tblW w:w="9446" w:type="dxa"/>
            </w:tblPrEx>
          </w:tblPrExChange>
        </w:tblPrEx>
        <w:trPr>
          <w:jc w:val="center"/>
          <w:ins w:id="961" w:author="user" w:date="2023-09-19T14:45:00Z"/>
          <w:trPrChange w:id="962" w:author="user" w:date="2023-09-19T14:48:00Z">
            <w:trPr>
              <w:jc w:val="center"/>
            </w:trPr>
          </w:trPrChange>
        </w:trPr>
        <w:tc>
          <w:tcPr>
            <w:tcW w:w="1530" w:type="dxa"/>
            <w:vAlign w:val="center"/>
            <w:tcPrChange w:id="96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64" w:author="user" w:date="2023-09-19T14:45:00Z"/>
                <w:rFonts w:ascii="Arial LatArm" w:hAnsi="Arial LatArm" w:cs="Calibri"/>
                <w:color w:val="000000"/>
                <w:sz w:val="18"/>
                <w:szCs w:val="18"/>
              </w:rPr>
            </w:pPr>
            <w:ins w:id="965" w:author="user" w:date="2023-09-19T14:45:00Z">
              <w:r w:rsidRPr="002A7D19">
                <w:rPr>
                  <w:rFonts w:ascii="Arial LatArm" w:hAnsi="Arial LatArm" w:cs="Calibri"/>
                  <w:color w:val="000000"/>
                  <w:sz w:val="18"/>
                  <w:szCs w:val="18"/>
                </w:rPr>
                <w:t>60</w:t>
              </w:r>
            </w:ins>
          </w:p>
        </w:tc>
        <w:tc>
          <w:tcPr>
            <w:tcW w:w="1458" w:type="dxa"/>
            <w:vAlign w:val="center"/>
            <w:tcPrChange w:id="96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67" w:author="user" w:date="2023-09-19T14:45:00Z"/>
                <w:rFonts w:ascii="Arial LatArm" w:hAnsi="Arial LatArm" w:cs="Calibri"/>
                <w:color w:val="000000"/>
                <w:sz w:val="18"/>
                <w:szCs w:val="18"/>
              </w:rPr>
            </w:pPr>
            <w:ins w:id="968" w:author="user" w:date="2023-09-19T14:45:00Z">
              <w:r w:rsidRPr="002A7D19">
                <w:rPr>
                  <w:rFonts w:ascii="Arial LatArm" w:hAnsi="Arial LatArm" w:cs="Calibri"/>
                  <w:color w:val="000000"/>
                  <w:sz w:val="18"/>
                  <w:szCs w:val="18"/>
                </w:rPr>
                <w:t>161 040</w:t>
              </w:r>
            </w:ins>
          </w:p>
        </w:tc>
        <w:tc>
          <w:tcPr>
            <w:tcW w:w="6458" w:type="dxa"/>
            <w:vAlign w:val="center"/>
            <w:tcPrChange w:id="96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70" w:author="user" w:date="2023-09-19T14:45:00Z"/>
                <w:rFonts w:ascii="GHEA Grapalat" w:hAnsi="GHEA Grapalat"/>
                <w:sz w:val="24"/>
                <w:szCs w:val="24"/>
              </w:rPr>
            </w:pPr>
            <w:ins w:id="971" w:author="user" w:date="2023-09-19T14:48:00Z">
              <w:r>
                <w:rPr>
                  <w:rFonts w:ascii="Arial LatArm" w:hAnsi="Arial LatArm" w:cs="Calibri"/>
                  <w:color w:val="000000"/>
                  <w:sz w:val="16"/>
                  <w:szCs w:val="16"/>
                </w:rPr>
                <w:t xml:space="preserve">Presicontrol RF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анализатора</w:t>
              </w:r>
              <w:r>
                <w:rPr>
                  <w:rFonts w:ascii="Arial LatArm" w:hAnsi="Arial LatArm" w:cs="Calibri"/>
                  <w:color w:val="000000"/>
                  <w:sz w:val="16"/>
                  <w:szCs w:val="16"/>
                </w:rPr>
                <w:t xml:space="preserve"> Kobas S311</w:t>
              </w:r>
            </w:ins>
          </w:p>
        </w:tc>
      </w:tr>
      <w:tr w:rsidR="002A7D19" w:rsidRPr="009044F1" w:rsidTr="002A7D19">
        <w:tblPrEx>
          <w:tblPrExChange w:id="972" w:author="user" w:date="2023-09-19T14:48:00Z">
            <w:tblPrEx>
              <w:tblW w:w="9446" w:type="dxa"/>
            </w:tblPrEx>
          </w:tblPrExChange>
        </w:tblPrEx>
        <w:trPr>
          <w:jc w:val="center"/>
          <w:ins w:id="973" w:author="user" w:date="2023-09-19T14:45:00Z"/>
          <w:trPrChange w:id="974" w:author="user" w:date="2023-09-19T14:48:00Z">
            <w:trPr>
              <w:jc w:val="center"/>
            </w:trPr>
          </w:trPrChange>
        </w:trPr>
        <w:tc>
          <w:tcPr>
            <w:tcW w:w="1530" w:type="dxa"/>
            <w:vAlign w:val="center"/>
            <w:tcPrChange w:id="97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76" w:author="user" w:date="2023-09-19T14:45:00Z"/>
                <w:rFonts w:ascii="Arial LatArm" w:hAnsi="Arial LatArm" w:cs="Calibri"/>
                <w:color w:val="000000"/>
                <w:sz w:val="18"/>
                <w:szCs w:val="18"/>
              </w:rPr>
            </w:pPr>
            <w:ins w:id="977" w:author="user" w:date="2023-09-19T14:45:00Z">
              <w:r w:rsidRPr="002A7D19">
                <w:rPr>
                  <w:rFonts w:ascii="Arial LatArm" w:hAnsi="Arial LatArm" w:cs="Calibri"/>
                  <w:color w:val="000000"/>
                  <w:sz w:val="18"/>
                  <w:szCs w:val="18"/>
                </w:rPr>
                <w:t>61</w:t>
              </w:r>
            </w:ins>
          </w:p>
        </w:tc>
        <w:tc>
          <w:tcPr>
            <w:tcW w:w="1458" w:type="dxa"/>
            <w:vAlign w:val="center"/>
            <w:tcPrChange w:id="97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79" w:author="user" w:date="2023-09-19T14:45:00Z"/>
                <w:rFonts w:ascii="Arial LatArm" w:hAnsi="Arial LatArm" w:cs="Calibri"/>
                <w:color w:val="000000"/>
                <w:sz w:val="18"/>
                <w:szCs w:val="18"/>
              </w:rPr>
            </w:pPr>
            <w:ins w:id="980" w:author="user" w:date="2023-09-19T14:45:00Z">
              <w:r w:rsidRPr="002A7D19">
                <w:rPr>
                  <w:rFonts w:ascii="Arial LatArm" w:hAnsi="Arial LatArm" w:cs="Calibri"/>
                  <w:color w:val="000000"/>
                  <w:sz w:val="18"/>
                  <w:szCs w:val="18"/>
                </w:rPr>
                <w:t>2 295 000</w:t>
              </w:r>
            </w:ins>
          </w:p>
        </w:tc>
        <w:tc>
          <w:tcPr>
            <w:tcW w:w="6458" w:type="dxa"/>
            <w:vAlign w:val="center"/>
            <w:tcPrChange w:id="98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82" w:author="user" w:date="2023-09-19T14:45:00Z"/>
                <w:rFonts w:ascii="GHEA Grapalat" w:hAnsi="GHEA Grapalat"/>
                <w:sz w:val="24"/>
                <w:szCs w:val="24"/>
              </w:rPr>
            </w:pPr>
            <w:ins w:id="983" w:author="user" w:date="2023-09-19T14:48:00Z">
              <w:r>
                <w:rPr>
                  <w:rFonts w:ascii="Arial LatArm" w:hAnsi="Arial LatArm" w:cs="Calibri"/>
                  <w:color w:val="000000"/>
                  <w:sz w:val="16"/>
                  <w:szCs w:val="16"/>
                </w:rPr>
                <w:t>CELLPACK-DCL:</w:t>
              </w:r>
            </w:ins>
          </w:p>
        </w:tc>
      </w:tr>
      <w:tr w:rsidR="002A7D19" w:rsidRPr="009044F1" w:rsidTr="002A7D19">
        <w:tblPrEx>
          <w:tblPrExChange w:id="984" w:author="user" w:date="2023-09-19T14:48:00Z">
            <w:tblPrEx>
              <w:tblW w:w="9446" w:type="dxa"/>
            </w:tblPrEx>
          </w:tblPrExChange>
        </w:tblPrEx>
        <w:trPr>
          <w:jc w:val="center"/>
          <w:ins w:id="985" w:author="user" w:date="2023-09-19T14:45:00Z"/>
          <w:trPrChange w:id="986" w:author="user" w:date="2023-09-19T14:48:00Z">
            <w:trPr>
              <w:jc w:val="center"/>
            </w:trPr>
          </w:trPrChange>
        </w:trPr>
        <w:tc>
          <w:tcPr>
            <w:tcW w:w="1530" w:type="dxa"/>
            <w:vAlign w:val="center"/>
            <w:tcPrChange w:id="98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988" w:author="user" w:date="2023-09-19T14:45:00Z"/>
                <w:rFonts w:ascii="Arial LatArm" w:hAnsi="Arial LatArm" w:cs="Calibri"/>
                <w:color w:val="000000"/>
                <w:sz w:val="18"/>
                <w:szCs w:val="18"/>
              </w:rPr>
            </w:pPr>
            <w:ins w:id="989" w:author="user" w:date="2023-09-19T14:45:00Z">
              <w:r w:rsidRPr="002A7D19">
                <w:rPr>
                  <w:rFonts w:ascii="Arial LatArm" w:hAnsi="Arial LatArm" w:cs="Calibri"/>
                  <w:color w:val="000000"/>
                  <w:sz w:val="18"/>
                  <w:szCs w:val="18"/>
                </w:rPr>
                <w:t>62</w:t>
              </w:r>
            </w:ins>
          </w:p>
        </w:tc>
        <w:tc>
          <w:tcPr>
            <w:tcW w:w="1458" w:type="dxa"/>
            <w:vAlign w:val="center"/>
            <w:tcPrChange w:id="99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991" w:author="user" w:date="2023-09-19T14:45:00Z"/>
                <w:rFonts w:ascii="Arial LatArm" w:hAnsi="Arial LatArm" w:cs="Calibri"/>
                <w:color w:val="000000"/>
                <w:sz w:val="18"/>
                <w:szCs w:val="18"/>
              </w:rPr>
            </w:pPr>
            <w:ins w:id="992" w:author="user" w:date="2023-09-19T14:45:00Z">
              <w:r w:rsidRPr="002A7D19">
                <w:rPr>
                  <w:rFonts w:ascii="Arial LatArm" w:hAnsi="Arial LatArm" w:cs="Calibri"/>
                  <w:color w:val="000000"/>
                  <w:sz w:val="18"/>
                  <w:szCs w:val="18"/>
                </w:rPr>
                <w:t>648 000</w:t>
              </w:r>
            </w:ins>
          </w:p>
        </w:tc>
        <w:tc>
          <w:tcPr>
            <w:tcW w:w="6458" w:type="dxa"/>
            <w:vAlign w:val="center"/>
            <w:tcPrChange w:id="99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994" w:author="user" w:date="2023-09-19T14:45:00Z"/>
                <w:rFonts w:ascii="GHEA Grapalat" w:hAnsi="GHEA Grapalat"/>
                <w:sz w:val="24"/>
                <w:szCs w:val="24"/>
              </w:rPr>
            </w:pPr>
            <w:ins w:id="995" w:author="user" w:date="2023-09-19T14:48:00Z">
              <w:r>
                <w:rPr>
                  <w:rFonts w:ascii="Calibri" w:hAnsi="Calibri" w:cs="Calibri"/>
                  <w:color w:val="000000"/>
                  <w:sz w:val="16"/>
                  <w:szCs w:val="16"/>
                </w:rPr>
                <w:t>СУЛЬФОЛИЗЕР</w:t>
              </w:r>
              <w:r>
                <w:rPr>
                  <w:rFonts w:ascii="Arial LatArm" w:hAnsi="Arial LatArm" w:cs="Calibri"/>
                  <w:color w:val="000000"/>
                  <w:sz w:val="16"/>
                  <w:szCs w:val="16"/>
                </w:rPr>
                <w:t>:</w:t>
              </w:r>
            </w:ins>
          </w:p>
        </w:tc>
      </w:tr>
      <w:tr w:rsidR="002A7D19" w:rsidRPr="009044F1" w:rsidTr="002A7D19">
        <w:tblPrEx>
          <w:tblPrExChange w:id="996" w:author="user" w:date="2023-09-19T14:48:00Z">
            <w:tblPrEx>
              <w:tblW w:w="9446" w:type="dxa"/>
            </w:tblPrEx>
          </w:tblPrExChange>
        </w:tblPrEx>
        <w:trPr>
          <w:jc w:val="center"/>
          <w:ins w:id="997" w:author="user" w:date="2023-09-19T14:45:00Z"/>
          <w:trPrChange w:id="998" w:author="user" w:date="2023-09-19T14:48:00Z">
            <w:trPr>
              <w:jc w:val="center"/>
            </w:trPr>
          </w:trPrChange>
        </w:trPr>
        <w:tc>
          <w:tcPr>
            <w:tcW w:w="1530" w:type="dxa"/>
            <w:vAlign w:val="center"/>
            <w:tcPrChange w:id="99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00" w:author="user" w:date="2023-09-19T14:45:00Z"/>
                <w:rFonts w:ascii="Arial LatArm" w:hAnsi="Arial LatArm" w:cs="Calibri"/>
                <w:color w:val="000000"/>
                <w:sz w:val="18"/>
                <w:szCs w:val="18"/>
              </w:rPr>
            </w:pPr>
            <w:ins w:id="1001" w:author="user" w:date="2023-09-19T14:45:00Z">
              <w:r w:rsidRPr="002A7D19">
                <w:rPr>
                  <w:rFonts w:ascii="Arial LatArm" w:hAnsi="Arial LatArm" w:cs="Calibri"/>
                  <w:color w:val="000000"/>
                  <w:sz w:val="18"/>
                  <w:szCs w:val="18"/>
                </w:rPr>
                <w:t>63</w:t>
              </w:r>
            </w:ins>
          </w:p>
        </w:tc>
        <w:tc>
          <w:tcPr>
            <w:tcW w:w="1458" w:type="dxa"/>
            <w:vAlign w:val="center"/>
            <w:tcPrChange w:id="100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03" w:author="user" w:date="2023-09-19T14:45:00Z"/>
                <w:rFonts w:ascii="Arial LatArm" w:hAnsi="Arial LatArm" w:cs="Calibri"/>
                <w:color w:val="000000"/>
                <w:sz w:val="18"/>
                <w:szCs w:val="18"/>
              </w:rPr>
            </w:pPr>
            <w:ins w:id="1004" w:author="user" w:date="2023-09-19T14:45:00Z">
              <w:r w:rsidRPr="002A7D19">
                <w:rPr>
                  <w:rFonts w:ascii="Arial LatArm" w:hAnsi="Arial LatArm" w:cs="Calibri"/>
                  <w:color w:val="000000"/>
                  <w:sz w:val="18"/>
                  <w:szCs w:val="18"/>
                </w:rPr>
                <w:t>272 160</w:t>
              </w:r>
            </w:ins>
          </w:p>
        </w:tc>
        <w:tc>
          <w:tcPr>
            <w:tcW w:w="6458" w:type="dxa"/>
            <w:vAlign w:val="center"/>
            <w:tcPrChange w:id="100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06" w:author="user" w:date="2023-09-19T14:45:00Z"/>
                <w:rFonts w:ascii="GHEA Grapalat" w:hAnsi="GHEA Grapalat"/>
                <w:sz w:val="24"/>
                <w:szCs w:val="24"/>
              </w:rPr>
            </w:pPr>
            <w:ins w:id="1007" w:author="user" w:date="2023-09-19T14:48:00Z">
              <w:r>
                <w:rPr>
                  <w:rFonts w:ascii="Calibri" w:hAnsi="Calibri" w:cs="Calibri"/>
                  <w:color w:val="000000"/>
                  <w:sz w:val="16"/>
                  <w:szCs w:val="16"/>
                </w:rPr>
                <w:t>ЛИЗЕРЦЕЛЛ</w:t>
              </w:r>
              <w:r>
                <w:rPr>
                  <w:rFonts w:ascii="Arial LatArm" w:hAnsi="Arial LatArm" w:cs="Calibri"/>
                  <w:color w:val="000000"/>
                  <w:sz w:val="16"/>
                  <w:szCs w:val="16"/>
                </w:rPr>
                <w:t xml:space="preserve"> WNR</w:t>
              </w:r>
            </w:ins>
          </w:p>
        </w:tc>
      </w:tr>
      <w:tr w:rsidR="002A7D19" w:rsidRPr="009044F1" w:rsidTr="002A7D19">
        <w:tblPrEx>
          <w:tblPrExChange w:id="1008" w:author="user" w:date="2023-09-19T14:48:00Z">
            <w:tblPrEx>
              <w:tblW w:w="9446" w:type="dxa"/>
            </w:tblPrEx>
          </w:tblPrExChange>
        </w:tblPrEx>
        <w:trPr>
          <w:jc w:val="center"/>
          <w:ins w:id="1009" w:author="user" w:date="2023-09-19T14:45:00Z"/>
          <w:trPrChange w:id="1010" w:author="user" w:date="2023-09-19T14:48:00Z">
            <w:trPr>
              <w:jc w:val="center"/>
            </w:trPr>
          </w:trPrChange>
        </w:trPr>
        <w:tc>
          <w:tcPr>
            <w:tcW w:w="1530" w:type="dxa"/>
            <w:vAlign w:val="center"/>
            <w:tcPrChange w:id="101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12" w:author="user" w:date="2023-09-19T14:45:00Z"/>
                <w:rFonts w:ascii="Arial LatArm" w:hAnsi="Arial LatArm" w:cs="Calibri"/>
                <w:color w:val="000000"/>
                <w:sz w:val="18"/>
                <w:szCs w:val="18"/>
              </w:rPr>
            </w:pPr>
            <w:ins w:id="1013" w:author="user" w:date="2023-09-19T14:45:00Z">
              <w:r w:rsidRPr="002A7D19">
                <w:rPr>
                  <w:rFonts w:ascii="Arial LatArm" w:hAnsi="Arial LatArm" w:cs="Calibri"/>
                  <w:color w:val="000000"/>
                  <w:sz w:val="18"/>
                  <w:szCs w:val="18"/>
                </w:rPr>
                <w:t>64</w:t>
              </w:r>
            </w:ins>
          </w:p>
        </w:tc>
        <w:tc>
          <w:tcPr>
            <w:tcW w:w="1458" w:type="dxa"/>
            <w:vAlign w:val="center"/>
            <w:tcPrChange w:id="101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15" w:author="user" w:date="2023-09-19T14:45:00Z"/>
                <w:rFonts w:ascii="Arial LatArm" w:hAnsi="Arial LatArm" w:cs="Calibri"/>
                <w:color w:val="000000"/>
                <w:sz w:val="18"/>
                <w:szCs w:val="18"/>
              </w:rPr>
            </w:pPr>
            <w:ins w:id="1016" w:author="user" w:date="2023-09-19T14:45:00Z">
              <w:r w:rsidRPr="002A7D19">
                <w:rPr>
                  <w:rFonts w:ascii="Arial LatArm" w:hAnsi="Arial LatArm" w:cs="Calibri"/>
                  <w:color w:val="000000"/>
                  <w:sz w:val="18"/>
                  <w:szCs w:val="18"/>
                </w:rPr>
                <w:t>388 800</w:t>
              </w:r>
            </w:ins>
          </w:p>
        </w:tc>
        <w:tc>
          <w:tcPr>
            <w:tcW w:w="6458" w:type="dxa"/>
            <w:vAlign w:val="center"/>
            <w:tcPrChange w:id="101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18" w:author="user" w:date="2023-09-19T14:45:00Z"/>
                <w:rFonts w:ascii="GHEA Grapalat" w:hAnsi="GHEA Grapalat"/>
                <w:sz w:val="24"/>
                <w:szCs w:val="24"/>
              </w:rPr>
            </w:pPr>
            <w:ins w:id="1019" w:author="user" w:date="2023-09-19T14:48:00Z">
              <w:r>
                <w:rPr>
                  <w:rFonts w:ascii="Arial LatArm" w:hAnsi="Arial LatArm" w:cs="Calibri"/>
                  <w:color w:val="000000"/>
                  <w:sz w:val="16"/>
                  <w:szCs w:val="16"/>
                </w:rPr>
                <w:t xml:space="preserve"> </w:t>
              </w:r>
              <w:r>
                <w:rPr>
                  <w:rFonts w:ascii="Calibri" w:hAnsi="Calibri" w:cs="Calibri"/>
                  <w:color w:val="000000"/>
                  <w:sz w:val="16"/>
                  <w:szCs w:val="16"/>
                </w:rPr>
                <w:t>ФЛУРОЦЕЛЛ</w:t>
              </w:r>
              <w:r>
                <w:rPr>
                  <w:rFonts w:ascii="Arial LatArm" w:hAnsi="Arial LatArm" w:cs="Calibri"/>
                  <w:color w:val="000000"/>
                  <w:sz w:val="16"/>
                  <w:szCs w:val="16"/>
                </w:rPr>
                <w:t xml:space="preserve"> WNR</w:t>
              </w:r>
            </w:ins>
          </w:p>
        </w:tc>
      </w:tr>
      <w:tr w:rsidR="002A7D19" w:rsidRPr="009044F1" w:rsidTr="002A7D19">
        <w:tblPrEx>
          <w:tblPrExChange w:id="1020" w:author="user" w:date="2023-09-19T14:48:00Z">
            <w:tblPrEx>
              <w:tblW w:w="9446" w:type="dxa"/>
            </w:tblPrEx>
          </w:tblPrExChange>
        </w:tblPrEx>
        <w:trPr>
          <w:jc w:val="center"/>
          <w:ins w:id="1021" w:author="user" w:date="2023-09-19T14:45:00Z"/>
          <w:trPrChange w:id="1022" w:author="user" w:date="2023-09-19T14:48:00Z">
            <w:trPr>
              <w:jc w:val="center"/>
            </w:trPr>
          </w:trPrChange>
        </w:trPr>
        <w:tc>
          <w:tcPr>
            <w:tcW w:w="1530" w:type="dxa"/>
            <w:vAlign w:val="center"/>
            <w:tcPrChange w:id="102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24" w:author="user" w:date="2023-09-19T14:45:00Z"/>
                <w:rFonts w:ascii="Arial LatArm" w:hAnsi="Arial LatArm" w:cs="Calibri"/>
                <w:color w:val="000000"/>
                <w:sz w:val="18"/>
                <w:szCs w:val="18"/>
              </w:rPr>
            </w:pPr>
            <w:ins w:id="1025" w:author="user" w:date="2023-09-19T14:45:00Z">
              <w:r w:rsidRPr="002A7D19">
                <w:rPr>
                  <w:rFonts w:ascii="Arial LatArm" w:hAnsi="Arial LatArm" w:cs="Calibri"/>
                  <w:color w:val="000000"/>
                  <w:sz w:val="18"/>
                  <w:szCs w:val="18"/>
                </w:rPr>
                <w:t>65</w:t>
              </w:r>
            </w:ins>
          </w:p>
        </w:tc>
        <w:tc>
          <w:tcPr>
            <w:tcW w:w="1458" w:type="dxa"/>
            <w:vAlign w:val="center"/>
            <w:tcPrChange w:id="102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27" w:author="user" w:date="2023-09-19T14:45:00Z"/>
                <w:rFonts w:ascii="Arial LatArm" w:hAnsi="Arial LatArm" w:cs="Calibri"/>
                <w:color w:val="000000"/>
                <w:sz w:val="18"/>
                <w:szCs w:val="18"/>
              </w:rPr>
            </w:pPr>
            <w:ins w:id="1028" w:author="user" w:date="2023-09-19T14:45:00Z">
              <w:r w:rsidRPr="002A7D19">
                <w:rPr>
                  <w:rFonts w:ascii="Arial LatArm" w:hAnsi="Arial LatArm" w:cs="Calibri"/>
                  <w:color w:val="000000"/>
                  <w:sz w:val="18"/>
                  <w:szCs w:val="18"/>
                </w:rPr>
                <w:t>1 360 800</w:t>
              </w:r>
            </w:ins>
          </w:p>
        </w:tc>
        <w:tc>
          <w:tcPr>
            <w:tcW w:w="6458" w:type="dxa"/>
            <w:vAlign w:val="center"/>
            <w:tcPrChange w:id="102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30" w:author="user" w:date="2023-09-19T14:45:00Z"/>
                <w:rFonts w:ascii="GHEA Grapalat" w:hAnsi="GHEA Grapalat"/>
                <w:sz w:val="24"/>
                <w:szCs w:val="24"/>
              </w:rPr>
            </w:pPr>
            <w:ins w:id="1031" w:author="user" w:date="2023-09-19T14:48:00Z">
              <w:r>
                <w:rPr>
                  <w:rFonts w:ascii="Calibri" w:hAnsi="Calibri" w:cs="Calibri"/>
                  <w:color w:val="000000"/>
                  <w:sz w:val="16"/>
                  <w:szCs w:val="16"/>
                </w:rPr>
                <w:t>ЛИЗЕРЦЕЛЛ</w:t>
              </w:r>
              <w:r>
                <w:rPr>
                  <w:rFonts w:ascii="Arial LatArm" w:hAnsi="Arial LatArm" w:cs="Calibri"/>
                  <w:color w:val="000000"/>
                  <w:sz w:val="16"/>
                  <w:szCs w:val="16"/>
                </w:rPr>
                <w:t xml:space="preserve"> </w:t>
              </w:r>
              <w:r>
                <w:rPr>
                  <w:rFonts w:ascii="Calibri" w:hAnsi="Calibri" w:cs="Calibri"/>
                  <w:color w:val="000000"/>
                  <w:sz w:val="16"/>
                  <w:szCs w:val="16"/>
                </w:rPr>
                <w:t>ВДФ</w:t>
              </w:r>
            </w:ins>
          </w:p>
        </w:tc>
      </w:tr>
      <w:tr w:rsidR="002A7D19" w:rsidRPr="009044F1" w:rsidTr="002A7D19">
        <w:tblPrEx>
          <w:tblPrExChange w:id="1032" w:author="user" w:date="2023-09-19T14:48:00Z">
            <w:tblPrEx>
              <w:tblW w:w="9446" w:type="dxa"/>
            </w:tblPrEx>
          </w:tblPrExChange>
        </w:tblPrEx>
        <w:trPr>
          <w:jc w:val="center"/>
          <w:ins w:id="1033" w:author="user" w:date="2023-09-19T14:45:00Z"/>
          <w:trPrChange w:id="1034" w:author="user" w:date="2023-09-19T14:48:00Z">
            <w:trPr>
              <w:jc w:val="center"/>
            </w:trPr>
          </w:trPrChange>
        </w:trPr>
        <w:tc>
          <w:tcPr>
            <w:tcW w:w="1530" w:type="dxa"/>
            <w:vAlign w:val="center"/>
            <w:tcPrChange w:id="103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36" w:author="user" w:date="2023-09-19T14:45:00Z"/>
                <w:rFonts w:ascii="Arial LatArm" w:hAnsi="Arial LatArm" w:cs="Calibri"/>
                <w:color w:val="000000"/>
                <w:sz w:val="18"/>
                <w:szCs w:val="18"/>
              </w:rPr>
            </w:pPr>
            <w:ins w:id="1037" w:author="user" w:date="2023-09-19T14:45:00Z">
              <w:r w:rsidRPr="002A7D19">
                <w:rPr>
                  <w:rFonts w:ascii="Arial LatArm" w:hAnsi="Arial LatArm" w:cs="Calibri"/>
                  <w:color w:val="000000"/>
                  <w:sz w:val="18"/>
                  <w:szCs w:val="18"/>
                </w:rPr>
                <w:t>66</w:t>
              </w:r>
            </w:ins>
          </w:p>
        </w:tc>
        <w:tc>
          <w:tcPr>
            <w:tcW w:w="1458" w:type="dxa"/>
            <w:vAlign w:val="center"/>
            <w:tcPrChange w:id="103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39" w:author="user" w:date="2023-09-19T14:45:00Z"/>
                <w:rFonts w:ascii="Arial LatArm" w:hAnsi="Arial LatArm" w:cs="Calibri"/>
                <w:color w:val="000000"/>
                <w:sz w:val="18"/>
                <w:szCs w:val="18"/>
              </w:rPr>
            </w:pPr>
            <w:ins w:id="1040" w:author="user" w:date="2023-09-19T14:45:00Z">
              <w:r w:rsidRPr="002A7D19">
                <w:rPr>
                  <w:rFonts w:ascii="Arial LatArm" w:hAnsi="Arial LatArm" w:cs="Calibri"/>
                  <w:color w:val="000000"/>
                  <w:sz w:val="18"/>
                  <w:szCs w:val="18"/>
                </w:rPr>
                <w:t>3 888 000</w:t>
              </w:r>
            </w:ins>
          </w:p>
        </w:tc>
        <w:tc>
          <w:tcPr>
            <w:tcW w:w="6458" w:type="dxa"/>
            <w:vAlign w:val="center"/>
            <w:tcPrChange w:id="104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42" w:author="user" w:date="2023-09-19T14:45:00Z"/>
                <w:rFonts w:ascii="GHEA Grapalat" w:hAnsi="GHEA Grapalat"/>
                <w:sz w:val="24"/>
                <w:szCs w:val="24"/>
              </w:rPr>
            </w:pPr>
            <w:ins w:id="1043" w:author="user" w:date="2023-09-19T14:48:00Z">
              <w:r>
                <w:rPr>
                  <w:rFonts w:ascii="Calibri" w:hAnsi="Calibri" w:cs="Calibri"/>
                  <w:color w:val="000000"/>
                  <w:sz w:val="16"/>
                  <w:szCs w:val="16"/>
                </w:rPr>
                <w:t>ФЛУРОЦЕЛЛ</w:t>
              </w:r>
              <w:r>
                <w:rPr>
                  <w:rFonts w:ascii="Arial LatArm" w:hAnsi="Arial LatArm" w:cs="Calibri"/>
                  <w:color w:val="000000"/>
                  <w:sz w:val="16"/>
                  <w:szCs w:val="16"/>
                </w:rPr>
                <w:t xml:space="preserve"> WDF</w:t>
              </w:r>
            </w:ins>
          </w:p>
        </w:tc>
      </w:tr>
      <w:tr w:rsidR="002A7D19" w:rsidRPr="009044F1" w:rsidTr="002A7D19">
        <w:tblPrEx>
          <w:tblPrExChange w:id="1044" w:author="user" w:date="2023-09-19T14:48:00Z">
            <w:tblPrEx>
              <w:tblW w:w="9446" w:type="dxa"/>
            </w:tblPrEx>
          </w:tblPrExChange>
        </w:tblPrEx>
        <w:trPr>
          <w:jc w:val="center"/>
          <w:ins w:id="1045" w:author="user" w:date="2023-09-19T14:45:00Z"/>
          <w:trPrChange w:id="1046" w:author="user" w:date="2023-09-19T14:48:00Z">
            <w:trPr>
              <w:jc w:val="center"/>
            </w:trPr>
          </w:trPrChange>
        </w:trPr>
        <w:tc>
          <w:tcPr>
            <w:tcW w:w="1530" w:type="dxa"/>
            <w:vAlign w:val="center"/>
            <w:tcPrChange w:id="104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48" w:author="user" w:date="2023-09-19T14:45:00Z"/>
                <w:rFonts w:ascii="Arial LatArm" w:hAnsi="Arial LatArm" w:cs="Calibri"/>
                <w:color w:val="000000"/>
                <w:sz w:val="18"/>
                <w:szCs w:val="18"/>
              </w:rPr>
            </w:pPr>
            <w:ins w:id="1049" w:author="user" w:date="2023-09-19T14:45:00Z">
              <w:r w:rsidRPr="002A7D19">
                <w:rPr>
                  <w:rFonts w:ascii="Arial LatArm" w:hAnsi="Arial LatArm" w:cs="Calibri"/>
                  <w:color w:val="000000"/>
                  <w:sz w:val="18"/>
                  <w:szCs w:val="18"/>
                </w:rPr>
                <w:t>67</w:t>
              </w:r>
            </w:ins>
          </w:p>
        </w:tc>
        <w:tc>
          <w:tcPr>
            <w:tcW w:w="1458" w:type="dxa"/>
            <w:vAlign w:val="center"/>
            <w:tcPrChange w:id="105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51" w:author="user" w:date="2023-09-19T14:45:00Z"/>
                <w:rFonts w:ascii="Arial LatArm" w:hAnsi="Arial LatArm" w:cs="Calibri"/>
                <w:color w:val="000000"/>
                <w:sz w:val="18"/>
                <w:szCs w:val="18"/>
              </w:rPr>
            </w:pPr>
            <w:ins w:id="1052" w:author="user" w:date="2023-09-19T14:45:00Z">
              <w:r w:rsidRPr="002A7D19">
                <w:rPr>
                  <w:rFonts w:ascii="Arial LatArm" w:hAnsi="Arial LatArm" w:cs="Calibri"/>
                  <w:color w:val="000000"/>
                  <w:sz w:val="18"/>
                  <w:szCs w:val="18"/>
                </w:rPr>
                <w:t>1 063 714</w:t>
              </w:r>
            </w:ins>
          </w:p>
        </w:tc>
        <w:tc>
          <w:tcPr>
            <w:tcW w:w="6458" w:type="dxa"/>
            <w:vAlign w:val="center"/>
            <w:tcPrChange w:id="105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54" w:author="user" w:date="2023-09-19T14:45:00Z"/>
                <w:rFonts w:ascii="GHEA Grapalat" w:hAnsi="GHEA Grapalat"/>
                <w:sz w:val="24"/>
                <w:szCs w:val="24"/>
              </w:rPr>
            </w:pPr>
            <w:ins w:id="1055" w:author="user" w:date="2023-09-19T14:48:00Z">
              <w:r>
                <w:rPr>
                  <w:rFonts w:ascii="Calibri" w:hAnsi="Calibri" w:cs="Calibri"/>
                  <w:color w:val="000000"/>
                  <w:sz w:val="16"/>
                  <w:szCs w:val="16"/>
                </w:rPr>
                <w:t>СЕЛКЛИН</w:t>
              </w:r>
              <w:r>
                <w:rPr>
                  <w:rFonts w:ascii="Arial LatArm" w:hAnsi="Arial LatArm" w:cs="Calibri"/>
                  <w:color w:val="000000"/>
                  <w:sz w:val="16"/>
                  <w:szCs w:val="16"/>
                </w:rPr>
                <w:t xml:space="preserve"> 50</w:t>
              </w:r>
              <w:r>
                <w:rPr>
                  <w:rFonts w:ascii="Calibri" w:hAnsi="Calibri" w:cs="Calibri"/>
                  <w:color w:val="000000"/>
                  <w:sz w:val="16"/>
                  <w:szCs w:val="16"/>
                </w:rPr>
                <w:t>МЛ</w:t>
              </w:r>
            </w:ins>
          </w:p>
        </w:tc>
      </w:tr>
      <w:tr w:rsidR="002A7D19" w:rsidRPr="009044F1" w:rsidTr="002A7D19">
        <w:tblPrEx>
          <w:tblPrExChange w:id="1056" w:author="user" w:date="2023-09-19T14:48:00Z">
            <w:tblPrEx>
              <w:tblW w:w="9446" w:type="dxa"/>
            </w:tblPrEx>
          </w:tblPrExChange>
        </w:tblPrEx>
        <w:trPr>
          <w:jc w:val="center"/>
          <w:ins w:id="1057" w:author="user" w:date="2023-09-19T14:45:00Z"/>
          <w:trPrChange w:id="1058" w:author="user" w:date="2023-09-19T14:48:00Z">
            <w:trPr>
              <w:jc w:val="center"/>
            </w:trPr>
          </w:trPrChange>
        </w:trPr>
        <w:tc>
          <w:tcPr>
            <w:tcW w:w="1530" w:type="dxa"/>
            <w:vAlign w:val="center"/>
            <w:tcPrChange w:id="105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60" w:author="user" w:date="2023-09-19T14:45:00Z"/>
                <w:rFonts w:ascii="Arial LatArm" w:hAnsi="Arial LatArm" w:cs="Calibri"/>
                <w:color w:val="000000"/>
                <w:sz w:val="18"/>
                <w:szCs w:val="18"/>
              </w:rPr>
            </w:pPr>
            <w:ins w:id="1061" w:author="user" w:date="2023-09-19T14:45:00Z">
              <w:r w:rsidRPr="002A7D19">
                <w:rPr>
                  <w:rFonts w:ascii="Arial LatArm" w:hAnsi="Arial LatArm" w:cs="Calibri"/>
                  <w:color w:val="000000"/>
                  <w:sz w:val="18"/>
                  <w:szCs w:val="18"/>
                </w:rPr>
                <w:t>68</w:t>
              </w:r>
            </w:ins>
          </w:p>
        </w:tc>
        <w:tc>
          <w:tcPr>
            <w:tcW w:w="1458" w:type="dxa"/>
            <w:vAlign w:val="center"/>
            <w:tcPrChange w:id="106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63" w:author="user" w:date="2023-09-19T14:45:00Z"/>
                <w:rFonts w:ascii="Arial LatArm" w:hAnsi="Arial LatArm" w:cs="Calibri"/>
                <w:color w:val="000000"/>
                <w:sz w:val="18"/>
                <w:szCs w:val="18"/>
              </w:rPr>
            </w:pPr>
            <w:ins w:id="1064" w:author="user" w:date="2023-09-19T14:45:00Z">
              <w:r w:rsidRPr="002A7D19">
                <w:rPr>
                  <w:rFonts w:ascii="Arial LatArm" w:hAnsi="Arial LatArm" w:cs="Calibri"/>
                  <w:color w:val="000000"/>
                  <w:sz w:val="18"/>
                  <w:szCs w:val="18"/>
                </w:rPr>
                <w:t>1 782 000</w:t>
              </w:r>
            </w:ins>
          </w:p>
        </w:tc>
        <w:tc>
          <w:tcPr>
            <w:tcW w:w="6458" w:type="dxa"/>
            <w:vAlign w:val="center"/>
            <w:tcPrChange w:id="106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66" w:author="user" w:date="2023-09-19T14:45:00Z"/>
                <w:rFonts w:ascii="GHEA Grapalat" w:hAnsi="GHEA Grapalat"/>
                <w:sz w:val="24"/>
                <w:szCs w:val="24"/>
              </w:rPr>
            </w:pPr>
            <w:ins w:id="1067" w:author="user" w:date="2023-09-19T14:48:00Z">
              <w:r>
                <w:rPr>
                  <w:rFonts w:ascii="Arial LatArm" w:hAnsi="Arial LatArm" w:cs="Calibri"/>
                  <w:color w:val="000000"/>
                  <w:sz w:val="16"/>
                  <w:szCs w:val="16"/>
                </w:rPr>
                <w:t xml:space="preserve"> </w:t>
              </w:r>
              <w:r>
                <w:rPr>
                  <w:rFonts w:ascii="Calibri" w:hAnsi="Calibri" w:cs="Calibri"/>
                  <w:color w:val="000000"/>
                  <w:sz w:val="16"/>
                  <w:szCs w:val="16"/>
                </w:rPr>
                <w:t>Набор</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протромбинового</w:t>
              </w:r>
              <w:r>
                <w:rPr>
                  <w:rFonts w:ascii="Arial LatArm" w:hAnsi="Arial LatArm" w:cs="Calibri"/>
                  <w:color w:val="000000"/>
                  <w:sz w:val="16"/>
                  <w:szCs w:val="16"/>
                </w:rPr>
                <w:t xml:space="preserve"> </w:t>
              </w:r>
              <w:r>
                <w:rPr>
                  <w:rFonts w:ascii="Calibri" w:hAnsi="Calibri" w:cs="Calibri"/>
                  <w:color w:val="000000"/>
                  <w:sz w:val="16"/>
                  <w:szCs w:val="16"/>
                </w:rPr>
                <w:t>времени</w:t>
              </w:r>
            </w:ins>
          </w:p>
        </w:tc>
      </w:tr>
      <w:tr w:rsidR="002A7D19" w:rsidRPr="009044F1" w:rsidTr="002A7D19">
        <w:tblPrEx>
          <w:tblPrExChange w:id="1068" w:author="user" w:date="2023-09-19T14:48:00Z">
            <w:tblPrEx>
              <w:tblW w:w="9446" w:type="dxa"/>
            </w:tblPrEx>
          </w:tblPrExChange>
        </w:tblPrEx>
        <w:trPr>
          <w:jc w:val="center"/>
          <w:ins w:id="1069" w:author="user" w:date="2023-09-19T14:45:00Z"/>
          <w:trPrChange w:id="1070" w:author="user" w:date="2023-09-19T14:48:00Z">
            <w:trPr>
              <w:jc w:val="center"/>
            </w:trPr>
          </w:trPrChange>
        </w:trPr>
        <w:tc>
          <w:tcPr>
            <w:tcW w:w="1530" w:type="dxa"/>
            <w:vAlign w:val="center"/>
            <w:tcPrChange w:id="107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72" w:author="user" w:date="2023-09-19T14:45:00Z"/>
                <w:rFonts w:ascii="Arial LatArm" w:hAnsi="Arial LatArm" w:cs="Calibri"/>
                <w:color w:val="000000"/>
                <w:sz w:val="18"/>
                <w:szCs w:val="18"/>
              </w:rPr>
            </w:pPr>
            <w:ins w:id="1073" w:author="user" w:date="2023-09-19T14:45:00Z">
              <w:r w:rsidRPr="002A7D19">
                <w:rPr>
                  <w:rFonts w:ascii="Arial LatArm" w:hAnsi="Arial LatArm" w:cs="Calibri"/>
                  <w:color w:val="000000"/>
                  <w:sz w:val="18"/>
                  <w:szCs w:val="18"/>
                </w:rPr>
                <w:t>69</w:t>
              </w:r>
            </w:ins>
          </w:p>
        </w:tc>
        <w:tc>
          <w:tcPr>
            <w:tcW w:w="1458" w:type="dxa"/>
            <w:vAlign w:val="center"/>
            <w:tcPrChange w:id="107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75" w:author="user" w:date="2023-09-19T14:45:00Z"/>
                <w:rFonts w:ascii="Arial LatArm" w:hAnsi="Arial LatArm" w:cs="Calibri"/>
                <w:color w:val="000000"/>
                <w:sz w:val="18"/>
                <w:szCs w:val="18"/>
              </w:rPr>
            </w:pPr>
            <w:ins w:id="1076" w:author="user" w:date="2023-09-19T14:45:00Z">
              <w:r w:rsidRPr="002A7D19">
                <w:rPr>
                  <w:rFonts w:ascii="Arial LatArm" w:hAnsi="Arial LatArm" w:cs="Calibri"/>
                  <w:color w:val="000000"/>
                  <w:sz w:val="18"/>
                  <w:szCs w:val="18"/>
                </w:rPr>
                <w:t>6 402 240</w:t>
              </w:r>
            </w:ins>
          </w:p>
        </w:tc>
        <w:tc>
          <w:tcPr>
            <w:tcW w:w="6458" w:type="dxa"/>
            <w:vAlign w:val="center"/>
            <w:tcPrChange w:id="107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78" w:author="user" w:date="2023-09-19T14:45:00Z"/>
                <w:rFonts w:ascii="GHEA Grapalat" w:hAnsi="GHEA Grapalat"/>
                <w:sz w:val="24"/>
                <w:szCs w:val="24"/>
              </w:rPr>
            </w:pPr>
            <w:ins w:id="1079" w:author="user" w:date="2023-09-19T14:48:00Z">
              <w:r>
                <w:rPr>
                  <w:rFonts w:ascii="Calibri" w:hAnsi="Calibri" w:cs="Calibri"/>
                  <w:color w:val="000000"/>
                  <w:sz w:val="16"/>
                  <w:szCs w:val="16"/>
                </w:rPr>
                <w:t>Набор</w:t>
              </w:r>
              <w:r>
                <w:rPr>
                  <w:rFonts w:ascii="Arial LatArm" w:hAnsi="Arial LatArm" w:cs="Calibri"/>
                  <w:color w:val="000000"/>
                  <w:sz w:val="16"/>
                  <w:szCs w:val="16"/>
                </w:rPr>
                <w:t xml:space="preserve"> </w:t>
              </w:r>
              <w:r>
                <w:rPr>
                  <w:rFonts w:ascii="Calibri" w:hAnsi="Calibri" w:cs="Calibri"/>
                  <w:color w:val="000000"/>
                  <w:sz w:val="16"/>
                  <w:szCs w:val="16"/>
                </w:rPr>
                <w:t>тестов</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определения</w:t>
              </w:r>
              <w:r>
                <w:rPr>
                  <w:rFonts w:ascii="Arial LatArm" w:hAnsi="Arial LatArm" w:cs="Calibri"/>
                  <w:color w:val="000000"/>
                  <w:sz w:val="16"/>
                  <w:szCs w:val="16"/>
                </w:rPr>
                <w:t xml:space="preserve"> </w:t>
              </w:r>
              <w:r>
                <w:rPr>
                  <w:rFonts w:ascii="Calibri" w:hAnsi="Calibri" w:cs="Calibri"/>
                  <w:color w:val="000000"/>
                  <w:sz w:val="16"/>
                  <w:szCs w:val="16"/>
                </w:rPr>
                <w:t>фибриногена</w:t>
              </w:r>
            </w:ins>
          </w:p>
        </w:tc>
      </w:tr>
      <w:tr w:rsidR="002A7D19" w:rsidRPr="009044F1" w:rsidTr="002A7D19">
        <w:tblPrEx>
          <w:tblPrExChange w:id="1080" w:author="user" w:date="2023-09-19T14:48:00Z">
            <w:tblPrEx>
              <w:tblW w:w="9446" w:type="dxa"/>
            </w:tblPrEx>
          </w:tblPrExChange>
        </w:tblPrEx>
        <w:trPr>
          <w:jc w:val="center"/>
          <w:ins w:id="1081" w:author="user" w:date="2023-09-19T14:45:00Z"/>
          <w:trPrChange w:id="1082" w:author="user" w:date="2023-09-19T14:48:00Z">
            <w:trPr>
              <w:jc w:val="center"/>
            </w:trPr>
          </w:trPrChange>
        </w:trPr>
        <w:tc>
          <w:tcPr>
            <w:tcW w:w="1530" w:type="dxa"/>
            <w:vAlign w:val="center"/>
            <w:tcPrChange w:id="108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84" w:author="user" w:date="2023-09-19T14:45:00Z"/>
                <w:rFonts w:ascii="Arial LatArm" w:hAnsi="Arial LatArm" w:cs="Calibri"/>
                <w:color w:val="000000"/>
                <w:sz w:val="18"/>
                <w:szCs w:val="18"/>
              </w:rPr>
            </w:pPr>
            <w:ins w:id="1085" w:author="user" w:date="2023-09-19T14:45:00Z">
              <w:r w:rsidRPr="002A7D19">
                <w:rPr>
                  <w:rFonts w:ascii="Arial LatArm" w:hAnsi="Arial LatArm" w:cs="Calibri"/>
                  <w:color w:val="000000"/>
                  <w:sz w:val="18"/>
                  <w:szCs w:val="18"/>
                </w:rPr>
                <w:t>70</w:t>
              </w:r>
            </w:ins>
          </w:p>
        </w:tc>
        <w:tc>
          <w:tcPr>
            <w:tcW w:w="1458" w:type="dxa"/>
            <w:vAlign w:val="center"/>
            <w:tcPrChange w:id="108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87" w:author="user" w:date="2023-09-19T14:45:00Z"/>
                <w:rFonts w:ascii="Arial LatArm" w:hAnsi="Arial LatArm" w:cs="Calibri"/>
                <w:color w:val="000000"/>
                <w:sz w:val="18"/>
                <w:szCs w:val="18"/>
              </w:rPr>
            </w:pPr>
            <w:ins w:id="1088" w:author="user" w:date="2023-09-19T14:45:00Z">
              <w:r w:rsidRPr="002A7D19">
                <w:rPr>
                  <w:rFonts w:ascii="Arial LatArm" w:hAnsi="Arial LatArm" w:cs="Calibri"/>
                  <w:color w:val="000000"/>
                  <w:sz w:val="18"/>
                  <w:szCs w:val="18"/>
                </w:rPr>
                <w:t>577 044</w:t>
              </w:r>
            </w:ins>
          </w:p>
        </w:tc>
        <w:tc>
          <w:tcPr>
            <w:tcW w:w="6458" w:type="dxa"/>
            <w:vAlign w:val="center"/>
            <w:tcPrChange w:id="108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090" w:author="user" w:date="2023-09-19T14:45:00Z"/>
                <w:rFonts w:ascii="GHEA Grapalat" w:hAnsi="GHEA Grapalat"/>
                <w:sz w:val="24"/>
                <w:szCs w:val="24"/>
              </w:rPr>
            </w:pPr>
            <w:ins w:id="1091" w:author="user" w:date="2023-09-19T14:48:00Z">
              <w:r>
                <w:rPr>
                  <w:rFonts w:ascii="Calibri" w:hAnsi="Calibri" w:cs="Calibri"/>
                  <w:color w:val="000000"/>
                  <w:sz w:val="16"/>
                  <w:szCs w:val="16"/>
                </w:rPr>
                <w:t>Буфер</w:t>
              </w:r>
              <w:r>
                <w:rPr>
                  <w:rFonts w:ascii="Arial LatArm" w:hAnsi="Arial LatArm" w:cs="Calibri"/>
                  <w:color w:val="000000"/>
                  <w:sz w:val="16"/>
                  <w:szCs w:val="16"/>
                </w:rPr>
                <w:t xml:space="preserve"> STA </w:t>
              </w:r>
              <w:r>
                <w:rPr>
                  <w:rFonts w:ascii="Calibri" w:hAnsi="Calibri" w:cs="Calibri"/>
                  <w:color w:val="000000"/>
                  <w:sz w:val="16"/>
                  <w:szCs w:val="16"/>
                </w:rPr>
                <w:t>Орен</w:t>
              </w:r>
              <w:r>
                <w:rPr>
                  <w:rFonts w:ascii="Arial LatArm" w:hAnsi="Arial LatArm" w:cs="Calibri"/>
                  <w:color w:val="000000"/>
                  <w:sz w:val="16"/>
                  <w:szCs w:val="16"/>
                </w:rPr>
                <w:t>-</w:t>
              </w:r>
              <w:r>
                <w:rPr>
                  <w:rFonts w:ascii="Calibri" w:hAnsi="Calibri" w:cs="Calibri"/>
                  <w:color w:val="000000"/>
                  <w:sz w:val="16"/>
                  <w:szCs w:val="16"/>
                </w:rPr>
                <w:t>Коллера</w:t>
              </w:r>
            </w:ins>
          </w:p>
        </w:tc>
      </w:tr>
      <w:tr w:rsidR="002A7D19" w:rsidRPr="009044F1" w:rsidTr="002A7D19">
        <w:tblPrEx>
          <w:tblPrExChange w:id="1092" w:author="user" w:date="2023-09-19T14:48:00Z">
            <w:tblPrEx>
              <w:tblW w:w="9446" w:type="dxa"/>
            </w:tblPrEx>
          </w:tblPrExChange>
        </w:tblPrEx>
        <w:trPr>
          <w:jc w:val="center"/>
          <w:ins w:id="1093" w:author="user" w:date="2023-09-19T14:45:00Z"/>
          <w:trPrChange w:id="1094" w:author="user" w:date="2023-09-19T14:48:00Z">
            <w:trPr>
              <w:jc w:val="center"/>
            </w:trPr>
          </w:trPrChange>
        </w:trPr>
        <w:tc>
          <w:tcPr>
            <w:tcW w:w="1530" w:type="dxa"/>
            <w:vAlign w:val="center"/>
            <w:tcPrChange w:id="109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096" w:author="user" w:date="2023-09-19T14:45:00Z"/>
                <w:rFonts w:ascii="Arial LatArm" w:hAnsi="Arial LatArm" w:cs="Calibri"/>
                <w:color w:val="000000"/>
                <w:sz w:val="18"/>
                <w:szCs w:val="18"/>
              </w:rPr>
            </w:pPr>
            <w:ins w:id="1097" w:author="user" w:date="2023-09-19T14:45:00Z">
              <w:r w:rsidRPr="002A7D19">
                <w:rPr>
                  <w:rFonts w:ascii="Arial LatArm" w:hAnsi="Arial LatArm" w:cs="Calibri"/>
                  <w:color w:val="000000"/>
                  <w:sz w:val="18"/>
                  <w:szCs w:val="18"/>
                </w:rPr>
                <w:t>71</w:t>
              </w:r>
            </w:ins>
          </w:p>
        </w:tc>
        <w:tc>
          <w:tcPr>
            <w:tcW w:w="1458" w:type="dxa"/>
            <w:vAlign w:val="center"/>
            <w:tcPrChange w:id="109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099" w:author="user" w:date="2023-09-19T14:45:00Z"/>
                <w:rFonts w:ascii="Arial LatArm" w:hAnsi="Arial LatArm" w:cs="Calibri"/>
                <w:color w:val="000000"/>
                <w:sz w:val="18"/>
                <w:szCs w:val="18"/>
              </w:rPr>
            </w:pPr>
            <w:ins w:id="1100" w:author="user" w:date="2023-09-19T14:45:00Z">
              <w:r w:rsidRPr="002A7D19">
                <w:rPr>
                  <w:rFonts w:ascii="Arial LatArm" w:hAnsi="Arial LatArm" w:cs="Calibri"/>
                  <w:color w:val="000000"/>
                  <w:sz w:val="18"/>
                  <w:szCs w:val="18"/>
                </w:rPr>
                <w:t>258 984</w:t>
              </w:r>
            </w:ins>
          </w:p>
        </w:tc>
        <w:tc>
          <w:tcPr>
            <w:tcW w:w="6458" w:type="dxa"/>
            <w:vAlign w:val="center"/>
            <w:tcPrChange w:id="110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02" w:author="user" w:date="2023-09-19T14:45:00Z"/>
                <w:rFonts w:ascii="GHEA Grapalat" w:hAnsi="GHEA Grapalat"/>
                <w:sz w:val="24"/>
                <w:szCs w:val="24"/>
              </w:rPr>
            </w:pPr>
            <w:ins w:id="1103" w:author="user" w:date="2023-09-19T14:48:00Z">
              <w:r>
                <w:rPr>
                  <w:rFonts w:ascii="Arial LatArm" w:hAnsi="Arial LatArm" w:cs="Calibri"/>
                  <w:color w:val="000000"/>
                  <w:sz w:val="16"/>
                  <w:szCs w:val="16"/>
                </w:rPr>
                <w:t xml:space="preserve">STA </w:t>
              </w:r>
              <w:r>
                <w:rPr>
                  <w:rFonts w:ascii="Calibri" w:hAnsi="Calibri" w:cs="Calibri"/>
                  <w:color w:val="000000"/>
                  <w:sz w:val="16"/>
                  <w:szCs w:val="16"/>
                </w:rPr>
                <w:t>Коаг</w:t>
              </w:r>
              <w:r>
                <w:rPr>
                  <w:rFonts w:ascii="Arial LatArm" w:hAnsi="Arial LatArm" w:cs="Calibri"/>
                  <w:color w:val="000000"/>
                  <w:sz w:val="16"/>
                  <w:szCs w:val="16"/>
                </w:rPr>
                <w:t>-</w:t>
              </w:r>
              <w:r>
                <w:rPr>
                  <w:rFonts w:ascii="Calibri" w:hAnsi="Calibri" w:cs="Calibri"/>
                  <w:color w:val="000000"/>
                  <w:sz w:val="16"/>
                  <w:szCs w:val="16"/>
                </w:rPr>
                <w:t>контроль</w:t>
              </w:r>
              <w:r>
                <w:rPr>
                  <w:rFonts w:ascii="Arial LatArm" w:hAnsi="Arial LatArm" w:cs="Calibri"/>
                  <w:color w:val="000000"/>
                  <w:sz w:val="16"/>
                  <w:szCs w:val="16"/>
                </w:rPr>
                <w:t xml:space="preserve"> N+P</w:t>
              </w:r>
            </w:ins>
          </w:p>
        </w:tc>
      </w:tr>
      <w:tr w:rsidR="002A7D19" w:rsidRPr="009044F1" w:rsidTr="002A7D19">
        <w:tblPrEx>
          <w:tblPrExChange w:id="1104" w:author="user" w:date="2023-09-19T14:48:00Z">
            <w:tblPrEx>
              <w:tblW w:w="9446" w:type="dxa"/>
            </w:tblPrEx>
          </w:tblPrExChange>
        </w:tblPrEx>
        <w:trPr>
          <w:jc w:val="center"/>
          <w:ins w:id="1105" w:author="user" w:date="2023-09-19T14:45:00Z"/>
          <w:trPrChange w:id="1106" w:author="user" w:date="2023-09-19T14:48:00Z">
            <w:trPr>
              <w:jc w:val="center"/>
            </w:trPr>
          </w:trPrChange>
        </w:trPr>
        <w:tc>
          <w:tcPr>
            <w:tcW w:w="1530" w:type="dxa"/>
            <w:vAlign w:val="center"/>
            <w:tcPrChange w:id="110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08" w:author="user" w:date="2023-09-19T14:45:00Z"/>
                <w:rFonts w:ascii="Arial LatArm" w:hAnsi="Arial LatArm" w:cs="Calibri"/>
                <w:color w:val="000000"/>
                <w:sz w:val="18"/>
                <w:szCs w:val="18"/>
              </w:rPr>
            </w:pPr>
            <w:ins w:id="1109" w:author="user" w:date="2023-09-19T14:45:00Z">
              <w:r w:rsidRPr="002A7D19">
                <w:rPr>
                  <w:rFonts w:ascii="Arial LatArm" w:hAnsi="Arial LatArm" w:cs="Calibri"/>
                  <w:color w:val="000000"/>
                  <w:sz w:val="18"/>
                  <w:szCs w:val="18"/>
                </w:rPr>
                <w:t>72</w:t>
              </w:r>
            </w:ins>
          </w:p>
        </w:tc>
        <w:tc>
          <w:tcPr>
            <w:tcW w:w="1458" w:type="dxa"/>
            <w:vAlign w:val="center"/>
            <w:tcPrChange w:id="111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11" w:author="user" w:date="2023-09-19T14:45:00Z"/>
                <w:rFonts w:ascii="Arial LatArm" w:hAnsi="Arial LatArm" w:cs="Calibri"/>
                <w:color w:val="000000"/>
                <w:sz w:val="18"/>
                <w:szCs w:val="18"/>
              </w:rPr>
            </w:pPr>
            <w:ins w:id="1112" w:author="user" w:date="2023-09-19T14:45:00Z">
              <w:r w:rsidRPr="002A7D19">
                <w:rPr>
                  <w:rFonts w:ascii="Arial LatArm" w:hAnsi="Arial LatArm" w:cs="Calibri"/>
                  <w:color w:val="000000"/>
                  <w:sz w:val="18"/>
                  <w:szCs w:val="18"/>
                </w:rPr>
                <w:t>1 931 040</w:t>
              </w:r>
            </w:ins>
          </w:p>
        </w:tc>
        <w:tc>
          <w:tcPr>
            <w:tcW w:w="6458" w:type="dxa"/>
            <w:vAlign w:val="center"/>
            <w:tcPrChange w:id="111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14" w:author="user" w:date="2023-09-19T14:45:00Z"/>
                <w:rFonts w:ascii="GHEA Grapalat" w:hAnsi="GHEA Grapalat"/>
                <w:sz w:val="24"/>
                <w:szCs w:val="24"/>
              </w:rPr>
            </w:pPr>
            <w:ins w:id="1115" w:author="user" w:date="2023-09-19T14:48:00Z">
              <w:r>
                <w:rPr>
                  <w:rFonts w:ascii="Arial LatArm" w:hAnsi="Arial LatArm" w:cs="Calibri"/>
                  <w:color w:val="000000"/>
                  <w:sz w:val="16"/>
                  <w:szCs w:val="16"/>
                </w:rPr>
                <w:t xml:space="preserve"> STA </w:t>
              </w:r>
              <w:r>
                <w:rPr>
                  <w:rFonts w:ascii="Calibri" w:hAnsi="Calibri" w:cs="Calibri"/>
                  <w:color w:val="000000"/>
                  <w:sz w:val="16"/>
                  <w:szCs w:val="16"/>
                </w:rPr>
                <w:t>Чистящая</w:t>
              </w:r>
              <w:r>
                <w:rPr>
                  <w:rFonts w:ascii="Arial LatArm" w:hAnsi="Arial LatArm" w:cs="Calibri"/>
                  <w:color w:val="000000"/>
                  <w:sz w:val="16"/>
                  <w:szCs w:val="16"/>
                </w:rPr>
                <w:t xml:space="preserve"> </w:t>
              </w:r>
              <w:r>
                <w:rPr>
                  <w:rFonts w:ascii="Calibri" w:hAnsi="Calibri" w:cs="Calibri"/>
                  <w:color w:val="000000"/>
                  <w:sz w:val="16"/>
                  <w:szCs w:val="16"/>
                </w:rPr>
                <w:t>жидкость</w:t>
              </w:r>
            </w:ins>
          </w:p>
        </w:tc>
      </w:tr>
      <w:tr w:rsidR="002A7D19" w:rsidRPr="009044F1" w:rsidTr="002A7D19">
        <w:tblPrEx>
          <w:tblPrExChange w:id="1116" w:author="user" w:date="2023-09-19T14:48:00Z">
            <w:tblPrEx>
              <w:tblW w:w="9446" w:type="dxa"/>
            </w:tblPrEx>
          </w:tblPrExChange>
        </w:tblPrEx>
        <w:trPr>
          <w:jc w:val="center"/>
          <w:ins w:id="1117" w:author="user" w:date="2023-09-19T14:45:00Z"/>
          <w:trPrChange w:id="1118" w:author="user" w:date="2023-09-19T14:48:00Z">
            <w:trPr>
              <w:jc w:val="center"/>
            </w:trPr>
          </w:trPrChange>
        </w:trPr>
        <w:tc>
          <w:tcPr>
            <w:tcW w:w="1530" w:type="dxa"/>
            <w:vAlign w:val="center"/>
            <w:tcPrChange w:id="111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20" w:author="user" w:date="2023-09-19T14:45:00Z"/>
                <w:rFonts w:ascii="Arial LatArm" w:hAnsi="Arial LatArm" w:cs="Calibri"/>
                <w:color w:val="000000"/>
                <w:sz w:val="18"/>
                <w:szCs w:val="18"/>
              </w:rPr>
            </w:pPr>
            <w:ins w:id="1121" w:author="user" w:date="2023-09-19T14:45:00Z">
              <w:r w:rsidRPr="002A7D19">
                <w:rPr>
                  <w:rFonts w:ascii="Arial LatArm" w:hAnsi="Arial LatArm" w:cs="Calibri"/>
                  <w:color w:val="000000"/>
                  <w:sz w:val="18"/>
                  <w:szCs w:val="18"/>
                </w:rPr>
                <w:t>73</w:t>
              </w:r>
            </w:ins>
          </w:p>
        </w:tc>
        <w:tc>
          <w:tcPr>
            <w:tcW w:w="1458" w:type="dxa"/>
            <w:vAlign w:val="center"/>
            <w:tcPrChange w:id="112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23" w:author="user" w:date="2023-09-19T14:45:00Z"/>
                <w:rFonts w:ascii="Arial LatArm" w:hAnsi="Arial LatArm" w:cs="Calibri"/>
                <w:color w:val="000000"/>
                <w:sz w:val="18"/>
                <w:szCs w:val="18"/>
              </w:rPr>
            </w:pPr>
            <w:ins w:id="1124" w:author="user" w:date="2023-09-19T14:45:00Z">
              <w:r w:rsidRPr="002A7D19">
                <w:rPr>
                  <w:rFonts w:ascii="Arial LatArm" w:hAnsi="Arial LatArm" w:cs="Calibri"/>
                  <w:color w:val="000000"/>
                  <w:sz w:val="18"/>
                  <w:szCs w:val="18"/>
                </w:rPr>
                <w:t>8 946 288</w:t>
              </w:r>
            </w:ins>
          </w:p>
        </w:tc>
        <w:tc>
          <w:tcPr>
            <w:tcW w:w="6458" w:type="dxa"/>
            <w:vAlign w:val="center"/>
            <w:tcPrChange w:id="112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26" w:author="user" w:date="2023-09-19T14:45:00Z"/>
                <w:rFonts w:ascii="GHEA Grapalat" w:hAnsi="GHEA Grapalat"/>
                <w:sz w:val="24"/>
                <w:szCs w:val="24"/>
              </w:rPr>
            </w:pPr>
            <w:ins w:id="1127" w:author="user" w:date="2023-09-19T14:48:00Z">
              <w:r>
                <w:rPr>
                  <w:rFonts w:ascii="Arial LatArm" w:hAnsi="Arial LatArm" w:cs="Calibri"/>
                  <w:color w:val="000000"/>
                  <w:sz w:val="16"/>
                  <w:szCs w:val="16"/>
                </w:rPr>
                <w:t xml:space="preserve"> </w:t>
              </w:r>
              <w:r>
                <w:rPr>
                  <w:rFonts w:ascii="Calibri" w:hAnsi="Calibri" w:cs="Calibri"/>
                  <w:color w:val="000000"/>
                  <w:sz w:val="16"/>
                  <w:szCs w:val="16"/>
                </w:rPr>
                <w:t>Реакционные</w:t>
              </w:r>
              <w:r>
                <w:rPr>
                  <w:rFonts w:ascii="Arial LatArm" w:hAnsi="Arial LatArm" w:cs="Calibri"/>
                  <w:color w:val="000000"/>
                  <w:sz w:val="16"/>
                  <w:szCs w:val="16"/>
                </w:rPr>
                <w:t xml:space="preserve"> </w:t>
              </w:r>
              <w:r>
                <w:rPr>
                  <w:rFonts w:ascii="Calibri" w:hAnsi="Calibri" w:cs="Calibri"/>
                  <w:color w:val="000000"/>
                  <w:sz w:val="16"/>
                  <w:szCs w:val="16"/>
                </w:rPr>
                <w:t>кюветы</w:t>
              </w:r>
            </w:ins>
          </w:p>
        </w:tc>
      </w:tr>
      <w:tr w:rsidR="002A7D19" w:rsidRPr="009044F1" w:rsidTr="002A7D19">
        <w:tblPrEx>
          <w:tblPrExChange w:id="1128" w:author="user" w:date="2023-09-19T14:48:00Z">
            <w:tblPrEx>
              <w:tblW w:w="9446" w:type="dxa"/>
            </w:tblPrEx>
          </w:tblPrExChange>
        </w:tblPrEx>
        <w:trPr>
          <w:jc w:val="center"/>
          <w:ins w:id="1129" w:author="user" w:date="2023-09-19T14:45:00Z"/>
          <w:trPrChange w:id="1130" w:author="user" w:date="2023-09-19T14:48:00Z">
            <w:trPr>
              <w:jc w:val="center"/>
            </w:trPr>
          </w:trPrChange>
        </w:trPr>
        <w:tc>
          <w:tcPr>
            <w:tcW w:w="1530" w:type="dxa"/>
            <w:vAlign w:val="center"/>
            <w:tcPrChange w:id="113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32" w:author="user" w:date="2023-09-19T14:45:00Z"/>
                <w:rFonts w:ascii="Arial LatArm" w:hAnsi="Arial LatArm" w:cs="Calibri"/>
                <w:color w:val="000000"/>
                <w:sz w:val="18"/>
                <w:szCs w:val="18"/>
              </w:rPr>
            </w:pPr>
            <w:ins w:id="1133" w:author="user" w:date="2023-09-19T14:45:00Z">
              <w:r w:rsidRPr="002A7D19">
                <w:rPr>
                  <w:rFonts w:ascii="Arial LatArm" w:hAnsi="Arial LatArm" w:cs="Calibri"/>
                  <w:color w:val="000000"/>
                  <w:sz w:val="18"/>
                  <w:szCs w:val="18"/>
                </w:rPr>
                <w:t>74</w:t>
              </w:r>
            </w:ins>
          </w:p>
        </w:tc>
        <w:tc>
          <w:tcPr>
            <w:tcW w:w="1458" w:type="dxa"/>
            <w:vAlign w:val="center"/>
            <w:tcPrChange w:id="113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35" w:author="user" w:date="2023-09-19T14:45:00Z"/>
                <w:rFonts w:ascii="Arial LatArm" w:hAnsi="Arial LatArm" w:cs="Calibri"/>
                <w:color w:val="000000"/>
                <w:sz w:val="18"/>
                <w:szCs w:val="18"/>
              </w:rPr>
            </w:pPr>
            <w:ins w:id="1136" w:author="user" w:date="2023-09-19T14:45:00Z">
              <w:r w:rsidRPr="002A7D19">
                <w:rPr>
                  <w:rFonts w:ascii="Arial LatArm" w:hAnsi="Arial LatArm" w:cs="Calibri"/>
                  <w:color w:val="000000"/>
                  <w:sz w:val="18"/>
                  <w:szCs w:val="18"/>
                </w:rPr>
                <w:t>907 200</w:t>
              </w:r>
            </w:ins>
          </w:p>
        </w:tc>
        <w:tc>
          <w:tcPr>
            <w:tcW w:w="6458" w:type="dxa"/>
            <w:vAlign w:val="center"/>
            <w:tcPrChange w:id="113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38" w:author="user" w:date="2023-09-19T14:45:00Z"/>
                <w:rFonts w:ascii="GHEA Grapalat" w:hAnsi="GHEA Grapalat"/>
                <w:sz w:val="24"/>
                <w:szCs w:val="24"/>
              </w:rPr>
            </w:pPr>
            <w:ins w:id="1139" w:author="user" w:date="2023-09-19T14:48:00Z">
              <w:r>
                <w:rPr>
                  <w:rFonts w:ascii="Arial LatArm" w:hAnsi="Arial LatArm" w:cs="Calibri"/>
                  <w:color w:val="000000"/>
                  <w:sz w:val="16"/>
                  <w:szCs w:val="16"/>
                </w:rPr>
                <w:t xml:space="preserve"> </w:t>
              </w:r>
              <w:r>
                <w:rPr>
                  <w:rFonts w:ascii="Calibri" w:hAnsi="Calibri" w:cs="Calibri"/>
                  <w:color w:val="000000"/>
                  <w:sz w:val="16"/>
                  <w:szCs w:val="16"/>
                </w:rPr>
                <w:t>СТА</w:t>
              </w:r>
              <w:r>
                <w:rPr>
                  <w:rFonts w:ascii="Arial LatArm" w:hAnsi="Arial LatArm" w:cs="Calibri"/>
                  <w:color w:val="000000"/>
                  <w:sz w:val="16"/>
                  <w:szCs w:val="16"/>
                </w:rPr>
                <w:t xml:space="preserve"> </w:t>
              </w:r>
              <w:r>
                <w:rPr>
                  <w:rFonts w:ascii="Calibri" w:hAnsi="Calibri" w:cs="Calibri"/>
                  <w:color w:val="000000"/>
                  <w:sz w:val="16"/>
                  <w:szCs w:val="16"/>
                </w:rPr>
                <w:t>Моющая</w:t>
              </w:r>
              <w:r>
                <w:rPr>
                  <w:rFonts w:ascii="Arial LatArm" w:hAnsi="Arial LatArm" w:cs="Calibri"/>
                  <w:color w:val="000000"/>
                  <w:sz w:val="16"/>
                  <w:szCs w:val="16"/>
                </w:rPr>
                <w:t xml:space="preserve"> </w:t>
              </w:r>
              <w:r>
                <w:rPr>
                  <w:rFonts w:ascii="Calibri" w:hAnsi="Calibri" w:cs="Calibri"/>
                  <w:color w:val="000000"/>
                  <w:sz w:val="16"/>
                  <w:szCs w:val="16"/>
                </w:rPr>
                <w:t>жидкость</w:t>
              </w:r>
            </w:ins>
          </w:p>
        </w:tc>
      </w:tr>
      <w:tr w:rsidR="002A7D19" w:rsidRPr="009044F1" w:rsidTr="002A7D19">
        <w:tblPrEx>
          <w:tblPrExChange w:id="1140" w:author="user" w:date="2023-09-19T14:48:00Z">
            <w:tblPrEx>
              <w:tblW w:w="9446" w:type="dxa"/>
            </w:tblPrEx>
          </w:tblPrExChange>
        </w:tblPrEx>
        <w:trPr>
          <w:jc w:val="center"/>
          <w:ins w:id="1141" w:author="user" w:date="2023-09-19T14:45:00Z"/>
          <w:trPrChange w:id="1142" w:author="user" w:date="2023-09-19T14:48:00Z">
            <w:trPr>
              <w:jc w:val="center"/>
            </w:trPr>
          </w:trPrChange>
        </w:trPr>
        <w:tc>
          <w:tcPr>
            <w:tcW w:w="1530" w:type="dxa"/>
            <w:vAlign w:val="center"/>
            <w:tcPrChange w:id="114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44" w:author="user" w:date="2023-09-19T14:45:00Z"/>
                <w:rFonts w:ascii="Arial LatArm" w:hAnsi="Arial LatArm" w:cs="Calibri"/>
                <w:color w:val="000000"/>
                <w:sz w:val="18"/>
                <w:szCs w:val="18"/>
              </w:rPr>
            </w:pPr>
            <w:ins w:id="1145" w:author="user" w:date="2023-09-19T14:45:00Z">
              <w:r w:rsidRPr="002A7D19">
                <w:rPr>
                  <w:rFonts w:ascii="Arial LatArm" w:hAnsi="Arial LatArm" w:cs="Calibri"/>
                  <w:color w:val="000000"/>
                  <w:sz w:val="18"/>
                  <w:szCs w:val="18"/>
                </w:rPr>
                <w:lastRenderedPageBreak/>
                <w:t>75</w:t>
              </w:r>
            </w:ins>
          </w:p>
        </w:tc>
        <w:tc>
          <w:tcPr>
            <w:tcW w:w="1458" w:type="dxa"/>
            <w:vAlign w:val="center"/>
            <w:tcPrChange w:id="114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47" w:author="user" w:date="2023-09-19T14:45:00Z"/>
                <w:rFonts w:ascii="Arial LatArm" w:hAnsi="Arial LatArm" w:cs="Calibri"/>
                <w:color w:val="000000"/>
                <w:sz w:val="18"/>
                <w:szCs w:val="18"/>
              </w:rPr>
            </w:pPr>
            <w:ins w:id="1148" w:author="user" w:date="2023-09-19T14:45:00Z">
              <w:r w:rsidRPr="002A7D19">
                <w:rPr>
                  <w:rFonts w:ascii="Arial LatArm" w:hAnsi="Arial LatArm" w:cs="Calibri"/>
                  <w:color w:val="000000"/>
                  <w:sz w:val="18"/>
                  <w:szCs w:val="18"/>
                </w:rPr>
                <w:t>229 824</w:t>
              </w:r>
            </w:ins>
          </w:p>
        </w:tc>
        <w:tc>
          <w:tcPr>
            <w:tcW w:w="6458" w:type="dxa"/>
            <w:vAlign w:val="center"/>
            <w:tcPrChange w:id="114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50" w:author="user" w:date="2023-09-19T14:45:00Z"/>
                <w:rFonts w:ascii="GHEA Grapalat" w:hAnsi="GHEA Grapalat"/>
                <w:sz w:val="24"/>
                <w:szCs w:val="24"/>
              </w:rPr>
            </w:pPr>
            <w:ins w:id="1151" w:author="user" w:date="2023-09-19T14:48:00Z">
              <w:r>
                <w:rPr>
                  <w:rFonts w:ascii="Calibri" w:hAnsi="Calibri" w:cs="Calibri"/>
                  <w:color w:val="000000"/>
                  <w:sz w:val="16"/>
                  <w:szCs w:val="16"/>
                </w:rPr>
                <w:t>РЕДУКТОР</w:t>
              </w:r>
              <w:r>
                <w:rPr>
                  <w:rFonts w:ascii="Arial LatArm" w:hAnsi="Arial LatArm" w:cs="Calibri"/>
                  <w:color w:val="000000"/>
                  <w:sz w:val="16"/>
                  <w:szCs w:val="16"/>
                </w:rPr>
                <w:t xml:space="preserve"> </w:t>
              </w:r>
              <w:r>
                <w:rPr>
                  <w:rFonts w:ascii="Calibri" w:hAnsi="Calibri" w:cs="Calibri"/>
                  <w:color w:val="000000"/>
                  <w:sz w:val="16"/>
                  <w:szCs w:val="16"/>
                </w:rPr>
                <w:t>СТА</w:t>
              </w:r>
              <w:r>
                <w:rPr>
                  <w:rFonts w:ascii="Arial LatArm" w:hAnsi="Arial LatArm" w:cs="Calibri"/>
                  <w:color w:val="000000"/>
                  <w:sz w:val="16"/>
                  <w:szCs w:val="16"/>
                </w:rPr>
                <w:t>-</w:t>
              </w:r>
              <w:r>
                <w:rPr>
                  <w:rFonts w:ascii="Calibri" w:hAnsi="Calibri" w:cs="Calibri"/>
                  <w:color w:val="000000"/>
                  <w:sz w:val="16"/>
                  <w:szCs w:val="16"/>
                </w:rPr>
                <w:t>Мини</w:t>
              </w:r>
            </w:ins>
          </w:p>
        </w:tc>
      </w:tr>
      <w:tr w:rsidR="002A7D19" w:rsidRPr="009044F1" w:rsidTr="002A7D19">
        <w:tblPrEx>
          <w:tblPrExChange w:id="1152" w:author="user" w:date="2023-09-19T14:48:00Z">
            <w:tblPrEx>
              <w:tblW w:w="9446" w:type="dxa"/>
            </w:tblPrEx>
          </w:tblPrExChange>
        </w:tblPrEx>
        <w:trPr>
          <w:jc w:val="center"/>
          <w:ins w:id="1153" w:author="user" w:date="2023-09-19T14:45:00Z"/>
          <w:trPrChange w:id="1154" w:author="user" w:date="2023-09-19T14:48:00Z">
            <w:trPr>
              <w:jc w:val="center"/>
            </w:trPr>
          </w:trPrChange>
        </w:trPr>
        <w:tc>
          <w:tcPr>
            <w:tcW w:w="1530" w:type="dxa"/>
            <w:vAlign w:val="center"/>
            <w:tcPrChange w:id="115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56" w:author="user" w:date="2023-09-19T14:45:00Z"/>
                <w:rFonts w:ascii="Arial LatArm" w:hAnsi="Arial LatArm" w:cs="Calibri"/>
                <w:color w:val="000000"/>
                <w:sz w:val="18"/>
                <w:szCs w:val="18"/>
              </w:rPr>
            </w:pPr>
            <w:ins w:id="1157" w:author="user" w:date="2023-09-19T14:45:00Z">
              <w:r w:rsidRPr="002A7D19">
                <w:rPr>
                  <w:rFonts w:ascii="Arial LatArm" w:hAnsi="Arial LatArm" w:cs="Calibri"/>
                  <w:color w:val="000000"/>
                  <w:sz w:val="18"/>
                  <w:szCs w:val="18"/>
                </w:rPr>
                <w:t>76</w:t>
              </w:r>
            </w:ins>
          </w:p>
        </w:tc>
        <w:tc>
          <w:tcPr>
            <w:tcW w:w="1458" w:type="dxa"/>
            <w:vAlign w:val="center"/>
            <w:tcPrChange w:id="115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59" w:author="user" w:date="2023-09-19T14:45:00Z"/>
                <w:rFonts w:ascii="Arial LatArm" w:hAnsi="Arial LatArm" w:cs="Calibri"/>
                <w:color w:val="000000"/>
                <w:sz w:val="18"/>
                <w:szCs w:val="18"/>
              </w:rPr>
            </w:pPr>
            <w:ins w:id="1160" w:author="user" w:date="2023-09-19T14:45:00Z">
              <w:r w:rsidRPr="002A7D19">
                <w:rPr>
                  <w:rFonts w:ascii="Arial LatArm" w:hAnsi="Arial LatArm" w:cs="Calibri"/>
                  <w:color w:val="000000"/>
                  <w:sz w:val="18"/>
                  <w:szCs w:val="18"/>
                </w:rPr>
                <w:t>218 376</w:t>
              </w:r>
            </w:ins>
          </w:p>
        </w:tc>
        <w:tc>
          <w:tcPr>
            <w:tcW w:w="6458" w:type="dxa"/>
            <w:vAlign w:val="center"/>
            <w:tcPrChange w:id="116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62" w:author="user" w:date="2023-09-19T14:45:00Z"/>
                <w:rFonts w:ascii="GHEA Grapalat" w:hAnsi="GHEA Grapalat"/>
                <w:sz w:val="24"/>
                <w:szCs w:val="24"/>
              </w:rPr>
            </w:pPr>
            <w:ins w:id="1163" w:author="user" w:date="2023-09-19T14:48:00Z">
              <w:r>
                <w:rPr>
                  <w:rFonts w:ascii="Calibri" w:hAnsi="Calibri" w:cs="Calibri"/>
                  <w:color w:val="000000"/>
                  <w:sz w:val="16"/>
                  <w:szCs w:val="16"/>
                </w:rPr>
                <w:t>РЕДУКТОР</w:t>
              </w:r>
              <w:r>
                <w:rPr>
                  <w:rFonts w:ascii="Arial LatArm" w:hAnsi="Arial LatArm" w:cs="Calibri"/>
                  <w:color w:val="000000"/>
                  <w:sz w:val="16"/>
                  <w:szCs w:val="16"/>
                </w:rPr>
                <w:t xml:space="preserve"> </w:t>
              </w:r>
              <w:r>
                <w:rPr>
                  <w:rFonts w:ascii="Calibri" w:hAnsi="Calibri" w:cs="Calibri"/>
                  <w:color w:val="000000"/>
                  <w:sz w:val="16"/>
                  <w:szCs w:val="16"/>
                </w:rPr>
                <w:t>СТА</w:t>
              </w:r>
              <w:r>
                <w:rPr>
                  <w:rFonts w:ascii="Arial LatArm" w:hAnsi="Arial LatArm" w:cs="Calibri"/>
                  <w:color w:val="000000"/>
                  <w:sz w:val="16"/>
                  <w:szCs w:val="16"/>
                </w:rPr>
                <w:t>-</w:t>
              </w:r>
              <w:r>
                <w:rPr>
                  <w:rFonts w:ascii="Calibri" w:hAnsi="Calibri" w:cs="Calibri"/>
                  <w:color w:val="000000"/>
                  <w:sz w:val="16"/>
                  <w:szCs w:val="16"/>
                </w:rPr>
                <w:t>Макси</w:t>
              </w:r>
            </w:ins>
          </w:p>
        </w:tc>
      </w:tr>
      <w:tr w:rsidR="002A7D19" w:rsidRPr="009044F1" w:rsidTr="002A7D19">
        <w:tblPrEx>
          <w:tblPrExChange w:id="1164" w:author="user" w:date="2023-09-19T14:48:00Z">
            <w:tblPrEx>
              <w:tblW w:w="9446" w:type="dxa"/>
            </w:tblPrEx>
          </w:tblPrExChange>
        </w:tblPrEx>
        <w:trPr>
          <w:jc w:val="center"/>
          <w:ins w:id="1165" w:author="user" w:date="2023-09-19T14:45:00Z"/>
          <w:trPrChange w:id="1166" w:author="user" w:date="2023-09-19T14:48:00Z">
            <w:trPr>
              <w:jc w:val="center"/>
            </w:trPr>
          </w:trPrChange>
        </w:trPr>
        <w:tc>
          <w:tcPr>
            <w:tcW w:w="1530" w:type="dxa"/>
            <w:vAlign w:val="center"/>
            <w:tcPrChange w:id="116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68" w:author="user" w:date="2023-09-19T14:45:00Z"/>
                <w:rFonts w:ascii="Arial LatArm" w:hAnsi="Arial LatArm" w:cs="Calibri"/>
                <w:color w:val="000000"/>
                <w:sz w:val="18"/>
                <w:szCs w:val="18"/>
              </w:rPr>
            </w:pPr>
            <w:ins w:id="1169" w:author="user" w:date="2023-09-19T14:45:00Z">
              <w:r w:rsidRPr="002A7D19">
                <w:rPr>
                  <w:rFonts w:ascii="Arial LatArm" w:hAnsi="Arial LatArm" w:cs="Calibri"/>
                  <w:color w:val="000000"/>
                  <w:sz w:val="18"/>
                  <w:szCs w:val="18"/>
                </w:rPr>
                <w:t>77</w:t>
              </w:r>
            </w:ins>
          </w:p>
        </w:tc>
        <w:tc>
          <w:tcPr>
            <w:tcW w:w="1458" w:type="dxa"/>
            <w:vAlign w:val="center"/>
            <w:tcPrChange w:id="117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71" w:author="user" w:date="2023-09-19T14:45:00Z"/>
                <w:rFonts w:ascii="Arial LatArm" w:hAnsi="Arial LatArm" w:cs="Calibri"/>
                <w:color w:val="000000"/>
                <w:sz w:val="18"/>
                <w:szCs w:val="18"/>
              </w:rPr>
            </w:pPr>
            <w:ins w:id="1172" w:author="user" w:date="2023-09-19T14:45:00Z">
              <w:r w:rsidRPr="002A7D19">
                <w:rPr>
                  <w:rFonts w:ascii="Arial LatArm" w:hAnsi="Arial LatArm" w:cs="Calibri"/>
                  <w:color w:val="000000"/>
                  <w:sz w:val="18"/>
                  <w:szCs w:val="18"/>
                </w:rPr>
                <w:t>229 824</w:t>
              </w:r>
            </w:ins>
          </w:p>
        </w:tc>
        <w:tc>
          <w:tcPr>
            <w:tcW w:w="6458" w:type="dxa"/>
            <w:vAlign w:val="center"/>
            <w:tcPrChange w:id="117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74" w:author="user" w:date="2023-09-19T14:45:00Z"/>
                <w:rFonts w:ascii="GHEA Grapalat" w:hAnsi="GHEA Grapalat"/>
                <w:sz w:val="24"/>
                <w:szCs w:val="24"/>
              </w:rPr>
            </w:pPr>
            <w:ins w:id="1175" w:author="user" w:date="2023-09-19T14:48:00Z">
              <w:r>
                <w:rPr>
                  <w:rFonts w:ascii="Calibri" w:hAnsi="Calibri" w:cs="Calibri"/>
                  <w:color w:val="000000"/>
                  <w:sz w:val="16"/>
                  <w:szCs w:val="16"/>
                </w:rPr>
                <w:t>МИКРОЧАШКИ</w:t>
              </w:r>
              <w:r>
                <w:rPr>
                  <w:rFonts w:ascii="Arial LatArm" w:hAnsi="Arial LatArm" w:cs="Calibri"/>
                  <w:color w:val="000000"/>
                  <w:sz w:val="16"/>
                  <w:szCs w:val="16"/>
                </w:rPr>
                <w:t xml:space="preserve"> </w:t>
              </w:r>
              <w:r>
                <w:rPr>
                  <w:rFonts w:ascii="Calibri" w:hAnsi="Calibri" w:cs="Calibri"/>
                  <w:color w:val="000000"/>
                  <w:sz w:val="16"/>
                  <w:szCs w:val="16"/>
                </w:rPr>
                <w:t>СТА</w:t>
              </w:r>
            </w:ins>
          </w:p>
        </w:tc>
      </w:tr>
      <w:tr w:rsidR="002A7D19" w:rsidRPr="009044F1" w:rsidTr="002A7D19">
        <w:tblPrEx>
          <w:tblPrExChange w:id="1176" w:author="user" w:date="2023-09-19T14:48:00Z">
            <w:tblPrEx>
              <w:tblW w:w="9446" w:type="dxa"/>
            </w:tblPrEx>
          </w:tblPrExChange>
        </w:tblPrEx>
        <w:trPr>
          <w:jc w:val="center"/>
          <w:ins w:id="1177" w:author="user" w:date="2023-09-19T14:45:00Z"/>
          <w:trPrChange w:id="1178" w:author="user" w:date="2023-09-19T14:48:00Z">
            <w:trPr>
              <w:jc w:val="center"/>
            </w:trPr>
          </w:trPrChange>
        </w:trPr>
        <w:tc>
          <w:tcPr>
            <w:tcW w:w="1530" w:type="dxa"/>
            <w:vAlign w:val="center"/>
            <w:tcPrChange w:id="117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80" w:author="user" w:date="2023-09-19T14:45:00Z"/>
                <w:rFonts w:ascii="Arial LatArm" w:hAnsi="Arial LatArm" w:cs="Calibri"/>
                <w:color w:val="000000"/>
                <w:sz w:val="18"/>
                <w:szCs w:val="18"/>
              </w:rPr>
            </w:pPr>
            <w:ins w:id="1181" w:author="user" w:date="2023-09-19T14:45:00Z">
              <w:r w:rsidRPr="002A7D19">
                <w:rPr>
                  <w:rFonts w:ascii="Arial LatArm" w:hAnsi="Arial LatArm" w:cs="Calibri"/>
                  <w:color w:val="000000"/>
                  <w:sz w:val="18"/>
                  <w:szCs w:val="18"/>
                </w:rPr>
                <w:t>78</w:t>
              </w:r>
            </w:ins>
          </w:p>
        </w:tc>
        <w:tc>
          <w:tcPr>
            <w:tcW w:w="1458" w:type="dxa"/>
            <w:vAlign w:val="center"/>
            <w:tcPrChange w:id="118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83" w:author="user" w:date="2023-09-19T14:45:00Z"/>
                <w:rFonts w:ascii="Arial LatArm" w:hAnsi="Arial LatArm" w:cs="Calibri"/>
                <w:color w:val="000000"/>
                <w:sz w:val="18"/>
                <w:szCs w:val="18"/>
              </w:rPr>
            </w:pPr>
            <w:ins w:id="1184" w:author="user" w:date="2023-09-19T14:45:00Z">
              <w:r w:rsidRPr="002A7D19">
                <w:rPr>
                  <w:rFonts w:ascii="Arial LatArm" w:hAnsi="Arial LatArm" w:cs="Calibri"/>
                  <w:color w:val="000000"/>
                  <w:sz w:val="18"/>
                  <w:szCs w:val="18"/>
                </w:rPr>
                <w:t>1 800 000</w:t>
              </w:r>
            </w:ins>
          </w:p>
        </w:tc>
        <w:tc>
          <w:tcPr>
            <w:tcW w:w="6458" w:type="dxa"/>
            <w:vAlign w:val="center"/>
            <w:tcPrChange w:id="118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86" w:author="user" w:date="2023-09-19T14:45:00Z"/>
                <w:rFonts w:ascii="GHEA Grapalat" w:hAnsi="GHEA Grapalat"/>
                <w:sz w:val="24"/>
                <w:szCs w:val="24"/>
              </w:rPr>
            </w:pPr>
            <w:ins w:id="1187" w:author="user" w:date="2023-09-19T14:48:00Z">
              <w:r>
                <w:rPr>
                  <w:rFonts w:ascii="Arial LatArm" w:hAnsi="Arial LatArm" w:cs="Calibri"/>
                  <w:color w:val="000000"/>
                  <w:sz w:val="16"/>
                  <w:szCs w:val="16"/>
                </w:rPr>
                <w:t xml:space="preserve">eI 1 </w:t>
              </w:r>
              <w:r>
                <w:rPr>
                  <w:rFonts w:ascii="Calibri" w:hAnsi="Calibri" w:cs="Calibri"/>
                  <w:color w:val="000000"/>
                  <w:sz w:val="16"/>
                  <w:szCs w:val="16"/>
                </w:rPr>
                <w:t>картридж</w:t>
              </w:r>
              <w:r>
                <w:rPr>
                  <w:rFonts w:ascii="Arial LatArm" w:hAnsi="Arial LatArm" w:cs="Calibri"/>
                  <w:color w:val="000000"/>
                  <w:sz w:val="16"/>
                  <w:szCs w:val="16"/>
                </w:rPr>
                <w:t xml:space="preserve"> 150</w:t>
              </w:r>
            </w:ins>
          </w:p>
        </w:tc>
      </w:tr>
      <w:tr w:rsidR="002A7D19" w:rsidRPr="009044F1" w:rsidTr="002A7D19">
        <w:tblPrEx>
          <w:tblPrExChange w:id="1188" w:author="user" w:date="2023-09-19T14:48:00Z">
            <w:tblPrEx>
              <w:tblW w:w="9446" w:type="dxa"/>
            </w:tblPrEx>
          </w:tblPrExChange>
        </w:tblPrEx>
        <w:trPr>
          <w:jc w:val="center"/>
          <w:ins w:id="1189" w:author="user" w:date="2023-09-19T14:45:00Z"/>
          <w:trPrChange w:id="1190" w:author="user" w:date="2023-09-19T14:48:00Z">
            <w:trPr>
              <w:jc w:val="center"/>
            </w:trPr>
          </w:trPrChange>
        </w:trPr>
        <w:tc>
          <w:tcPr>
            <w:tcW w:w="1530" w:type="dxa"/>
            <w:vAlign w:val="center"/>
            <w:tcPrChange w:id="119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192" w:author="user" w:date="2023-09-19T14:45:00Z"/>
                <w:rFonts w:ascii="Arial LatArm" w:hAnsi="Arial LatArm" w:cs="Calibri"/>
                <w:color w:val="000000"/>
                <w:sz w:val="18"/>
                <w:szCs w:val="18"/>
              </w:rPr>
            </w:pPr>
            <w:ins w:id="1193" w:author="user" w:date="2023-09-19T14:45:00Z">
              <w:r w:rsidRPr="002A7D19">
                <w:rPr>
                  <w:rFonts w:ascii="Arial LatArm" w:hAnsi="Arial LatArm" w:cs="Calibri"/>
                  <w:color w:val="000000"/>
                  <w:sz w:val="18"/>
                  <w:szCs w:val="18"/>
                </w:rPr>
                <w:t>79</w:t>
              </w:r>
            </w:ins>
          </w:p>
        </w:tc>
        <w:tc>
          <w:tcPr>
            <w:tcW w:w="1458" w:type="dxa"/>
            <w:vAlign w:val="center"/>
            <w:tcPrChange w:id="119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195" w:author="user" w:date="2023-09-19T14:45:00Z"/>
                <w:rFonts w:ascii="Arial LatArm" w:hAnsi="Arial LatArm" w:cs="Calibri"/>
                <w:color w:val="000000"/>
                <w:sz w:val="18"/>
                <w:szCs w:val="18"/>
              </w:rPr>
            </w:pPr>
            <w:ins w:id="1196" w:author="user" w:date="2023-09-19T14:45:00Z">
              <w:r w:rsidRPr="002A7D19">
                <w:rPr>
                  <w:rFonts w:ascii="Arial LatArm" w:hAnsi="Arial LatArm" w:cs="Calibri"/>
                  <w:color w:val="000000"/>
                  <w:sz w:val="18"/>
                  <w:szCs w:val="18"/>
                </w:rPr>
                <w:t>120 000</w:t>
              </w:r>
            </w:ins>
          </w:p>
        </w:tc>
        <w:tc>
          <w:tcPr>
            <w:tcW w:w="6458" w:type="dxa"/>
            <w:vAlign w:val="center"/>
            <w:tcPrChange w:id="119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198" w:author="user" w:date="2023-09-19T14:45:00Z"/>
                <w:rFonts w:ascii="GHEA Grapalat" w:hAnsi="GHEA Grapalat"/>
                <w:sz w:val="24"/>
                <w:szCs w:val="24"/>
              </w:rPr>
            </w:pPr>
            <w:ins w:id="1199" w:author="user" w:date="2023-09-19T14:48:00Z">
              <w:r>
                <w:rPr>
                  <w:rFonts w:ascii="Arial LatArm" w:hAnsi="Arial LatArm" w:cs="Calibri"/>
                  <w:color w:val="000000"/>
                  <w:sz w:val="16"/>
                  <w:szCs w:val="16"/>
                </w:rPr>
                <w:t xml:space="preserve"> eI 1 </w:t>
              </w:r>
              <w:r>
                <w:rPr>
                  <w:rFonts w:ascii="Calibri" w:hAnsi="Calibri" w:cs="Calibri"/>
                  <w:color w:val="000000"/>
                  <w:sz w:val="16"/>
                  <w:szCs w:val="16"/>
                </w:rPr>
                <w:t>уровень</w:t>
              </w:r>
              <w:r>
                <w:rPr>
                  <w:rFonts w:ascii="Arial LatArm" w:hAnsi="Arial LatArm" w:cs="Calibri"/>
                  <w:color w:val="000000"/>
                  <w:sz w:val="16"/>
                  <w:szCs w:val="16"/>
                </w:rPr>
                <w:t xml:space="preserve"> </w:t>
              </w:r>
              <w:r>
                <w:rPr>
                  <w:rFonts w:ascii="Calibri" w:hAnsi="Calibri" w:cs="Calibri"/>
                  <w:color w:val="000000"/>
                  <w:sz w:val="16"/>
                  <w:szCs w:val="16"/>
                </w:rPr>
                <w:t>контроля</w:t>
              </w:r>
              <w:r>
                <w:rPr>
                  <w:rFonts w:ascii="Arial LatArm" w:hAnsi="Arial LatArm" w:cs="Calibri"/>
                  <w:color w:val="000000"/>
                  <w:sz w:val="16"/>
                  <w:szCs w:val="16"/>
                </w:rPr>
                <w:t xml:space="preserve"> </w:t>
              </w:r>
              <w:r>
                <w:rPr>
                  <w:rFonts w:ascii="Calibri" w:hAnsi="Calibri" w:cs="Calibri"/>
                  <w:color w:val="000000"/>
                  <w:sz w:val="16"/>
                  <w:szCs w:val="16"/>
                </w:rPr>
                <w:t>качества</w:t>
              </w:r>
              <w:r>
                <w:rPr>
                  <w:rFonts w:ascii="Arial LatArm" w:hAnsi="Arial LatArm" w:cs="Calibri"/>
                  <w:color w:val="000000"/>
                  <w:sz w:val="16"/>
                  <w:szCs w:val="16"/>
                </w:rPr>
                <w:t xml:space="preserve"> 1</w:t>
              </w:r>
            </w:ins>
          </w:p>
        </w:tc>
      </w:tr>
      <w:tr w:rsidR="002A7D19" w:rsidRPr="009044F1" w:rsidTr="002A7D19">
        <w:tblPrEx>
          <w:tblPrExChange w:id="1200" w:author="user" w:date="2023-09-19T14:48:00Z">
            <w:tblPrEx>
              <w:tblW w:w="9446" w:type="dxa"/>
            </w:tblPrEx>
          </w:tblPrExChange>
        </w:tblPrEx>
        <w:trPr>
          <w:jc w:val="center"/>
          <w:ins w:id="1201" w:author="user" w:date="2023-09-19T14:45:00Z"/>
          <w:trPrChange w:id="1202" w:author="user" w:date="2023-09-19T14:48:00Z">
            <w:trPr>
              <w:jc w:val="center"/>
            </w:trPr>
          </w:trPrChange>
        </w:trPr>
        <w:tc>
          <w:tcPr>
            <w:tcW w:w="1530" w:type="dxa"/>
            <w:vAlign w:val="center"/>
            <w:tcPrChange w:id="120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04" w:author="user" w:date="2023-09-19T14:45:00Z"/>
                <w:rFonts w:ascii="Arial LatArm" w:hAnsi="Arial LatArm" w:cs="Calibri"/>
                <w:color w:val="000000"/>
                <w:sz w:val="18"/>
                <w:szCs w:val="18"/>
              </w:rPr>
            </w:pPr>
            <w:ins w:id="1205" w:author="user" w:date="2023-09-19T14:45:00Z">
              <w:r w:rsidRPr="002A7D19">
                <w:rPr>
                  <w:rFonts w:ascii="Arial LatArm" w:hAnsi="Arial LatArm" w:cs="Calibri"/>
                  <w:color w:val="000000"/>
                  <w:sz w:val="18"/>
                  <w:szCs w:val="18"/>
                </w:rPr>
                <w:t>80</w:t>
              </w:r>
            </w:ins>
          </w:p>
        </w:tc>
        <w:tc>
          <w:tcPr>
            <w:tcW w:w="1458" w:type="dxa"/>
            <w:vAlign w:val="center"/>
            <w:tcPrChange w:id="120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07" w:author="user" w:date="2023-09-19T14:45:00Z"/>
                <w:rFonts w:ascii="Arial LatArm" w:hAnsi="Arial LatArm" w:cs="Calibri"/>
                <w:color w:val="000000"/>
                <w:sz w:val="18"/>
                <w:szCs w:val="18"/>
              </w:rPr>
            </w:pPr>
            <w:ins w:id="1208" w:author="user" w:date="2023-09-19T14:45:00Z">
              <w:r w:rsidRPr="002A7D19">
                <w:rPr>
                  <w:rFonts w:ascii="Arial LatArm" w:hAnsi="Arial LatArm" w:cs="Calibri"/>
                  <w:color w:val="000000"/>
                  <w:sz w:val="18"/>
                  <w:szCs w:val="18"/>
                </w:rPr>
                <w:t>120 000</w:t>
              </w:r>
            </w:ins>
          </w:p>
        </w:tc>
        <w:tc>
          <w:tcPr>
            <w:tcW w:w="6458" w:type="dxa"/>
            <w:vAlign w:val="center"/>
            <w:tcPrChange w:id="120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10" w:author="user" w:date="2023-09-19T14:45:00Z"/>
                <w:rFonts w:ascii="GHEA Grapalat" w:hAnsi="GHEA Grapalat"/>
                <w:sz w:val="24"/>
                <w:szCs w:val="24"/>
              </w:rPr>
            </w:pPr>
            <w:ins w:id="1211" w:author="user" w:date="2023-09-19T14:48:00Z">
              <w:r>
                <w:rPr>
                  <w:rFonts w:ascii="Arial LatArm" w:hAnsi="Arial LatArm" w:cs="Calibri"/>
                  <w:color w:val="000000"/>
                  <w:sz w:val="16"/>
                  <w:szCs w:val="16"/>
                </w:rPr>
                <w:t xml:space="preserve">eI 1 </w:t>
              </w:r>
              <w:r>
                <w:rPr>
                  <w:rFonts w:ascii="Calibri" w:hAnsi="Calibri" w:cs="Calibri"/>
                  <w:color w:val="000000"/>
                  <w:sz w:val="16"/>
                  <w:szCs w:val="16"/>
                </w:rPr>
                <w:t>уровень</w:t>
              </w:r>
              <w:r>
                <w:rPr>
                  <w:rFonts w:ascii="Arial LatArm" w:hAnsi="Arial LatArm" w:cs="Calibri"/>
                  <w:color w:val="000000"/>
                  <w:sz w:val="16"/>
                  <w:szCs w:val="16"/>
                </w:rPr>
                <w:t xml:space="preserve"> </w:t>
              </w:r>
              <w:r>
                <w:rPr>
                  <w:rFonts w:ascii="Calibri" w:hAnsi="Calibri" w:cs="Calibri"/>
                  <w:color w:val="000000"/>
                  <w:sz w:val="16"/>
                  <w:szCs w:val="16"/>
                </w:rPr>
                <w:t>контроля</w:t>
              </w:r>
              <w:r>
                <w:rPr>
                  <w:rFonts w:ascii="Arial LatArm" w:hAnsi="Arial LatArm" w:cs="Calibri"/>
                  <w:color w:val="000000"/>
                  <w:sz w:val="16"/>
                  <w:szCs w:val="16"/>
                </w:rPr>
                <w:t xml:space="preserve"> </w:t>
              </w:r>
              <w:r>
                <w:rPr>
                  <w:rFonts w:ascii="Calibri" w:hAnsi="Calibri" w:cs="Calibri"/>
                  <w:color w:val="000000"/>
                  <w:sz w:val="16"/>
                  <w:szCs w:val="16"/>
                </w:rPr>
                <w:t>качества</w:t>
              </w:r>
              <w:r>
                <w:rPr>
                  <w:rFonts w:ascii="Arial LatArm" w:hAnsi="Arial LatArm" w:cs="Calibri"/>
                  <w:color w:val="000000"/>
                  <w:sz w:val="16"/>
                  <w:szCs w:val="16"/>
                </w:rPr>
                <w:t xml:space="preserve"> 2</w:t>
              </w:r>
            </w:ins>
          </w:p>
        </w:tc>
      </w:tr>
      <w:tr w:rsidR="002A7D19" w:rsidRPr="009044F1" w:rsidTr="002A7D19">
        <w:tblPrEx>
          <w:tblPrExChange w:id="1212" w:author="user" w:date="2023-09-19T14:48:00Z">
            <w:tblPrEx>
              <w:tblW w:w="9446" w:type="dxa"/>
            </w:tblPrEx>
          </w:tblPrExChange>
        </w:tblPrEx>
        <w:trPr>
          <w:jc w:val="center"/>
          <w:ins w:id="1213" w:author="user" w:date="2023-09-19T14:45:00Z"/>
          <w:trPrChange w:id="1214" w:author="user" w:date="2023-09-19T14:48:00Z">
            <w:trPr>
              <w:jc w:val="center"/>
            </w:trPr>
          </w:trPrChange>
        </w:trPr>
        <w:tc>
          <w:tcPr>
            <w:tcW w:w="1530" w:type="dxa"/>
            <w:vAlign w:val="center"/>
            <w:tcPrChange w:id="121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16" w:author="user" w:date="2023-09-19T14:45:00Z"/>
                <w:rFonts w:ascii="Arial LatArm" w:hAnsi="Arial LatArm" w:cs="Calibri"/>
                <w:color w:val="000000"/>
                <w:sz w:val="18"/>
                <w:szCs w:val="18"/>
              </w:rPr>
            </w:pPr>
            <w:ins w:id="1217" w:author="user" w:date="2023-09-19T14:45:00Z">
              <w:r w:rsidRPr="002A7D19">
                <w:rPr>
                  <w:rFonts w:ascii="Arial LatArm" w:hAnsi="Arial LatArm" w:cs="Calibri"/>
                  <w:color w:val="000000"/>
                  <w:sz w:val="18"/>
                  <w:szCs w:val="18"/>
                </w:rPr>
                <w:t>81</w:t>
              </w:r>
            </w:ins>
          </w:p>
        </w:tc>
        <w:tc>
          <w:tcPr>
            <w:tcW w:w="1458" w:type="dxa"/>
            <w:vAlign w:val="center"/>
            <w:tcPrChange w:id="121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19" w:author="user" w:date="2023-09-19T14:45:00Z"/>
                <w:rFonts w:ascii="Arial LatArm" w:hAnsi="Arial LatArm" w:cs="Calibri"/>
                <w:color w:val="000000"/>
                <w:sz w:val="18"/>
                <w:szCs w:val="18"/>
              </w:rPr>
            </w:pPr>
            <w:ins w:id="1220" w:author="user" w:date="2023-09-19T14:45:00Z">
              <w:r w:rsidRPr="002A7D19">
                <w:rPr>
                  <w:rFonts w:ascii="Arial LatArm" w:hAnsi="Arial LatArm" w:cs="Calibri"/>
                  <w:color w:val="000000"/>
                  <w:sz w:val="18"/>
                  <w:szCs w:val="18"/>
                </w:rPr>
                <w:t>120 000</w:t>
              </w:r>
            </w:ins>
          </w:p>
        </w:tc>
        <w:tc>
          <w:tcPr>
            <w:tcW w:w="6458" w:type="dxa"/>
            <w:vAlign w:val="center"/>
            <w:tcPrChange w:id="122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22" w:author="user" w:date="2023-09-19T14:45:00Z"/>
                <w:rFonts w:ascii="GHEA Grapalat" w:hAnsi="GHEA Grapalat"/>
                <w:sz w:val="24"/>
                <w:szCs w:val="24"/>
              </w:rPr>
            </w:pPr>
            <w:ins w:id="1223" w:author="user" w:date="2023-09-19T14:48:00Z">
              <w:r>
                <w:rPr>
                  <w:rFonts w:ascii="Arial LatArm" w:hAnsi="Arial LatArm" w:cs="Calibri"/>
                  <w:color w:val="000000"/>
                  <w:sz w:val="16"/>
                  <w:szCs w:val="16"/>
                </w:rPr>
                <w:t xml:space="preserve">eI 1 </w:t>
              </w:r>
              <w:r>
                <w:rPr>
                  <w:rFonts w:ascii="Calibri" w:hAnsi="Calibri" w:cs="Calibri"/>
                  <w:color w:val="000000"/>
                  <w:sz w:val="16"/>
                  <w:szCs w:val="16"/>
                </w:rPr>
                <w:t>уровень</w:t>
              </w:r>
              <w:r>
                <w:rPr>
                  <w:rFonts w:ascii="Arial LatArm" w:hAnsi="Arial LatArm" w:cs="Calibri"/>
                  <w:color w:val="000000"/>
                  <w:sz w:val="16"/>
                  <w:szCs w:val="16"/>
                </w:rPr>
                <w:t xml:space="preserve"> </w:t>
              </w:r>
              <w:r>
                <w:rPr>
                  <w:rFonts w:ascii="Calibri" w:hAnsi="Calibri" w:cs="Calibri"/>
                  <w:color w:val="000000"/>
                  <w:sz w:val="16"/>
                  <w:szCs w:val="16"/>
                </w:rPr>
                <w:t>контроля</w:t>
              </w:r>
              <w:r>
                <w:rPr>
                  <w:rFonts w:ascii="Arial LatArm" w:hAnsi="Arial LatArm" w:cs="Calibri"/>
                  <w:color w:val="000000"/>
                  <w:sz w:val="16"/>
                  <w:szCs w:val="16"/>
                </w:rPr>
                <w:t xml:space="preserve"> </w:t>
              </w:r>
              <w:r>
                <w:rPr>
                  <w:rFonts w:ascii="Calibri" w:hAnsi="Calibri" w:cs="Calibri"/>
                  <w:color w:val="000000"/>
                  <w:sz w:val="16"/>
                  <w:szCs w:val="16"/>
                </w:rPr>
                <w:t>качества</w:t>
              </w:r>
              <w:r>
                <w:rPr>
                  <w:rFonts w:ascii="Arial LatArm" w:hAnsi="Arial LatArm" w:cs="Calibri"/>
                  <w:color w:val="000000"/>
                  <w:sz w:val="16"/>
                  <w:szCs w:val="16"/>
                </w:rPr>
                <w:t xml:space="preserve"> 3</w:t>
              </w:r>
            </w:ins>
          </w:p>
        </w:tc>
      </w:tr>
      <w:tr w:rsidR="002A7D19" w:rsidRPr="009044F1" w:rsidTr="002A7D19">
        <w:tblPrEx>
          <w:tblPrExChange w:id="1224" w:author="user" w:date="2023-09-19T14:48:00Z">
            <w:tblPrEx>
              <w:tblW w:w="9446" w:type="dxa"/>
            </w:tblPrEx>
          </w:tblPrExChange>
        </w:tblPrEx>
        <w:trPr>
          <w:jc w:val="center"/>
          <w:ins w:id="1225" w:author="user" w:date="2023-09-19T14:45:00Z"/>
          <w:trPrChange w:id="1226" w:author="user" w:date="2023-09-19T14:48:00Z">
            <w:trPr>
              <w:jc w:val="center"/>
            </w:trPr>
          </w:trPrChange>
        </w:trPr>
        <w:tc>
          <w:tcPr>
            <w:tcW w:w="1530" w:type="dxa"/>
            <w:vAlign w:val="center"/>
            <w:tcPrChange w:id="122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28" w:author="user" w:date="2023-09-19T14:45:00Z"/>
                <w:rFonts w:ascii="Arial LatArm" w:hAnsi="Arial LatArm" w:cs="Calibri"/>
                <w:color w:val="000000"/>
                <w:sz w:val="18"/>
                <w:szCs w:val="18"/>
              </w:rPr>
            </w:pPr>
            <w:ins w:id="1229" w:author="user" w:date="2023-09-19T14:45:00Z">
              <w:r w:rsidRPr="002A7D19">
                <w:rPr>
                  <w:rFonts w:ascii="Arial LatArm" w:hAnsi="Arial LatArm" w:cs="Calibri"/>
                  <w:color w:val="000000"/>
                  <w:sz w:val="18"/>
                  <w:szCs w:val="18"/>
                </w:rPr>
                <w:t>82</w:t>
              </w:r>
            </w:ins>
          </w:p>
        </w:tc>
        <w:tc>
          <w:tcPr>
            <w:tcW w:w="1458" w:type="dxa"/>
            <w:vAlign w:val="center"/>
            <w:tcPrChange w:id="123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31" w:author="user" w:date="2023-09-19T14:45:00Z"/>
                <w:rFonts w:ascii="Arial LatArm" w:hAnsi="Arial LatArm" w:cs="Calibri"/>
                <w:color w:val="000000"/>
                <w:sz w:val="18"/>
                <w:szCs w:val="18"/>
              </w:rPr>
            </w:pPr>
            <w:ins w:id="1232" w:author="user" w:date="2023-09-19T14:45:00Z">
              <w:r w:rsidRPr="002A7D19">
                <w:rPr>
                  <w:rFonts w:ascii="Arial LatArm" w:hAnsi="Arial LatArm" w:cs="Calibri"/>
                  <w:color w:val="000000"/>
                  <w:sz w:val="18"/>
                  <w:szCs w:val="18"/>
                </w:rPr>
                <w:t>2 000</w:t>
              </w:r>
            </w:ins>
          </w:p>
        </w:tc>
        <w:tc>
          <w:tcPr>
            <w:tcW w:w="6458" w:type="dxa"/>
            <w:vAlign w:val="center"/>
            <w:tcPrChange w:id="123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34" w:author="user" w:date="2023-09-19T14:45:00Z"/>
                <w:rFonts w:ascii="GHEA Grapalat" w:hAnsi="GHEA Grapalat"/>
                <w:sz w:val="24"/>
                <w:szCs w:val="24"/>
              </w:rPr>
            </w:pPr>
            <w:ins w:id="1235" w:author="user" w:date="2023-09-19T14:48:00Z">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Фосфомицин</w:t>
              </w:r>
            </w:ins>
          </w:p>
        </w:tc>
      </w:tr>
      <w:tr w:rsidR="002A7D19" w:rsidRPr="009044F1" w:rsidTr="002A7D19">
        <w:tblPrEx>
          <w:tblPrExChange w:id="1236" w:author="user" w:date="2023-09-19T14:48:00Z">
            <w:tblPrEx>
              <w:tblW w:w="9446" w:type="dxa"/>
            </w:tblPrEx>
          </w:tblPrExChange>
        </w:tblPrEx>
        <w:trPr>
          <w:jc w:val="center"/>
          <w:ins w:id="1237" w:author="user" w:date="2023-09-19T14:45:00Z"/>
          <w:trPrChange w:id="1238" w:author="user" w:date="2023-09-19T14:48:00Z">
            <w:trPr>
              <w:jc w:val="center"/>
            </w:trPr>
          </w:trPrChange>
        </w:trPr>
        <w:tc>
          <w:tcPr>
            <w:tcW w:w="1530" w:type="dxa"/>
            <w:vAlign w:val="center"/>
            <w:tcPrChange w:id="123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40" w:author="user" w:date="2023-09-19T14:45:00Z"/>
                <w:rFonts w:ascii="Arial LatArm" w:hAnsi="Arial LatArm" w:cs="Calibri"/>
                <w:color w:val="000000"/>
                <w:sz w:val="18"/>
                <w:szCs w:val="18"/>
              </w:rPr>
            </w:pPr>
            <w:ins w:id="1241" w:author="user" w:date="2023-09-19T14:45:00Z">
              <w:r w:rsidRPr="002A7D19">
                <w:rPr>
                  <w:rFonts w:ascii="Arial LatArm" w:hAnsi="Arial LatArm" w:cs="Calibri"/>
                  <w:color w:val="000000"/>
                  <w:sz w:val="18"/>
                  <w:szCs w:val="18"/>
                </w:rPr>
                <w:t>83</w:t>
              </w:r>
            </w:ins>
          </w:p>
        </w:tc>
        <w:tc>
          <w:tcPr>
            <w:tcW w:w="1458" w:type="dxa"/>
            <w:vAlign w:val="center"/>
            <w:tcPrChange w:id="124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43" w:author="user" w:date="2023-09-19T14:45:00Z"/>
                <w:rFonts w:ascii="Arial LatArm" w:hAnsi="Arial LatArm" w:cs="Calibri"/>
                <w:color w:val="000000"/>
                <w:sz w:val="18"/>
                <w:szCs w:val="18"/>
              </w:rPr>
            </w:pPr>
            <w:ins w:id="1244" w:author="user" w:date="2023-09-19T14:45:00Z">
              <w:r w:rsidRPr="002A7D19">
                <w:rPr>
                  <w:rFonts w:ascii="Arial LatArm" w:hAnsi="Arial LatArm" w:cs="Calibri"/>
                  <w:color w:val="000000"/>
                  <w:sz w:val="18"/>
                  <w:szCs w:val="18"/>
                </w:rPr>
                <w:t>2 000</w:t>
              </w:r>
            </w:ins>
          </w:p>
        </w:tc>
        <w:tc>
          <w:tcPr>
            <w:tcW w:w="6458" w:type="dxa"/>
            <w:vAlign w:val="center"/>
            <w:tcPrChange w:id="124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46" w:author="user" w:date="2023-09-19T14:45:00Z"/>
                <w:rFonts w:ascii="GHEA Grapalat" w:hAnsi="GHEA Grapalat"/>
                <w:sz w:val="24"/>
                <w:szCs w:val="24"/>
              </w:rPr>
            </w:pPr>
            <w:ins w:id="1247"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Ванкомицин</w:t>
              </w:r>
            </w:ins>
          </w:p>
        </w:tc>
      </w:tr>
      <w:tr w:rsidR="002A7D19" w:rsidRPr="009044F1" w:rsidTr="002A7D19">
        <w:tblPrEx>
          <w:tblPrExChange w:id="1248" w:author="user" w:date="2023-09-19T14:48:00Z">
            <w:tblPrEx>
              <w:tblW w:w="9446" w:type="dxa"/>
            </w:tblPrEx>
          </w:tblPrExChange>
        </w:tblPrEx>
        <w:trPr>
          <w:jc w:val="center"/>
          <w:ins w:id="1249" w:author="user" w:date="2023-09-19T14:45:00Z"/>
          <w:trPrChange w:id="1250" w:author="user" w:date="2023-09-19T14:48:00Z">
            <w:trPr>
              <w:jc w:val="center"/>
            </w:trPr>
          </w:trPrChange>
        </w:trPr>
        <w:tc>
          <w:tcPr>
            <w:tcW w:w="1530" w:type="dxa"/>
            <w:vAlign w:val="center"/>
            <w:tcPrChange w:id="125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52" w:author="user" w:date="2023-09-19T14:45:00Z"/>
                <w:rFonts w:ascii="Arial LatArm" w:hAnsi="Arial LatArm" w:cs="Calibri"/>
                <w:color w:val="000000"/>
                <w:sz w:val="18"/>
                <w:szCs w:val="18"/>
              </w:rPr>
            </w:pPr>
            <w:ins w:id="1253" w:author="user" w:date="2023-09-19T14:45:00Z">
              <w:r w:rsidRPr="002A7D19">
                <w:rPr>
                  <w:rFonts w:ascii="Arial LatArm" w:hAnsi="Arial LatArm" w:cs="Calibri"/>
                  <w:color w:val="000000"/>
                  <w:sz w:val="18"/>
                  <w:szCs w:val="18"/>
                </w:rPr>
                <w:t>84</w:t>
              </w:r>
            </w:ins>
          </w:p>
        </w:tc>
        <w:tc>
          <w:tcPr>
            <w:tcW w:w="1458" w:type="dxa"/>
            <w:vAlign w:val="center"/>
            <w:tcPrChange w:id="125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55" w:author="user" w:date="2023-09-19T14:45:00Z"/>
                <w:rFonts w:ascii="Arial LatArm" w:hAnsi="Arial LatArm" w:cs="Calibri"/>
                <w:color w:val="000000"/>
                <w:sz w:val="18"/>
                <w:szCs w:val="18"/>
              </w:rPr>
            </w:pPr>
            <w:ins w:id="1256" w:author="user" w:date="2023-09-19T14:45:00Z">
              <w:r w:rsidRPr="002A7D19">
                <w:rPr>
                  <w:rFonts w:ascii="Arial LatArm" w:hAnsi="Arial LatArm" w:cs="Calibri"/>
                  <w:color w:val="000000"/>
                  <w:sz w:val="18"/>
                  <w:szCs w:val="18"/>
                </w:rPr>
                <w:t>2 000</w:t>
              </w:r>
            </w:ins>
          </w:p>
        </w:tc>
        <w:tc>
          <w:tcPr>
            <w:tcW w:w="6458" w:type="dxa"/>
            <w:vAlign w:val="center"/>
            <w:tcPrChange w:id="125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58" w:author="user" w:date="2023-09-19T14:45:00Z"/>
                <w:rFonts w:ascii="GHEA Grapalat" w:hAnsi="GHEA Grapalat"/>
                <w:sz w:val="24"/>
                <w:szCs w:val="24"/>
              </w:rPr>
            </w:pPr>
            <w:ins w:id="1259"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Оксациллин</w:t>
              </w:r>
            </w:ins>
          </w:p>
        </w:tc>
      </w:tr>
      <w:tr w:rsidR="002A7D19" w:rsidRPr="009044F1" w:rsidTr="002A7D19">
        <w:tblPrEx>
          <w:tblPrExChange w:id="1260" w:author="user" w:date="2023-09-19T14:48:00Z">
            <w:tblPrEx>
              <w:tblW w:w="9446" w:type="dxa"/>
            </w:tblPrEx>
          </w:tblPrExChange>
        </w:tblPrEx>
        <w:trPr>
          <w:jc w:val="center"/>
          <w:ins w:id="1261" w:author="user" w:date="2023-09-19T14:45:00Z"/>
          <w:trPrChange w:id="1262" w:author="user" w:date="2023-09-19T14:48:00Z">
            <w:trPr>
              <w:jc w:val="center"/>
            </w:trPr>
          </w:trPrChange>
        </w:trPr>
        <w:tc>
          <w:tcPr>
            <w:tcW w:w="1530" w:type="dxa"/>
            <w:vAlign w:val="center"/>
            <w:tcPrChange w:id="126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64" w:author="user" w:date="2023-09-19T14:45:00Z"/>
                <w:rFonts w:ascii="Arial LatArm" w:hAnsi="Arial LatArm" w:cs="Calibri"/>
                <w:color w:val="000000"/>
                <w:sz w:val="18"/>
                <w:szCs w:val="18"/>
              </w:rPr>
            </w:pPr>
            <w:ins w:id="1265" w:author="user" w:date="2023-09-19T14:45:00Z">
              <w:r w:rsidRPr="002A7D19">
                <w:rPr>
                  <w:rFonts w:ascii="Arial LatArm" w:hAnsi="Arial LatArm" w:cs="Calibri"/>
                  <w:color w:val="000000"/>
                  <w:sz w:val="18"/>
                  <w:szCs w:val="18"/>
                </w:rPr>
                <w:t>85</w:t>
              </w:r>
            </w:ins>
          </w:p>
        </w:tc>
        <w:tc>
          <w:tcPr>
            <w:tcW w:w="1458" w:type="dxa"/>
            <w:vAlign w:val="center"/>
            <w:tcPrChange w:id="126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67" w:author="user" w:date="2023-09-19T14:45:00Z"/>
                <w:rFonts w:ascii="Arial LatArm" w:hAnsi="Arial LatArm" w:cs="Calibri"/>
                <w:color w:val="000000"/>
                <w:sz w:val="18"/>
                <w:szCs w:val="18"/>
              </w:rPr>
            </w:pPr>
            <w:ins w:id="1268" w:author="user" w:date="2023-09-19T14:45:00Z">
              <w:r w:rsidRPr="002A7D19">
                <w:rPr>
                  <w:rFonts w:ascii="Arial LatArm" w:hAnsi="Arial LatArm" w:cs="Calibri"/>
                  <w:color w:val="000000"/>
                  <w:sz w:val="18"/>
                  <w:szCs w:val="18"/>
                </w:rPr>
                <w:t>2 000</w:t>
              </w:r>
            </w:ins>
          </w:p>
        </w:tc>
        <w:tc>
          <w:tcPr>
            <w:tcW w:w="6458" w:type="dxa"/>
            <w:vAlign w:val="center"/>
            <w:tcPrChange w:id="126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70" w:author="user" w:date="2023-09-19T14:45:00Z"/>
                <w:rFonts w:ascii="GHEA Grapalat" w:hAnsi="GHEA Grapalat"/>
                <w:sz w:val="24"/>
                <w:szCs w:val="24"/>
              </w:rPr>
            </w:pPr>
            <w:ins w:id="1271" w:author="user" w:date="2023-09-19T14:48:00Z">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Оптохин</w:t>
              </w:r>
            </w:ins>
          </w:p>
        </w:tc>
      </w:tr>
      <w:tr w:rsidR="002A7D19" w:rsidRPr="009044F1" w:rsidTr="002A7D19">
        <w:tblPrEx>
          <w:tblPrExChange w:id="1272" w:author="user" w:date="2023-09-19T14:48:00Z">
            <w:tblPrEx>
              <w:tblW w:w="9446" w:type="dxa"/>
            </w:tblPrEx>
          </w:tblPrExChange>
        </w:tblPrEx>
        <w:trPr>
          <w:jc w:val="center"/>
          <w:ins w:id="1273" w:author="user" w:date="2023-09-19T14:45:00Z"/>
          <w:trPrChange w:id="1274" w:author="user" w:date="2023-09-19T14:48:00Z">
            <w:trPr>
              <w:jc w:val="center"/>
            </w:trPr>
          </w:trPrChange>
        </w:trPr>
        <w:tc>
          <w:tcPr>
            <w:tcW w:w="1530" w:type="dxa"/>
            <w:vAlign w:val="center"/>
            <w:tcPrChange w:id="127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76" w:author="user" w:date="2023-09-19T14:45:00Z"/>
                <w:rFonts w:ascii="Arial LatArm" w:hAnsi="Arial LatArm" w:cs="Calibri"/>
                <w:color w:val="000000"/>
                <w:sz w:val="18"/>
                <w:szCs w:val="18"/>
              </w:rPr>
            </w:pPr>
            <w:ins w:id="1277" w:author="user" w:date="2023-09-19T14:45:00Z">
              <w:r w:rsidRPr="002A7D19">
                <w:rPr>
                  <w:rFonts w:ascii="Arial LatArm" w:hAnsi="Arial LatArm" w:cs="Calibri"/>
                  <w:color w:val="000000"/>
                  <w:sz w:val="18"/>
                  <w:szCs w:val="18"/>
                </w:rPr>
                <w:t>86</w:t>
              </w:r>
            </w:ins>
          </w:p>
        </w:tc>
        <w:tc>
          <w:tcPr>
            <w:tcW w:w="1458" w:type="dxa"/>
            <w:vAlign w:val="center"/>
            <w:tcPrChange w:id="127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79" w:author="user" w:date="2023-09-19T14:45:00Z"/>
                <w:rFonts w:ascii="Arial LatArm" w:hAnsi="Arial LatArm" w:cs="Calibri"/>
                <w:color w:val="000000"/>
                <w:sz w:val="18"/>
                <w:szCs w:val="18"/>
              </w:rPr>
            </w:pPr>
            <w:ins w:id="1280" w:author="user" w:date="2023-09-19T14:45:00Z">
              <w:r w:rsidRPr="002A7D19">
                <w:rPr>
                  <w:rFonts w:ascii="Arial LatArm" w:hAnsi="Arial LatArm" w:cs="Calibri"/>
                  <w:color w:val="000000"/>
                  <w:sz w:val="18"/>
                  <w:szCs w:val="18"/>
                </w:rPr>
                <w:t>2 000</w:t>
              </w:r>
            </w:ins>
          </w:p>
        </w:tc>
        <w:tc>
          <w:tcPr>
            <w:tcW w:w="6458" w:type="dxa"/>
            <w:vAlign w:val="center"/>
            <w:tcPrChange w:id="128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82" w:author="user" w:date="2023-09-19T14:45:00Z"/>
                <w:rFonts w:ascii="GHEA Grapalat" w:hAnsi="GHEA Grapalat"/>
                <w:sz w:val="24"/>
                <w:szCs w:val="24"/>
              </w:rPr>
            </w:pPr>
            <w:ins w:id="1283" w:author="user" w:date="2023-09-19T14:48:00Z">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Оптохин</w:t>
              </w:r>
            </w:ins>
          </w:p>
        </w:tc>
      </w:tr>
      <w:tr w:rsidR="002A7D19" w:rsidRPr="009044F1" w:rsidTr="002A7D19">
        <w:tblPrEx>
          <w:tblPrExChange w:id="1284" w:author="user" w:date="2023-09-19T14:48:00Z">
            <w:tblPrEx>
              <w:tblW w:w="9446" w:type="dxa"/>
            </w:tblPrEx>
          </w:tblPrExChange>
        </w:tblPrEx>
        <w:trPr>
          <w:jc w:val="center"/>
          <w:ins w:id="1285" w:author="user" w:date="2023-09-19T14:45:00Z"/>
          <w:trPrChange w:id="1286" w:author="user" w:date="2023-09-19T14:48:00Z">
            <w:trPr>
              <w:jc w:val="center"/>
            </w:trPr>
          </w:trPrChange>
        </w:trPr>
        <w:tc>
          <w:tcPr>
            <w:tcW w:w="1530" w:type="dxa"/>
            <w:vAlign w:val="center"/>
            <w:tcPrChange w:id="128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288" w:author="user" w:date="2023-09-19T14:45:00Z"/>
                <w:rFonts w:ascii="Arial LatArm" w:hAnsi="Arial LatArm" w:cs="Calibri"/>
                <w:color w:val="000000"/>
                <w:sz w:val="18"/>
                <w:szCs w:val="18"/>
              </w:rPr>
            </w:pPr>
            <w:ins w:id="1289" w:author="user" w:date="2023-09-19T14:45:00Z">
              <w:r w:rsidRPr="002A7D19">
                <w:rPr>
                  <w:rFonts w:ascii="Arial LatArm" w:hAnsi="Arial LatArm" w:cs="Calibri"/>
                  <w:color w:val="000000"/>
                  <w:sz w:val="18"/>
                  <w:szCs w:val="18"/>
                </w:rPr>
                <w:t>87</w:t>
              </w:r>
            </w:ins>
          </w:p>
        </w:tc>
        <w:tc>
          <w:tcPr>
            <w:tcW w:w="1458" w:type="dxa"/>
            <w:vAlign w:val="center"/>
            <w:tcPrChange w:id="129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291" w:author="user" w:date="2023-09-19T14:45:00Z"/>
                <w:rFonts w:ascii="Arial LatArm" w:hAnsi="Arial LatArm" w:cs="Calibri"/>
                <w:color w:val="000000"/>
                <w:sz w:val="18"/>
                <w:szCs w:val="18"/>
              </w:rPr>
            </w:pPr>
            <w:ins w:id="1292" w:author="user" w:date="2023-09-19T14:45:00Z">
              <w:r w:rsidRPr="002A7D19">
                <w:rPr>
                  <w:rFonts w:ascii="Arial LatArm" w:hAnsi="Arial LatArm" w:cs="Calibri"/>
                  <w:color w:val="000000"/>
                  <w:sz w:val="18"/>
                  <w:szCs w:val="18"/>
                </w:rPr>
                <w:t>2 000</w:t>
              </w:r>
            </w:ins>
          </w:p>
        </w:tc>
        <w:tc>
          <w:tcPr>
            <w:tcW w:w="6458" w:type="dxa"/>
            <w:vAlign w:val="center"/>
            <w:tcPrChange w:id="129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294" w:author="user" w:date="2023-09-19T14:45:00Z"/>
                <w:rFonts w:ascii="GHEA Grapalat" w:hAnsi="GHEA Grapalat"/>
                <w:sz w:val="24"/>
                <w:szCs w:val="24"/>
              </w:rPr>
            </w:pPr>
            <w:ins w:id="1295"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Клотримазол</w:t>
              </w:r>
            </w:ins>
          </w:p>
        </w:tc>
      </w:tr>
      <w:tr w:rsidR="002A7D19" w:rsidRPr="009044F1" w:rsidTr="002A7D19">
        <w:tblPrEx>
          <w:tblPrExChange w:id="1296" w:author="user" w:date="2023-09-19T14:48:00Z">
            <w:tblPrEx>
              <w:tblW w:w="9446" w:type="dxa"/>
            </w:tblPrEx>
          </w:tblPrExChange>
        </w:tblPrEx>
        <w:trPr>
          <w:jc w:val="center"/>
          <w:ins w:id="1297" w:author="user" w:date="2023-09-19T14:45:00Z"/>
          <w:trPrChange w:id="1298" w:author="user" w:date="2023-09-19T14:48:00Z">
            <w:trPr>
              <w:jc w:val="center"/>
            </w:trPr>
          </w:trPrChange>
        </w:trPr>
        <w:tc>
          <w:tcPr>
            <w:tcW w:w="1530" w:type="dxa"/>
            <w:vAlign w:val="center"/>
            <w:tcPrChange w:id="129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00" w:author="user" w:date="2023-09-19T14:45:00Z"/>
                <w:rFonts w:ascii="Arial LatArm" w:hAnsi="Arial LatArm" w:cs="Calibri"/>
                <w:color w:val="000000"/>
                <w:sz w:val="18"/>
                <w:szCs w:val="18"/>
              </w:rPr>
            </w:pPr>
            <w:ins w:id="1301" w:author="user" w:date="2023-09-19T14:45:00Z">
              <w:r w:rsidRPr="002A7D19">
                <w:rPr>
                  <w:rFonts w:ascii="Arial LatArm" w:hAnsi="Arial LatArm" w:cs="Calibri"/>
                  <w:color w:val="000000"/>
                  <w:sz w:val="18"/>
                  <w:szCs w:val="18"/>
                </w:rPr>
                <w:t>88</w:t>
              </w:r>
            </w:ins>
          </w:p>
        </w:tc>
        <w:tc>
          <w:tcPr>
            <w:tcW w:w="1458" w:type="dxa"/>
            <w:vAlign w:val="center"/>
            <w:tcPrChange w:id="130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03" w:author="user" w:date="2023-09-19T14:45:00Z"/>
                <w:rFonts w:ascii="Arial LatArm" w:hAnsi="Arial LatArm" w:cs="Calibri"/>
                <w:color w:val="000000"/>
                <w:sz w:val="18"/>
                <w:szCs w:val="18"/>
              </w:rPr>
            </w:pPr>
            <w:ins w:id="1304" w:author="user" w:date="2023-09-19T14:45:00Z">
              <w:r w:rsidRPr="002A7D19">
                <w:rPr>
                  <w:rFonts w:ascii="Arial LatArm" w:hAnsi="Arial LatArm" w:cs="Calibri"/>
                  <w:color w:val="000000"/>
                  <w:sz w:val="18"/>
                  <w:szCs w:val="18"/>
                </w:rPr>
                <w:t>2 000</w:t>
              </w:r>
            </w:ins>
          </w:p>
        </w:tc>
        <w:tc>
          <w:tcPr>
            <w:tcW w:w="6458" w:type="dxa"/>
            <w:vAlign w:val="center"/>
            <w:tcPrChange w:id="130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06" w:author="user" w:date="2023-09-19T14:45:00Z"/>
                <w:rFonts w:ascii="GHEA Grapalat" w:hAnsi="GHEA Grapalat"/>
                <w:sz w:val="24"/>
                <w:szCs w:val="24"/>
              </w:rPr>
            </w:pPr>
            <w:ins w:id="1307" w:author="user" w:date="2023-09-19T14:48:00Z">
              <w:r>
                <w:rPr>
                  <w:rFonts w:ascii="Arial LatArm" w:hAnsi="Arial LatArm" w:cs="Calibri"/>
                  <w:color w:val="000000"/>
                  <w:sz w:val="16"/>
                  <w:szCs w:val="16"/>
                </w:rPr>
                <w:t xml:space="preserve"> </w:t>
              </w:r>
              <w:r>
                <w:rPr>
                  <w:rFonts w:ascii="Calibri" w:hAnsi="Calibri" w:cs="Calibri"/>
                  <w:color w:val="000000"/>
                  <w:sz w:val="16"/>
                  <w:szCs w:val="16"/>
                </w:rPr>
                <w:t>Клиндамициновые</w:t>
              </w:r>
              <w:r>
                <w:rPr>
                  <w:rFonts w:ascii="Arial LatArm" w:hAnsi="Arial LatArm" w:cs="Calibri"/>
                  <w:color w:val="000000"/>
                  <w:sz w:val="16"/>
                  <w:szCs w:val="16"/>
                </w:rPr>
                <w:t xml:space="preserve"> </w:t>
              </w:r>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ins>
          </w:p>
        </w:tc>
      </w:tr>
      <w:tr w:rsidR="002A7D19" w:rsidRPr="009044F1" w:rsidTr="002A7D19">
        <w:tblPrEx>
          <w:tblPrExChange w:id="1308" w:author="user" w:date="2023-09-19T14:48:00Z">
            <w:tblPrEx>
              <w:tblW w:w="9446" w:type="dxa"/>
            </w:tblPrEx>
          </w:tblPrExChange>
        </w:tblPrEx>
        <w:trPr>
          <w:jc w:val="center"/>
          <w:ins w:id="1309" w:author="user" w:date="2023-09-19T14:45:00Z"/>
          <w:trPrChange w:id="1310" w:author="user" w:date="2023-09-19T14:48:00Z">
            <w:trPr>
              <w:jc w:val="center"/>
            </w:trPr>
          </w:trPrChange>
        </w:trPr>
        <w:tc>
          <w:tcPr>
            <w:tcW w:w="1530" w:type="dxa"/>
            <w:vAlign w:val="center"/>
            <w:tcPrChange w:id="131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12" w:author="user" w:date="2023-09-19T14:45:00Z"/>
                <w:rFonts w:ascii="Arial LatArm" w:hAnsi="Arial LatArm" w:cs="Calibri"/>
                <w:color w:val="000000"/>
                <w:sz w:val="18"/>
                <w:szCs w:val="18"/>
              </w:rPr>
            </w:pPr>
            <w:ins w:id="1313" w:author="user" w:date="2023-09-19T14:45:00Z">
              <w:r w:rsidRPr="002A7D19">
                <w:rPr>
                  <w:rFonts w:ascii="Arial LatArm" w:hAnsi="Arial LatArm" w:cs="Calibri"/>
                  <w:color w:val="000000"/>
                  <w:sz w:val="18"/>
                  <w:szCs w:val="18"/>
                </w:rPr>
                <w:t>89</w:t>
              </w:r>
            </w:ins>
          </w:p>
        </w:tc>
        <w:tc>
          <w:tcPr>
            <w:tcW w:w="1458" w:type="dxa"/>
            <w:vAlign w:val="center"/>
            <w:tcPrChange w:id="131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15" w:author="user" w:date="2023-09-19T14:45:00Z"/>
                <w:rFonts w:ascii="Arial LatArm" w:hAnsi="Arial LatArm" w:cs="Calibri"/>
                <w:color w:val="000000"/>
                <w:sz w:val="18"/>
                <w:szCs w:val="18"/>
              </w:rPr>
            </w:pPr>
            <w:ins w:id="1316" w:author="user" w:date="2023-09-19T14:45:00Z">
              <w:r w:rsidRPr="002A7D19">
                <w:rPr>
                  <w:rFonts w:ascii="Arial LatArm" w:hAnsi="Arial LatArm" w:cs="Calibri"/>
                  <w:color w:val="000000"/>
                  <w:sz w:val="18"/>
                  <w:szCs w:val="18"/>
                </w:rPr>
                <w:t>2 000</w:t>
              </w:r>
            </w:ins>
          </w:p>
        </w:tc>
        <w:tc>
          <w:tcPr>
            <w:tcW w:w="6458" w:type="dxa"/>
            <w:vAlign w:val="center"/>
            <w:tcPrChange w:id="131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18" w:author="user" w:date="2023-09-19T14:45:00Z"/>
                <w:rFonts w:ascii="GHEA Grapalat" w:hAnsi="GHEA Grapalat"/>
                <w:sz w:val="24"/>
                <w:szCs w:val="24"/>
              </w:rPr>
            </w:pPr>
            <w:ins w:id="1319"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Флуконазол</w:t>
              </w:r>
            </w:ins>
          </w:p>
        </w:tc>
      </w:tr>
      <w:tr w:rsidR="002A7D19" w:rsidRPr="009044F1" w:rsidTr="002A7D19">
        <w:tblPrEx>
          <w:tblPrExChange w:id="1320" w:author="user" w:date="2023-09-19T14:48:00Z">
            <w:tblPrEx>
              <w:tblW w:w="9446" w:type="dxa"/>
            </w:tblPrEx>
          </w:tblPrExChange>
        </w:tblPrEx>
        <w:trPr>
          <w:jc w:val="center"/>
          <w:ins w:id="1321" w:author="user" w:date="2023-09-19T14:45:00Z"/>
          <w:trPrChange w:id="1322" w:author="user" w:date="2023-09-19T14:48:00Z">
            <w:trPr>
              <w:jc w:val="center"/>
            </w:trPr>
          </w:trPrChange>
        </w:trPr>
        <w:tc>
          <w:tcPr>
            <w:tcW w:w="1530" w:type="dxa"/>
            <w:vAlign w:val="center"/>
            <w:tcPrChange w:id="132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24" w:author="user" w:date="2023-09-19T14:45:00Z"/>
                <w:rFonts w:ascii="Arial LatArm" w:hAnsi="Arial LatArm" w:cs="Calibri"/>
                <w:color w:val="000000"/>
                <w:sz w:val="18"/>
                <w:szCs w:val="18"/>
              </w:rPr>
            </w:pPr>
            <w:ins w:id="1325" w:author="user" w:date="2023-09-19T14:45:00Z">
              <w:r w:rsidRPr="002A7D19">
                <w:rPr>
                  <w:rFonts w:ascii="Arial LatArm" w:hAnsi="Arial LatArm" w:cs="Calibri"/>
                  <w:color w:val="000000"/>
                  <w:sz w:val="18"/>
                  <w:szCs w:val="18"/>
                </w:rPr>
                <w:t>90</w:t>
              </w:r>
            </w:ins>
          </w:p>
        </w:tc>
        <w:tc>
          <w:tcPr>
            <w:tcW w:w="1458" w:type="dxa"/>
            <w:vAlign w:val="center"/>
            <w:tcPrChange w:id="132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27" w:author="user" w:date="2023-09-19T14:45:00Z"/>
                <w:rFonts w:ascii="Arial LatArm" w:hAnsi="Arial LatArm" w:cs="Calibri"/>
                <w:color w:val="000000"/>
                <w:sz w:val="18"/>
                <w:szCs w:val="18"/>
              </w:rPr>
            </w:pPr>
            <w:ins w:id="1328" w:author="user" w:date="2023-09-19T14:45:00Z">
              <w:r w:rsidRPr="002A7D19">
                <w:rPr>
                  <w:rFonts w:ascii="Arial LatArm" w:hAnsi="Arial LatArm" w:cs="Calibri"/>
                  <w:color w:val="000000"/>
                  <w:sz w:val="18"/>
                  <w:szCs w:val="18"/>
                </w:rPr>
                <w:t>2 000</w:t>
              </w:r>
            </w:ins>
          </w:p>
        </w:tc>
        <w:tc>
          <w:tcPr>
            <w:tcW w:w="6458" w:type="dxa"/>
            <w:vAlign w:val="center"/>
            <w:tcPrChange w:id="132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30" w:author="user" w:date="2023-09-19T14:45:00Z"/>
                <w:rFonts w:ascii="GHEA Grapalat" w:hAnsi="GHEA Grapalat"/>
                <w:sz w:val="24"/>
                <w:szCs w:val="24"/>
              </w:rPr>
            </w:pPr>
            <w:ins w:id="1331"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Нистатин</w:t>
              </w:r>
            </w:ins>
          </w:p>
        </w:tc>
      </w:tr>
      <w:tr w:rsidR="002A7D19" w:rsidRPr="009044F1" w:rsidTr="002A7D19">
        <w:tblPrEx>
          <w:tblPrExChange w:id="1332" w:author="user" w:date="2023-09-19T14:48:00Z">
            <w:tblPrEx>
              <w:tblW w:w="9446" w:type="dxa"/>
            </w:tblPrEx>
          </w:tblPrExChange>
        </w:tblPrEx>
        <w:trPr>
          <w:jc w:val="center"/>
          <w:ins w:id="1333" w:author="user" w:date="2023-09-19T14:45:00Z"/>
          <w:trPrChange w:id="1334" w:author="user" w:date="2023-09-19T14:48:00Z">
            <w:trPr>
              <w:jc w:val="center"/>
            </w:trPr>
          </w:trPrChange>
        </w:trPr>
        <w:tc>
          <w:tcPr>
            <w:tcW w:w="1530" w:type="dxa"/>
            <w:vAlign w:val="center"/>
            <w:tcPrChange w:id="133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36" w:author="user" w:date="2023-09-19T14:45:00Z"/>
                <w:rFonts w:ascii="Arial LatArm" w:hAnsi="Arial LatArm" w:cs="Calibri"/>
                <w:color w:val="000000"/>
                <w:sz w:val="18"/>
                <w:szCs w:val="18"/>
              </w:rPr>
            </w:pPr>
            <w:ins w:id="1337" w:author="user" w:date="2023-09-19T14:45:00Z">
              <w:r w:rsidRPr="002A7D19">
                <w:rPr>
                  <w:rFonts w:ascii="Arial LatArm" w:hAnsi="Arial LatArm" w:cs="Calibri"/>
                  <w:color w:val="000000"/>
                  <w:sz w:val="18"/>
                  <w:szCs w:val="18"/>
                </w:rPr>
                <w:t>91</w:t>
              </w:r>
            </w:ins>
          </w:p>
        </w:tc>
        <w:tc>
          <w:tcPr>
            <w:tcW w:w="1458" w:type="dxa"/>
            <w:vAlign w:val="center"/>
            <w:tcPrChange w:id="133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39" w:author="user" w:date="2023-09-19T14:45:00Z"/>
                <w:rFonts w:ascii="Arial LatArm" w:hAnsi="Arial LatArm" w:cs="Calibri"/>
                <w:color w:val="000000"/>
                <w:sz w:val="18"/>
                <w:szCs w:val="18"/>
              </w:rPr>
            </w:pPr>
            <w:ins w:id="1340" w:author="user" w:date="2023-09-19T14:45:00Z">
              <w:r w:rsidRPr="002A7D19">
                <w:rPr>
                  <w:rFonts w:ascii="Arial LatArm" w:hAnsi="Arial LatArm" w:cs="Calibri"/>
                  <w:color w:val="000000"/>
                  <w:sz w:val="18"/>
                  <w:szCs w:val="18"/>
                </w:rPr>
                <w:t>2 000</w:t>
              </w:r>
            </w:ins>
          </w:p>
        </w:tc>
        <w:tc>
          <w:tcPr>
            <w:tcW w:w="6458" w:type="dxa"/>
            <w:vAlign w:val="center"/>
            <w:tcPrChange w:id="134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42" w:author="user" w:date="2023-09-19T14:45:00Z"/>
                <w:rFonts w:ascii="GHEA Grapalat" w:hAnsi="GHEA Grapalat"/>
                <w:sz w:val="24"/>
                <w:szCs w:val="24"/>
              </w:rPr>
            </w:pPr>
            <w:ins w:id="1343"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Миконазол</w:t>
              </w:r>
            </w:ins>
          </w:p>
        </w:tc>
      </w:tr>
      <w:tr w:rsidR="002A7D19" w:rsidRPr="009044F1" w:rsidTr="002A7D19">
        <w:tblPrEx>
          <w:tblPrExChange w:id="1344" w:author="user" w:date="2023-09-19T14:48:00Z">
            <w:tblPrEx>
              <w:tblW w:w="9446" w:type="dxa"/>
            </w:tblPrEx>
          </w:tblPrExChange>
        </w:tblPrEx>
        <w:trPr>
          <w:jc w:val="center"/>
          <w:ins w:id="1345" w:author="user" w:date="2023-09-19T14:45:00Z"/>
          <w:trPrChange w:id="1346" w:author="user" w:date="2023-09-19T14:48:00Z">
            <w:trPr>
              <w:jc w:val="center"/>
            </w:trPr>
          </w:trPrChange>
        </w:trPr>
        <w:tc>
          <w:tcPr>
            <w:tcW w:w="1530" w:type="dxa"/>
            <w:vAlign w:val="center"/>
            <w:tcPrChange w:id="134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48" w:author="user" w:date="2023-09-19T14:45:00Z"/>
                <w:rFonts w:ascii="Arial LatArm" w:hAnsi="Arial LatArm" w:cs="Calibri"/>
                <w:color w:val="000000"/>
                <w:sz w:val="18"/>
                <w:szCs w:val="18"/>
              </w:rPr>
            </w:pPr>
            <w:ins w:id="1349" w:author="user" w:date="2023-09-19T14:45:00Z">
              <w:r w:rsidRPr="002A7D19">
                <w:rPr>
                  <w:rFonts w:ascii="Arial LatArm" w:hAnsi="Arial LatArm" w:cs="Calibri"/>
                  <w:color w:val="000000"/>
                  <w:sz w:val="18"/>
                  <w:szCs w:val="18"/>
                </w:rPr>
                <w:t>92</w:t>
              </w:r>
            </w:ins>
          </w:p>
        </w:tc>
        <w:tc>
          <w:tcPr>
            <w:tcW w:w="1458" w:type="dxa"/>
            <w:vAlign w:val="center"/>
            <w:tcPrChange w:id="135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51" w:author="user" w:date="2023-09-19T14:45:00Z"/>
                <w:rFonts w:ascii="Arial LatArm" w:hAnsi="Arial LatArm" w:cs="Calibri"/>
                <w:color w:val="000000"/>
                <w:sz w:val="18"/>
                <w:szCs w:val="18"/>
              </w:rPr>
            </w:pPr>
            <w:ins w:id="1352" w:author="user" w:date="2023-09-19T14:45:00Z">
              <w:r w:rsidRPr="002A7D19">
                <w:rPr>
                  <w:rFonts w:ascii="Arial LatArm" w:hAnsi="Arial LatArm" w:cs="Calibri"/>
                  <w:color w:val="000000"/>
                  <w:sz w:val="18"/>
                  <w:szCs w:val="18"/>
                </w:rPr>
                <w:t>2 000</w:t>
              </w:r>
            </w:ins>
          </w:p>
        </w:tc>
        <w:tc>
          <w:tcPr>
            <w:tcW w:w="6458" w:type="dxa"/>
            <w:vAlign w:val="center"/>
            <w:tcPrChange w:id="135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54" w:author="user" w:date="2023-09-19T14:45:00Z"/>
                <w:rFonts w:ascii="GHEA Grapalat" w:hAnsi="GHEA Grapalat"/>
                <w:sz w:val="24"/>
                <w:szCs w:val="24"/>
              </w:rPr>
            </w:pPr>
            <w:ins w:id="1355" w:author="user" w:date="2023-09-19T14:48:00Z">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Эконазол</w:t>
              </w:r>
            </w:ins>
          </w:p>
        </w:tc>
      </w:tr>
      <w:tr w:rsidR="002A7D19" w:rsidRPr="009044F1" w:rsidTr="002A7D19">
        <w:tblPrEx>
          <w:tblPrExChange w:id="1356" w:author="user" w:date="2023-09-19T14:48:00Z">
            <w:tblPrEx>
              <w:tblW w:w="9446" w:type="dxa"/>
            </w:tblPrEx>
          </w:tblPrExChange>
        </w:tblPrEx>
        <w:trPr>
          <w:jc w:val="center"/>
          <w:ins w:id="1357" w:author="user" w:date="2023-09-19T14:45:00Z"/>
          <w:trPrChange w:id="1358" w:author="user" w:date="2023-09-19T14:48:00Z">
            <w:trPr>
              <w:jc w:val="center"/>
            </w:trPr>
          </w:trPrChange>
        </w:trPr>
        <w:tc>
          <w:tcPr>
            <w:tcW w:w="1530" w:type="dxa"/>
            <w:vAlign w:val="center"/>
            <w:tcPrChange w:id="1359"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60" w:author="user" w:date="2023-09-19T14:45:00Z"/>
                <w:rFonts w:ascii="Arial LatArm" w:hAnsi="Arial LatArm" w:cs="Calibri"/>
                <w:color w:val="000000"/>
                <w:sz w:val="18"/>
                <w:szCs w:val="18"/>
              </w:rPr>
            </w:pPr>
            <w:ins w:id="1361" w:author="user" w:date="2023-09-19T14:45:00Z">
              <w:r w:rsidRPr="002A7D19">
                <w:rPr>
                  <w:rFonts w:ascii="Arial LatArm" w:hAnsi="Arial LatArm" w:cs="Calibri"/>
                  <w:color w:val="000000"/>
                  <w:sz w:val="18"/>
                  <w:szCs w:val="18"/>
                </w:rPr>
                <w:t>93</w:t>
              </w:r>
            </w:ins>
          </w:p>
        </w:tc>
        <w:tc>
          <w:tcPr>
            <w:tcW w:w="1458" w:type="dxa"/>
            <w:vAlign w:val="center"/>
            <w:tcPrChange w:id="1362"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63" w:author="user" w:date="2023-09-19T14:45:00Z"/>
                <w:rFonts w:ascii="Arial LatArm" w:hAnsi="Arial LatArm" w:cs="Calibri"/>
                <w:color w:val="000000"/>
                <w:sz w:val="18"/>
                <w:szCs w:val="18"/>
              </w:rPr>
            </w:pPr>
            <w:ins w:id="1364" w:author="user" w:date="2023-09-19T14:45:00Z">
              <w:r w:rsidRPr="002A7D19">
                <w:rPr>
                  <w:rFonts w:ascii="Arial LatArm" w:hAnsi="Arial LatArm" w:cs="Calibri"/>
                  <w:color w:val="000000"/>
                  <w:sz w:val="18"/>
                  <w:szCs w:val="18"/>
                </w:rPr>
                <w:t>2 000</w:t>
              </w:r>
            </w:ins>
          </w:p>
        </w:tc>
        <w:tc>
          <w:tcPr>
            <w:tcW w:w="6458" w:type="dxa"/>
            <w:vAlign w:val="center"/>
            <w:tcPrChange w:id="1365"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66" w:author="user" w:date="2023-09-19T14:45:00Z"/>
                <w:rFonts w:ascii="GHEA Grapalat" w:hAnsi="GHEA Grapalat"/>
                <w:sz w:val="24"/>
                <w:szCs w:val="24"/>
              </w:rPr>
            </w:pPr>
            <w:ins w:id="1367" w:author="user" w:date="2023-09-19T14:48:00Z">
              <w:r>
                <w:rPr>
                  <w:rFonts w:ascii="Calibri" w:hAnsi="Calibri" w:cs="Calibri"/>
                  <w:color w:val="000000"/>
                  <w:sz w:val="16"/>
                  <w:szCs w:val="16"/>
                </w:rPr>
                <w:t>Антимикробные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Цефтазидим</w:t>
              </w:r>
            </w:ins>
          </w:p>
        </w:tc>
      </w:tr>
      <w:tr w:rsidR="002A7D19" w:rsidRPr="009044F1" w:rsidTr="002A7D19">
        <w:tblPrEx>
          <w:tblPrExChange w:id="1368" w:author="user" w:date="2023-09-19T14:48:00Z">
            <w:tblPrEx>
              <w:tblW w:w="9446" w:type="dxa"/>
            </w:tblPrEx>
          </w:tblPrExChange>
        </w:tblPrEx>
        <w:trPr>
          <w:jc w:val="center"/>
          <w:ins w:id="1369" w:author="user" w:date="2023-09-19T14:45:00Z"/>
          <w:trPrChange w:id="1370" w:author="user" w:date="2023-09-19T14:48:00Z">
            <w:trPr>
              <w:jc w:val="center"/>
            </w:trPr>
          </w:trPrChange>
        </w:trPr>
        <w:tc>
          <w:tcPr>
            <w:tcW w:w="1530" w:type="dxa"/>
            <w:vAlign w:val="center"/>
            <w:tcPrChange w:id="1371"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72" w:author="user" w:date="2023-09-19T14:45:00Z"/>
                <w:rFonts w:ascii="Arial LatArm" w:hAnsi="Arial LatArm" w:cs="Calibri"/>
                <w:color w:val="000000"/>
                <w:sz w:val="18"/>
                <w:szCs w:val="18"/>
              </w:rPr>
            </w:pPr>
            <w:ins w:id="1373" w:author="user" w:date="2023-09-19T14:45:00Z">
              <w:r w:rsidRPr="002A7D19">
                <w:rPr>
                  <w:rFonts w:ascii="Arial LatArm" w:hAnsi="Arial LatArm" w:cs="Calibri"/>
                  <w:color w:val="000000"/>
                  <w:sz w:val="18"/>
                  <w:szCs w:val="18"/>
                </w:rPr>
                <w:t>94</w:t>
              </w:r>
            </w:ins>
          </w:p>
        </w:tc>
        <w:tc>
          <w:tcPr>
            <w:tcW w:w="1458" w:type="dxa"/>
            <w:vAlign w:val="center"/>
            <w:tcPrChange w:id="1374"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75" w:author="user" w:date="2023-09-19T14:45:00Z"/>
                <w:rFonts w:ascii="Arial LatArm" w:hAnsi="Arial LatArm" w:cs="Calibri"/>
                <w:color w:val="000000"/>
                <w:sz w:val="18"/>
                <w:szCs w:val="18"/>
              </w:rPr>
            </w:pPr>
            <w:ins w:id="1376" w:author="user" w:date="2023-09-19T14:45:00Z">
              <w:r w:rsidRPr="002A7D19">
                <w:rPr>
                  <w:rFonts w:ascii="Arial LatArm" w:hAnsi="Arial LatArm" w:cs="Calibri"/>
                  <w:color w:val="000000"/>
                  <w:sz w:val="18"/>
                  <w:szCs w:val="18"/>
                </w:rPr>
                <w:t>2 000</w:t>
              </w:r>
            </w:ins>
          </w:p>
        </w:tc>
        <w:tc>
          <w:tcPr>
            <w:tcW w:w="6458" w:type="dxa"/>
            <w:vAlign w:val="center"/>
            <w:tcPrChange w:id="1377"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78" w:author="user" w:date="2023-09-19T14:45:00Z"/>
                <w:rFonts w:ascii="GHEA Grapalat" w:hAnsi="GHEA Grapalat"/>
                <w:sz w:val="24"/>
                <w:szCs w:val="24"/>
              </w:rPr>
            </w:pPr>
            <w:ins w:id="1379" w:author="user" w:date="2023-09-19T14:48:00Z">
              <w:r>
                <w:rPr>
                  <w:rFonts w:ascii="Calibri" w:hAnsi="Calibri" w:cs="Calibri"/>
                  <w:color w:val="000000"/>
                  <w:sz w:val="16"/>
                  <w:szCs w:val="16"/>
                </w:rPr>
                <w:t>Диски</w:t>
              </w:r>
              <w:r>
                <w:rPr>
                  <w:rFonts w:ascii="Arial LatArm" w:hAnsi="Arial LatArm" w:cs="Calibri"/>
                  <w:color w:val="000000"/>
                  <w:sz w:val="16"/>
                  <w:szCs w:val="16"/>
                </w:rPr>
                <w:t xml:space="preserve"> </w:t>
              </w:r>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ins>
          </w:p>
        </w:tc>
      </w:tr>
      <w:tr w:rsidR="002A7D19" w:rsidRPr="009044F1" w:rsidTr="002A7D19">
        <w:tblPrEx>
          <w:tblPrExChange w:id="1380" w:author="user" w:date="2023-09-19T14:48:00Z">
            <w:tblPrEx>
              <w:tblW w:w="9446" w:type="dxa"/>
            </w:tblPrEx>
          </w:tblPrExChange>
        </w:tblPrEx>
        <w:trPr>
          <w:jc w:val="center"/>
          <w:ins w:id="1381" w:author="user" w:date="2023-09-19T14:45:00Z"/>
          <w:trPrChange w:id="1382" w:author="user" w:date="2023-09-19T14:48:00Z">
            <w:trPr>
              <w:jc w:val="center"/>
            </w:trPr>
          </w:trPrChange>
        </w:trPr>
        <w:tc>
          <w:tcPr>
            <w:tcW w:w="1530" w:type="dxa"/>
            <w:vAlign w:val="center"/>
            <w:tcPrChange w:id="1383"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84" w:author="user" w:date="2023-09-19T14:45:00Z"/>
                <w:rFonts w:ascii="Arial LatArm" w:hAnsi="Arial LatArm" w:cs="Calibri"/>
                <w:color w:val="000000"/>
                <w:sz w:val="18"/>
                <w:szCs w:val="18"/>
              </w:rPr>
            </w:pPr>
            <w:ins w:id="1385" w:author="user" w:date="2023-09-19T14:45:00Z">
              <w:r w:rsidRPr="002A7D19">
                <w:rPr>
                  <w:rFonts w:ascii="Arial LatArm" w:hAnsi="Arial LatArm" w:cs="Calibri"/>
                  <w:color w:val="000000"/>
                  <w:sz w:val="18"/>
                  <w:szCs w:val="18"/>
                </w:rPr>
                <w:t>95</w:t>
              </w:r>
            </w:ins>
          </w:p>
        </w:tc>
        <w:tc>
          <w:tcPr>
            <w:tcW w:w="1458" w:type="dxa"/>
            <w:vAlign w:val="center"/>
            <w:tcPrChange w:id="1386"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87" w:author="user" w:date="2023-09-19T14:45:00Z"/>
                <w:rFonts w:ascii="Arial LatArm" w:hAnsi="Arial LatArm" w:cs="Calibri"/>
                <w:color w:val="000000"/>
                <w:sz w:val="18"/>
                <w:szCs w:val="18"/>
              </w:rPr>
            </w:pPr>
            <w:ins w:id="1388" w:author="user" w:date="2023-09-19T14:45:00Z">
              <w:r w:rsidRPr="002A7D19">
                <w:rPr>
                  <w:rFonts w:ascii="Arial LatArm" w:hAnsi="Arial LatArm" w:cs="Calibri"/>
                  <w:color w:val="000000"/>
                  <w:sz w:val="18"/>
                  <w:szCs w:val="18"/>
                </w:rPr>
                <w:t>30 000</w:t>
              </w:r>
            </w:ins>
          </w:p>
        </w:tc>
        <w:tc>
          <w:tcPr>
            <w:tcW w:w="6458" w:type="dxa"/>
            <w:vAlign w:val="center"/>
            <w:tcPrChange w:id="1389"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390" w:author="user" w:date="2023-09-19T14:45:00Z"/>
                <w:rFonts w:ascii="GHEA Grapalat" w:hAnsi="GHEA Grapalat"/>
                <w:sz w:val="24"/>
                <w:szCs w:val="24"/>
              </w:rPr>
            </w:pPr>
            <w:ins w:id="1391" w:author="user" w:date="2023-09-19T14:48:00Z">
              <w:r>
                <w:rPr>
                  <w:rFonts w:ascii="Calibri" w:hAnsi="Calibri" w:cs="Calibri"/>
                  <w:color w:val="000000"/>
                  <w:sz w:val="16"/>
                  <w:szCs w:val="16"/>
                </w:rPr>
                <w:t>Сабуро</w:t>
              </w:r>
              <w:r>
                <w:rPr>
                  <w:rFonts w:ascii="Arial LatArm" w:hAnsi="Arial LatArm" w:cs="Calibri"/>
                  <w:color w:val="000000"/>
                  <w:sz w:val="16"/>
                  <w:szCs w:val="16"/>
                </w:rPr>
                <w:t xml:space="preserve"> </w:t>
              </w:r>
              <w:r>
                <w:rPr>
                  <w:rFonts w:ascii="Calibri" w:hAnsi="Calibri" w:cs="Calibri"/>
                  <w:color w:val="000000"/>
                  <w:sz w:val="16"/>
                  <w:szCs w:val="16"/>
                </w:rPr>
                <w:t>КАФ</w:t>
              </w:r>
              <w:r>
                <w:rPr>
                  <w:rFonts w:ascii="Arial LatArm" w:hAnsi="Arial LatArm" w:cs="Calibri"/>
                  <w:color w:val="000000"/>
                  <w:sz w:val="16"/>
                  <w:szCs w:val="16"/>
                </w:rPr>
                <w:t>-</w:t>
              </w:r>
              <w:r>
                <w:rPr>
                  <w:rFonts w:ascii="Calibri" w:hAnsi="Calibri" w:cs="Calibri"/>
                  <w:color w:val="000000"/>
                  <w:sz w:val="16"/>
                  <w:szCs w:val="16"/>
                </w:rPr>
                <w:t>агар</w:t>
              </w:r>
            </w:ins>
          </w:p>
        </w:tc>
      </w:tr>
      <w:tr w:rsidR="002A7D19" w:rsidRPr="009044F1" w:rsidTr="002A7D19">
        <w:tblPrEx>
          <w:tblPrExChange w:id="1392" w:author="user" w:date="2023-09-19T14:48:00Z">
            <w:tblPrEx>
              <w:tblW w:w="9446" w:type="dxa"/>
            </w:tblPrEx>
          </w:tblPrExChange>
        </w:tblPrEx>
        <w:trPr>
          <w:jc w:val="center"/>
          <w:ins w:id="1393" w:author="user" w:date="2023-09-19T14:45:00Z"/>
          <w:trPrChange w:id="1394" w:author="user" w:date="2023-09-19T14:48:00Z">
            <w:trPr>
              <w:jc w:val="center"/>
            </w:trPr>
          </w:trPrChange>
        </w:trPr>
        <w:tc>
          <w:tcPr>
            <w:tcW w:w="1530" w:type="dxa"/>
            <w:vAlign w:val="center"/>
            <w:tcPrChange w:id="1395"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396" w:author="user" w:date="2023-09-19T14:45:00Z"/>
                <w:rFonts w:ascii="Arial LatArm" w:hAnsi="Arial LatArm" w:cs="Calibri"/>
                <w:color w:val="000000"/>
                <w:sz w:val="18"/>
                <w:szCs w:val="18"/>
              </w:rPr>
            </w:pPr>
            <w:ins w:id="1397" w:author="user" w:date="2023-09-19T14:45:00Z">
              <w:r w:rsidRPr="002A7D19">
                <w:rPr>
                  <w:rFonts w:ascii="Arial LatArm" w:hAnsi="Arial LatArm" w:cs="Calibri"/>
                  <w:color w:val="000000"/>
                  <w:sz w:val="18"/>
                  <w:szCs w:val="18"/>
                </w:rPr>
                <w:t>96</w:t>
              </w:r>
            </w:ins>
          </w:p>
        </w:tc>
        <w:tc>
          <w:tcPr>
            <w:tcW w:w="1458" w:type="dxa"/>
            <w:vAlign w:val="center"/>
            <w:tcPrChange w:id="1398"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399" w:author="user" w:date="2023-09-19T14:45:00Z"/>
                <w:rFonts w:ascii="Arial LatArm" w:hAnsi="Arial LatArm" w:cs="Calibri"/>
                <w:color w:val="000000"/>
                <w:sz w:val="18"/>
                <w:szCs w:val="18"/>
              </w:rPr>
            </w:pPr>
            <w:ins w:id="1400" w:author="user" w:date="2023-09-19T14:45:00Z">
              <w:r w:rsidRPr="002A7D19">
                <w:rPr>
                  <w:rFonts w:ascii="Arial LatArm" w:hAnsi="Arial LatArm" w:cs="Calibri"/>
                  <w:color w:val="000000"/>
                  <w:sz w:val="18"/>
                  <w:szCs w:val="18"/>
                </w:rPr>
                <w:t>40 000</w:t>
              </w:r>
            </w:ins>
          </w:p>
        </w:tc>
        <w:tc>
          <w:tcPr>
            <w:tcW w:w="6458" w:type="dxa"/>
            <w:vAlign w:val="center"/>
            <w:tcPrChange w:id="1401"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402" w:author="user" w:date="2023-09-19T14:45:00Z"/>
                <w:rFonts w:ascii="GHEA Grapalat" w:hAnsi="GHEA Grapalat"/>
                <w:sz w:val="24"/>
                <w:szCs w:val="24"/>
              </w:rPr>
            </w:pPr>
            <w:ins w:id="1403" w:author="user" w:date="2023-09-19T14:48:00Z">
              <w:r>
                <w:rPr>
                  <w:rFonts w:ascii="Calibri" w:hAnsi="Calibri" w:cs="Calibri"/>
                  <w:color w:val="000000"/>
                  <w:sz w:val="16"/>
                  <w:szCs w:val="16"/>
                </w:rPr>
                <w:t>Противомикробные</w:t>
              </w:r>
              <w:r>
                <w:rPr>
                  <w:rFonts w:ascii="Arial LatArm" w:hAnsi="Arial LatArm" w:cs="Calibri"/>
                  <w:color w:val="000000"/>
                  <w:sz w:val="16"/>
                  <w:szCs w:val="16"/>
                </w:rPr>
                <w:t xml:space="preserve"> </w:t>
              </w:r>
              <w:r>
                <w:rPr>
                  <w:rFonts w:ascii="Calibri" w:hAnsi="Calibri" w:cs="Calibri"/>
                  <w:color w:val="000000"/>
                  <w:sz w:val="16"/>
                  <w:szCs w:val="16"/>
                </w:rPr>
                <w:t>и</w:t>
              </w:r>
              <w:r>
                <w:rPr>
                  <w:rFonts w:ascii="Arial LatArm" w:hAnsi="Arial LatArm" w:cs="Calibri"/>
                  <w:color w:val="000000"/>
                  <w:sz w:val="16"/>
                  <w:szCs w:val="16"/>
                </w:rPr>
                <w:t xml:space="preserve"> </w:t>
              </w:r>
              <w:r>
                <w:rPr>
                  <w:rFonts w:ascii="Calibri" w:hAnsi="Calibri" w:cs="Calibri"/>
                  <w:color w:val="000000"/>
                  <w:sz w:val="16"/>
                  <w:szCs w:val="16"/>
                </w:rPr>
                <w:t>противогрибковые</w:t>
              </w:r>
              <w:r>
                <w:rPr>
                  <w:rFonts w:ascii="Arial LatArm" w:hAnsi="Arial LatArm" w:cs="Calibri"/>
                  <w:color w:val="000000"/>
                  <w:sz w:val="16"/>
                  <w:szCs w:val="16"/>
                </w:rPr>
                <w:t xml:space="preserve"> </w:t>
              </w:r>
              <w:r>
                <w:rPr>
                  <w:rFonts w:ascii="Calibri" w:hAnsi="Calibri" w:cs="Calibri"/>
                  <w:color w:val="000000"/>
                  <w:sz w:val="16"/>
                  <w:szCs w:val="16"/>
                </w:rPr>
                <w:t>таблетки</w:t>
              </w:r>
              <w:r>
                <w:rPr>
                  <w:rFonts w:ascii="Arial LatArm" w:hAnsi="Arial LatArm" w:cs="Calibri"/>
                  <w:color w:val="000000"/>
                  <w:sz w:val="16"/>
                  <w:szCs w:val="16"/>
                </w:rPr>
                <w:t xml:space="preserve"> </w:t>
              </w:r>
              <w:r>
                <w:rPr>
                  <w:rFonts w:ascii="Calibri" w:hAnsi="Calibri" w:cs="Calibri"/>
                  <w:color w:val="000000"/>
                  <w:sz w:val="16"/>
                  <w:szCs w:val="16"/>
                </w:rPr>
                <w:t>Фосфомицин</w:t>
              </w:r>
              <w:r>
                <w:rPr>
                  <w:rFonts w:ascii="Arial LatArm" w:hAnsi="Arial LatArm" w:cs="Calibri"/>
                  <w:color w:val="000000"/>
                  <w:sz w:val="16"/>
                  <w:szCs w:val="16"/>
                </w:rPr>
                <w:t xml:space="preserve">, </w:t>
              </w:r>
              <w:r>
                <w:rPr>
                  <w:rFonts w:ascii="Calibri" w:hAnsi="Calibri" w:cs="Calibri"/>
                  <w:color w:val="000000"/>
                  <w:sz w:val="16"/>
                  <w:szCs w:val="16"/>
                </w:rPr>
                <w:t>Ванкомицин</w:t>
              </w:r>
              <w:r>
                <w:rPr>
                  <w:rFonts w:ascii="Arial LatArm" w:hAnsi="Arial LatArm" w:cs="Calibri"/>
                  <w:color w:val="000000"/>
                  <w:sz w:val="16"/>
                  <w:szCs w:val="16"/>
                </w:rPr>
                <w:t xml:space="preserve">, </w:t>
              </w:r>
              <w:r>
                <w:rPr>
                  <w:rFonts w:ascii="Calibri" w:hAnsi="Calibri" w:cs="Calibri"/>
                  <w:color w:val="000000"/>
                  <w:sz w:val="16"/>
                  <w:szCs w:val="16"/>
                </w:rPr>
                <w:t>Оксациллин</w:t>
              </w:r>
              <w:r>
                <w:rPr>
                  <w:rFonts w:ascii="Arial LatArm" w:hAnsi="Arial LatArm" w:cs="Calibri"/>
                  <w:color w:val="000000"/>
                  <w:sz w:val="16"/>
                  <w:szCs w:val="16"/>
                </w:rPr>
                <w:t xml:space="preserve">, </w:t>
              </w:r>
              <w:r>
                <w:rPr>
                  <w:rFonts w:ascii="Calibri" w:hAnsi="Calibri" w:cs="Calibri"/>
                  <w:color w:val="000000"/>
                  <w:sz w:val="16"/>
                  <w:szCs w:val="16"/>
                </w:rPr>
                <w:t>Оптохин</w:t>
              </w:r>
              <w:r>
                <w:rPr>
                  <w:rFonts w:ascii="Arial LatArm" w:hAnsi="Arial LatArm" w:cs="Calibri"/>
                  <w:color w:val="000000"/>
                  <w:sz w:val="16"/>
                  <w:szCs w:val="16"/>
                </w:rPr>
                <w:t xml:space="preserve">, </w:t>
              </w:r>
              <w:r>
                <w:rPr>
                  <w:rFonts w:ascii="Calibri" w:hAnsi="Calibri" w:cs="Calibri"/>
                  <w:color w:val="000000"/>
                  <w:sz w:val="16"/>
                  <w:szCs w:val="16"/>
                </w:rPr>
                <w:t>Клиндамицин</w:t>
              </w:r>
              <w:r>
                <w:rPr>
                  <w:rFonts w:ascii="Arial LatArm" w:hAnsi="Arial LatArm" w:cs="Calibri"/>
                  <w:color w:val="000000"/>
                  <w:sz w:val="16"/>
                  <w:szCs w:val="16"/>
                </w:rPr>
                <w:t xml:space="preserve">, </w:t>
              </w:r>
              <w:r>
                <w:rPr>
                  <w:rFonts w:ascii="Calibri" w:hAnsi="Calibri" w:cs="Calibri"/>
                  <w:color w:val="000000"/>
                  <w:sz w:val="16"/>
                  <w:szCs w:val="16"/>
                </w:rPr>
                <w:t>Клотримазол</w:t>
              </w:r>
              <w:r>
                <w:rPr>
                  <w:rFonts w:ascii="Arial LatArm" w:hAnsi="Arial LatArm" w:cs="Calibri"/>
                  <w:color w:val="000000"/>
                  <w:sz w:val="16"/>
                  <w:szCs w:val="16"/>
                </w:rPr>
                <w:t xml:space="preserve">, </w:t>
              </w:r>
              <w:r>
                <w:rPr>
                  <w:rFonts w:ascii="Calibri" w:hAnsi="Calibri" w:cs="Calibri"/>
                  <w:color w:val="000000"/>
                  <w:sz w:val="16"/>
                  <w:szCs w:val="16"/>
                </w:rPr>
                <w:t>Флуконазол</w:t>
              </w:r>
              <w:r>
                <w:rPr>
                  <w:rFonts w:ascii="Arial LatArm" w:hAnsi="Arial LatArm" w:cs="Calibri"/>
                  <w:color w:val="000000"/>
                  <w:sz w:val="16"/>
                  <w:szCs w:val="16"/>
                </w:rPr>
                <w:t xml:space="preserve">, </w:t>
              </w:r>
              <w:r>
                <w:rPr>
                  <w:rFonts w:ascii="Calibri" w:hAnsi="Calibri" w:cs="Calibri"/>
                  <w:color w:val="000000"/>
                  <w:sz w:val="16"/>
                  <w:szCs w:val="16"/>
                </w:rPr>
                <w:t>Нистатин</w:t>
              </w:r>
              <w:r>
                <w:rPr>
                  <w:rFonts w:ascii="Arial LatArm" w:hAnsi="Arial LatArm" w:cs="Calibri"/>
                  <w:color w:val="000000"/>
                  <w:sz w:val="16"/>
                  <w:szCs w:val="16"/>
                </w:rPr>
                <w:t xml:space="preserve">, </w:t>
              </w:r>
              <w:r>
                <w:rPr>
                  <w:rFonts w:ascii="Calibri" w:hAnsi="Calibri" w:cs="Calibri"/>
                  <w:color w:val="000000"/>
                  <w:sz w:val="16"/>
                  <w:szCs w:val="16"/>
                </w:rPr>
                <w:t>Миконазол</w:t>
              </w:r>
              <w:r>
                <w:rPr>
                  <w:rFonts w:ascii="Arial LatArm" w:hAnsi="Arial LatArm" w:cs="Calibri"/>
                  <w:color w:val="000000"/>
                  <w:sz w:val="16"/>
                  <w:szCs w:val="16"/>
                </w:rPr>
                <w:t xml:space="preserve">, </w:t>
              </w:r>
              <w:r>
                <w:rPr>
                  <w:rFonts w:ascii="Calibri" w:hAnsi="Calibri" w:cs="Calibri"/>
                  <w:color w:val="000000"/>
                  <w:sz w:val="16"/>
                  <w:szCs w:val="16"/>
                </w:rPr>
                <w:t>Эконазол</w:t>
              </w:r>
              <w:r>
                <w:rPr>
                  <w:rFonts w:ascii="Arial LatArm" w:hAnsi="Arial LatArm" w:cs="Calibri"/>
                  <w:color w:val="000000"/>
                  <w:sz w:val="16"/>
                  <w:szCs w:val="16"/>
                </w:rPr>
                <w:t xml:space="preserve">, </w:t>
              </w:r>
              <w:r>
                <w:rPr>
                  <w:rFonts w:ascii="Calibri" w:hAnsi="Calibri" w:cs="Calibri"/>
                  <w:color w:val="000000"/>
                  <w:sz w:val="16"/>
                  <w:szCs w:val="16"/>
                </w:rPr>
                <w:t>Цефтазидим</w:t>
              </w:r>
              <w:r>
                <w:rPr>
                  <w:rFonts w:ascii="Arial LatArm" w:hAnsi="Arial LatArm" w:cs="Calibri"/>
                  <w:color w:val="000000"/>
                  <w:sz w:val="16"/>
                  <w:szCs w:val="16"/>
                </w:rPr>
                <w:t xml:space="preserve">, </w:t>
              </w:r>
              <w:r>
                <w:rPr>
                  <w:rFonts w:ascii="Calibri" w:hAnsi="Calibri" w:cs="Calibri"/>
                  <w:color w:val="000000"/>
                  <w:sz w:val="16"/>
                  <w:szCs w:val="16"/>
                </w:rPr>
                <w:t>Цефокситин</w:t>
              </w:r>
              <w:r>
                <w:rPr>
                  <w:rFonts w:ascii="Arial LatArm" w:hAnsi="Arial LatArm" w:cs="Calibri"/>
                  <w:color w:val="000000"/>
                  <w:sz w:val="16"/>
                  <w:szCs w:val="16"/>
                </w:rPr>
                <w:t xml:space="preserve">, </w:t>
              </w:r>
              <w:r>
                <w:rPr>
                  <w:rFonts w:ascii="Calibri" w:hAnsi="Calibri" w:cs="Calibri"/>
                  <w:color w:val="000000"/>
                  <w:sz w:val="16"/>
                  <w:szCs w:val="16"/>
                </w:rPr>
                <w:t>Ко</w:t>
              </w:r>
              <w:r>
                <w:rPr>
                  <w:rFonts w:ascii="Arial LatArm" w:hAnsi="Arial LatArm" w:cs="Calibri"/>
                  <w:color w:val="000000"/>
                  <w:sz w:val="16"/>
                  <w:szCs w:val="16"/>
                </w:rPr>
                <w:t>-</w:t>
              </w:r>
              <w:r>
                <w:rPr>
                  <w:rFonts w:ascii="Calibri" w:hAnsi="Calibri" w:cs="Calibri"/>
                  <w:color w:val="000000"/>
                  <w:sz w:val="16"/>
                  <w:szCs w:val="16"/>
                </w:rPr>
                <w:t>тримоксазол</w:t>
              </w:r>
              <w:r>
                <w:rPr>
                  <w:rFonts w:ascii="Arial LatArm" w:hAnsi="Arial LatArm" w:cs="Calibri"/>
                  <w:color w:val="000000"/>
                  <w:sz w:val="16"/>
                  <w:szCs w:val="16"/>
                </w:rPr>
                <w:t>.</w:t>
              </w:r>
            </w:ins>
          </w:p>
        </w:tc>
      </w:tr>
      <w:tr w:rsidR="002A7D19" w:rsidRPr="009044F1" w:rsidTr="002A7D19">
        <w:tblPrEx>
          <w:tblPrExChange w:id="1404" w:author="user" w:date="2023-09-19T14:48:00Z">
            <w:tblPrEx>
              <w:tblW w:w="9446" w:type="dxa"/>
            </w:tblPrEx>
          </w:tblPrExChange>
        </w:tblPrEx>
        <w:trPr>
          <w:jc w:val="center"/>
          <w:ins w:id="1405" w:author="user" w:date="2023-09-19T14:45:00Z"/>
          <w:trPrChange w:id="1406" w:author="user" w:date="2023-09-19T14:48:00Z">
            <w:trPr>
              <w:jc w:val="center"/>
            </w:trPr>
          </w:trPrChange>
        </w:trPr>
        <w:tc>
          <w:tcPr>
            <w:tcW w:w="1530" w:type="dxa"/>
            <w:vAlign w:val="center"/>
            <w:tcPrChange w:id="1407" w:author="user" w:date="2023-09-19T14:48:00Z">
              <w:tcPr>
                <w:tcW w:w="1530" w:type="dxa"/>
                <w:vAlign w:val="center"/>
              </w:tcPr>
            </w:tcPrChange>
          </w:tcPr>
          <w:p w:rsidR="002A7D19" w:rsidRPr="002A7D19" w:rsidRDefault="002A7D19" w:rsidP="002A7D19">
            <w:pPr>
              <w:pStyle w:val="BodyTextIndent2"/>
              <w:widowControl w:val="0"/>
              <w:spacing w:after="120" w:line="240" w:lineRule="auto"/>
              <w:ind w:firstLine="0"/>
              <w:jc w:val="center"/>
              <w:rPr>
                <w:ins w:id="1408" w:author="user" w:date="2023-09-19T14:45:00Z"/>
                <w:rFonts w:ascii="Arial LatArm" w:hAnsi="Arial LatArm" w:cs="Calibri"/>
                <w:color w:val="000000"/>
                <w:sz w:val="18"/>
                <w:szCs w:val="18"/>
              </w:rPr>
            </w:pPr>
            <w:ins w:id="1409" w:author="user" w:date="2023-09-19T14:45:00Z">
              <w:r w:rsidRPr="002A7D19">
                <w:rPr>
                  <w:rFonts w:ascii="Arial LatArm" w:hAnsi="Arial LatArm" w:cs="Calibri"/>
                  <w:color w:val="000000"/>
                  <w:sz w:val="18"/>
                  <w:szCs w:val="18"/>
                </w:rPr>
                <w:t>97</w:t>
              </w:r>
            </w:ins>
          </w:p>
        </w:tc>
        <w:tc>
          <w:tcPr>
            <w:tcW w:w="1458" w:type="dxa"/>
            <w:vAlign w:val="center"/>
            <w:tcPrChange w:id="1410" w:author="user" w:date="2023-09-19T14:48:00Z">
              <w:tcPr>
                <w:tcW w:w="1458" w:type="dxa"/>
                <w:gridSpan w:val="2"/>
                <w:vAlign w:val="center"/>
              </w:tcPr>
            </w:tcPrChange>
          </w:tcPr>
          <w:p w:rsidR="002A7D19" w:rsidRPr="002A7D19" w:rsidRDefault="002A7D19" w:rsidP="002A7D19">
            <w:pPr>
              <w:pStyle w:val="BodyTextIndent2"/>
              <w:widowControl w:val="0"/>
              <w:spacing w:after="120" w:line="240" w:lineRule="auto"/>
              <w:ind w:firstLine="0"/>
              <w:jc w:val="center"/>
              <w:rPr>
                <w:ins w:id="1411" w:author="user" w:date="2023-09-19T14:45:00Z"/>
                <w:rFonts w:ascii="Arial LatArm" w:hAnsi="Arial LatArm" w:cs="Calibri"/>
                <w:color w:val="000000"/>
                <w:sz w:val="18"/>
                <w:szCs w:val="18"/>
              </w:rPr>
            </w:pPr>
            <w:ins w:id="1412" w:author="user" w:date="2023-09-19T14:45:00Z">
              <w:r w:rsidRPr="002A7D19">
                <w:rPr>
                  <w:rFonts w:ascii="Arial LatArm" w:hAnsi="Arial LatArm" w:cs="Calibri"/>
                  <w:color w:val="000000"/>
                  <w:sz w:val="18"/>
                  <w:szCs w:val="18"/>
                </w:rPr>
                <w:t>855 000</w:t>
              </w:r>
            </w:ins>
          </w:p>
        </w:tc>
        <w:tc>
          <w:tcPr>
            <w:tcW w:w="6458" w:type="dxa"/>
            <w:vAlign w:val="center"/>
            <w:tcPrChange w:id="1413" w:author="user" w:date="2023-09-19T14:48:00Z">
              <w:tcPr>
                <w:tcW w:w="6458" w:type="dxa"/>
                <w:gridSpan w:val="2"/>
              </w:tcPr>
            </w:tcPrChange>
          </w:tcPr>
          <w:p w:rsidR="002A7D19" w:rsidRPr="009044F1" w:rsidDel="000B3425" w:rsidRDefault="002A7D19" w:rsidP="002A7D19">
            <w:pPr>
              <w:pStyle w:val="BodyTextIndent2"/>
              <w:widowControl w:val="0"/>
              <w:spacing w:after="120" w:line="240" w:lineRule="auto"/>
              <w:ind w:firstLine="0"/>
              <w:rPr>
                <w:ins w:id="1414" w:author="user" w:date="2023-09-19T14:45:00Z"/>
                <w:rFonts w:ascii="GHEA Grapalat" w:hAnsi="GHEA Grapalat"/>
                <w:sz w:val="24"/>
                <w:szCs w:val="24"/>
              </w:rPr>
            </w:pPr>
            <w:ins w:id="1415" w:author="user" w:date="2023-09-19T14:48:00Z">
              <w:r>
                <w:rPr>
                  <w:rFonts w:ascii="Calibri" w:hAnsi="Calibri" w:cs="Calibri"/>
                  <w:color w:val="000000"/>
                  <w:sz w:val="16"/>
                  <w:szCs w:val="16"/>
                </w:rPr>
                <w:t>Сбалансированный</w:t>
              </w:r>
              <w:r>
                <w:rPr>
                  <w:rFonts w:ascii="Arial LatArm" w:hAnsi="Arial LatArm" w:cs="Calibri"/>
                  <w:color w:val="000000"/>
                  <w:sz w:val="16"/>
                  <w:szCs w:val="16"/>
                </w:rPr>
                <w:t xml:space="preserve"> </w:t>
              </w:r>
              <w:r>
                <w:rPr>
                  <w:rFonts w:ascii="Calibri" w:hAnsi="Calibri" w:cs="Calibri"/>
                  <w:color w:val="000000"/>
                  <w:sz w:val="16"/>
                  <w:szCs w:val="16"/>
                </w:rPr>
                <w:t>солевой</w:t>
              </w:r>
              <w:r>
                <w:rPr>
                  <w:rFonts w:ascii="Arial LatArm" w:hAnsi="Arial LatArm" w:cs="Calibri"/>
                  <w:color w:val="000000"/>
                  <w:sz w:val="16"/>
                  <w:szCs w:val="16"/>
                </w:rPr>
                <w:t xml:space="preserve"> </w:t>
              </w:r>
              <w:r>
                <w:rPr>
                  <w:rFonts w:ascii="Calibri" w:hAnsi="Calibri" w:cs="Calibri"/>
                  <w:color w:val="000000"/>
                  <w:sz w:val="16"/>
                  <w:szCs w:val="16"/>
                </w:rPr>
                <w:t>раствор</w:t>
              </w:r>
            </w:ins>
          </w:p>
        </w:tc>
      </w:tr>
      <w:tr w:rsidR="003A1D99" w:rsidRPr="009044F1" w:rsidTr="002264A1">
        <w:tblPrEx>
          <w:tblPrExChange w:id="1416" w:author="user" w:date="2023-09-19T14:50:00Z">
            <w:tblPrEx>
              <w:tblW w:w="9446" w:type="dxa"/>
            </w:tblPrEx>
          </w:tblPrExChange>
        </w:tblPrEx>
        <w:trPr>
          <w:jc w:val="center"/>
          <w:ins w:id="1417" w:author="user" w:date="2023-09-19T14:45:00Z"/>
          <w:trPrChange w:id="1418" w:author="user" w:date="2023-09-19T14:50:00Z">
            <w:trPr>
              <w:jc w:val="center"/>
            </w:trPr>
          </w:trPrChange>
        </w:trPr>
        <w:tc>
          <w:tcPr>
            <w:tcW w:w="1530" w:type="dxa"/>
            <w:vAlign w:val="center"/>
            <w:tcPrChange w:id="141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20" w:author="user" w:date="2023-09-19T14:45:00Z"/>
                <w:rFonts w:ascii="Arial LatArm" w:hAnsi="Arial LatArm" w:cs="Calibri"/>
                <w:color w:val="000000"/>
                <w:sz w:val="18"/>
                <w:szCs w:val="18"/>
              </w:rPr>
            </w:pPr>
            <w:ins w:id="1421" w:author="user" w:date="2023-09-19T14:45:00Z">
              <w:r w:rsidRPr="002A7D19">
                <w:rPr>
                  <w:rFonts w:ascii="Arial LatArm" w:hAnsi="Arial LatArm" w:cs="Calibri"/>
                  <w:color w:val="000000"/>
                  <w:sz w:val="18"/>
                  <w:szCs w:val="18"/>
                </w:rPr>
                <w:t>98</w:t>
              </w:r>
            </w:ins>
          </w:p>
        </w:tc>
        <w:tc>
          <w:tcPr>
            <w:tcW w:w="1458" w:type="dxa"/>
            <w:vAlign w:val="center"/>
            <w:tcPrChange w:id="142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23" w:author="user" w:date="2023-09-19T14:45:00Z"/>
                <w:rFonts w:ascii="Arial LatArm" w:hAnsi="Arial LatArm" w:cs="Calibri"/>
                <w:color w:val="000000"/>
                <w:sz w:val="18"/>
                <w:szCs w:val="18"/>
              </w:rPr>
            </w:pPr>
            <w:ins w:id="1424" w:author="user" w:date="2023-09-19T14:45:00Z">
              <w:r w:rsidRPr="002A7D19">
                <w:rPr>
                  <w:rFonts w:ascii="Arial LatArm" w:hAnsi="Arial LatArm" w:cs="Calibri"/>
                  <w:color w:val="000000"/>
                  <w:sz w:val="18"/>
                  <w:szCs w:val="18"/>
                </w:rPr>
                <w:t>210 000</w:t>
              </w:r>
            </w:ins>
          </w:p>
        </w:tc>
        <w:tc>
          <w:tcPr>
            <w:tcW w:w="6458" w:type="dxa"/>
            <w:vAlign w:val="center"/>
            <w:tcPrChange w:id="142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26" w:author="user" w:date="2023-09-19T14:45:00Z"/>
                <w:rFonts w:ascii="GHEA Grapalat" w:hAnsi="GHEA Grapalat"/>
                <w:sz w:val="24"/>
                <w:szCs w:val="24"/>
              </w:rPr>
            </w:pPr>
            <w:ins w:id="1427" w:author="user" w:date="2023-09-19T14:50:00Z">
              <w:r>
                <w:rPr>
                  <w:rFonts w:ascii="Arial LatArm" w:hAnsi="Arial LatArm" w:cs="Calibri"/>
                  <w:color w:val="000000"/>
                  <w:sz w:val="16"/>
                  <w:szCs w:val="16"/>
                </w:rPr>
                <w:t xml:space="preserve"> </w:t>
              </w:r>
              <w:r>
                <w:rPr>
                  <w:rFonts w:ascii="Calibri" w:hAnsi="Calibri" w:cs="Calibri"/>
                  <w:color w:val="000000"/>
                  <w:sz w:val="16"/>
                  <w:szCs w:val="16"/>
                </w:rPr>
                <w:t>Заложенность</w:t>
              </w:r>
              <w:r>
                <w:rPr>
                  <w:rFonts w:ascii="Arial LatArm" w:hAnsi="Arial LatArm" w:cs="Calibri"/>
                  <w:color w:val="000000"/>
                  <w:sz w:val="16"/>
                  <w:szCs w:val="16"/>
                </w:rPr>
                <w:t xml:space="preserve"> </w:t>
              </w:r>
              <w:r>
                <w:rPr>
                  <w:rFonts w:ascii="Calibri" w:hAnsi="Calibri" w:cs="Calibri"/>
                  <w:color w:val="000000"/>
                  <w:sz w:val="16"/>
                  <w:szCs w:val="16"/>
                </w:rPr>
                <w:t>носа</w:t>
              </w:r>
            </w:ins>
          </w:p>
        </w:tc>
      </w:tr>
      <w:tr w:rsidR="003A1D99" w:rsidRPr="009044F1" w:rsidTr="002264A1">
        <w:tblPrEx>
          <w:tblPrExChange w:id="1428" w:author="user" w:date="2023-09-19T14:50:00Z">
            <w:tblPrEx>
              <w:tblW w:w="9446" w:type="dxa"/>
            </w:tblPrEx>
          </w:tblPrExChange>
        </w:tblPrEx>
        <w:trPr>
          <w:jc w:val="center"/>
          <w:ins w:id="1429" w:author="user" w:date="2023-09-19T14:45:00Z"/>
          <w:trPrChange w:id="1430" w:author="user" w:date="2023-09-19T14:50:00Z">
            <w:trPr>
              <w:jc w:val="center"/>
            </w:trPr>
          </w:trPrChange>
        </w:trPr>
        <w:tc>
          <w:tcPr>
            <w:tcW w:w="1530" w:type="dxa"/>
            <w:vAlign w:val="center"/>
            <w:tcPrChange w:id="143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32" w:author="user" w:date="2023-09-19T14:45:00Z"/>
                <w:rFonts w:ascii="Arial LatArm" w:hAnsi="Arial LatArm" w:cs="Calibri"/>
                <w:color w:val="000000"/>
                <w:sz w:val="18"/>
                <w:szCs w:val="18"/>
              </w:rPr>
            </w:pPr>
            <w:ins w:id="1433" w:author="user" w:date="2023-09-19T14:45:00Z">
              <w:r w:rsidRPr="002A7D19">
                <w:rPr>
                  <w:rFonts w:ascii="Arial LatArm" w:hAnsi="Arial LatArm" w:cs="Calibri"/>
                  <w:color w:val="000000"/>
                  <w:sz w:val="18"/>
                  <w:szCs w:val="18"/>
                </w:rPr>
                <w:t>99</w:t>
              </w:r>
            </w:ins>
          </w:p>
        </w:tc>
        <w:tc>
          <w:tcPr>
            <w:tcW w:w="1458" w:type="dxa"/>
            <w:vAlign w:val="center"/>
            <w:tcPrChange w:id="143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35" w:author="user" w:date="2023-09-19T14:45:00Z"/>
                <w:rFonts w:ascii="Arial LatArm" w:hAnsi="Arial LatArm" w:cs="Calibri"/>
                <w:color w:val="000000"/>
                <w:sz w:val="18"/>
                <w:szCs w:val="18"/>
              </w:rPr>
            </w:pPr>
            <w:ins w:id="1436" w:author="user" w:date="2023-09-19T14:45:00Z">
              <w:r w:rsidRPr="002A7D19">
                <w:rPr>
                  <w:rFonts w:ascii="Arial LatArm" w:hAnsi="Arial LatArm" w:cs="Calibri"/>
                  <w:color w:val="000000"/>
                  <w:sz w:val="18"/>
                  <w:szCs w:val="18"/>
                </w:rPr>
                <w:t>200 000</w:t>
              </w:r>
            </w:ins>
          </w:p>
        </w:tc>
        <w:tc>
          <w:tcPr>
            <w:tcW w:w="6458" w:type="dxa"/>
            <w:vAlign w:val="center"/>
            <w:tcPrChange w:id="143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38" w:author="user" w:date="2023-09-19T14:45:00Z"/>
                <w:rFonts w:ascii="GHEA Grapalat" w:hAnsi="GHEA Grapalat"/>
                <w:sz w:val="24"/>
                <w:szCs w:val="24"/>
              </w:rPr>
            </w:pPr>
            <w:ins w:id="1439" w:author="user" w:date="2023-09-19T14:50:00Z">
              <w:r>
                <w:rPr>
                  <w:rFonts w:ascii="Calibri" w:hAnsi="Calibri" w:cs="Calibri"/>
                  <w:color w:val="000000"/>
                  <w:sz w:val="16"/>
                  <w:szCs w:val="16"/>
                </w:rPr>
                <w:t>Катетер</w:t>
              </w:r>
              <w:r>
                <w:rPr>
                  <w:rFonts w:ascii="Arial LatArm" w:hAnsi="Arial LatArm" w:cs="Calibri"/>
                  <w:color w:val="000000"/>
                  <w:sz w:val="16"/>
                  <w:szCs w:val="16"/>
                </w:rPr>
                <w:t xml:space="preserve"> </w:t>
              </w:r>
              <w:r>
                <w:rPr>
                  <w:rFonts w:ascii="Calibri" w:hAnsi="Calibri" w:cs="Calibri"/>
                  <w:color w:val="000000"/>
                  <w:sz w:val="16"/>
                  <w:szCs w:val="16"/>
                </w:rPr>
                <w:t>внутривенный</w:t>
              </w:r>
              <w:r>
                <w:rPr>
                  <w:rFonts w:ascii="Arial LatArm" w:hAnsi="Arial LatArm" w:cs="Calibri"/>
                  <w:color w:val="000000"/>
                  <w:sz w:val="16"/>
                  <w:szCs w:val="16"/>
                </w:rPr>
                <w:t xml:space="preserve"> </w:t>
              </w:r>
              <w:r>
                <w:rPr>
                  <w:rFonts w:ascii="Calibri" w:hAnsi="Calibri" w:cs="Calibri"/>
                  <w:color w:val="000000"/>
                  <w:sz w:val="16"/>
                  <w:szCs w:val="16"/>
                </w:rPr>
                <w:t>Г</w:t>
              </w:r>
              <w:r>
                <w:rPr>
                  <w:rFonts w:ascii="Arial LatArm" w:hAnsi="Arial LatArm" w:cs="Calibri"/>
                  <w:color w:val="000000"/>
                  <w:sz w:val="16"/>
                  <w:szCs w:val="16"/>
                </w:rPr>
                <w:t xml:space="preserve"> 22</w:t>
              </w:r>
            </w:ins>
          </w:p>
        </w:tc>
      </w:tr>
      <w:tr w:rsidR="003A1D99" w:rsidRPr="009044F1" w:rsidTr="002264A1">
        <w:tblPrEx>
          <w:tblPrExChange w:id="1440" w:author="user" w:date="2023-09-19T14:50:00Z">
            <w:tblPrEx>
              <w:tblW w:w="9446" w:type="dxa"/>
            </w:tblPrEx>
          </w:tblPrExChange>
        </w:tblPrEx>
        <w:trPr>
          <w:jc w:val="center"/>
          <w:ins w:id="1441" w:author="user" w:date="2023-09-19T14:45:00Z"/>
          <w:trPrChange w:id="1442" w:author="user" w:date="2023-09-19T14:50:00Z">
            <w:trPr>
              <w:jc w:val="center"/>
            </w:trPr>
          </w:trPrChange>
        </w:trPr>
        <w:tc>
          <w:tcPr>
            <w:tcW w:w="1530" w:type="dxa"/>
            <w:vAlign w:val="center"/>
            <w:tcPrChange w:id="144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44" w:author="user" w:date="2023-09-19T14:45:00Z"/>
                <w:rFonts w:ascii="Arial LatArm" w:hAnsi="Arial LatArm" w:cs="Calibri"/>
                <w:color w:val="000000"/>
                <w:sz w:val="18"/>
                <w:szCs w:val="18"/>
              </w:rPr>
            </w:pPr>
            <w:ins w:id="1445" w:author="user" w:date="2023-09-19T14:45:00Z">
              <w:r w:rsidRPr="002A7D19">
                <w:rPr>
                  <w:rFonts w:ascii="Arial LatArm" w:hAnsi="Arial LatArm" w:cs="Calibri"/>
                  <w:color w:val="000000"/>
                  <w:sz w:val="18"/>
                  <w:szCs w:val="18"/>
                </w:rPr>
                <w:t>100</w:t>
              </w:r>
            </w:ins>
          </w:p>
        </w:tc>
        <w:tc>
          <w:tcPr>
            <w:tcW w:w="1458" w:type="dxa"/>
            <w:vAlign w:val="center"/>
            <w:tcPrChange w:id="144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47" w:author="user" w:date="2023-09-19T14:45:00Z"/>
                <w:rFonts w:ascii="Arial LatArm" w:hAnsi="Arial LatArm" w:cs="Calibri"/>
                <w:color w:val="000000"/>
                <w:sz w:val="18"/>
                <w:szCs w:val="18"/>
              </w:rPr>
            </w:pPr>
            <w:ins w:id="1448" w:author="user" w:date="2023-09-19T14:45:00Z">
              <w:r w:rsidRPr="002A7D19">
                <w:rPr>
                  <w:rFonts w:ascii="Arial LatArm" w:hAnsi="Arial LatArm" w:cs="Calibri"/>
                  <w:color w:val="000000"/>
                  <w:sz w:val="18"/>
                  <w:szCs w:val="18"/>
                </w:rPr>
                <w:t>240 000</w:t>
              </w:r>
            </w:ins>
          </w:p>
        </w:tc>
        <w:tc>
          <w:tcPr>
            <w:tcW w:w="6458" w:type="dxa"/>
            <w:vAlign w:val="center"/>
            <w:tcPrChange w:id="144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50" w:author="user" w:date="2023-09-19T14:45:00Z"/>
                <w:rFonts w:ascii="GHEA Grapalat" w:hAnsi="GHEA Grapalat"/>
                <w:sz w:val="24"/>
                <w:szCs w:val="24"/>
              </w:rPr>
            </w:pPr>
            <w:ins w:id="1451" w:author="user" w:date="2023-09-19T14:50:00Z">
              <w:r>
                <w:rPr>
                  <w:rFonts w:ascii="Arial LatArm" w:hAnsi="Arial LatArm" w:cs="Calibri"/>
                  <w:color w:val="000000"/>
                  <w:sz w:val="16"/>
                  <w:szCs w:val="16"/>
                </w:rPr>
                <w:t xml:space="preserve"> </w:t>
              </w:r>
              <w:r>
                <w:rPr>
                  <w:rFonts w:ascii="Calibri" w:hAnsi="Calibri" w:cs="Calibri"/>
                  <w:color w:val="000000"/>
                  <w:sz w:val="16"/>
                  <w:szCs w:val="16"/>
                </w:rPr>
                <w:t>Зонд</w:t>
              </w:r>
              <w:r>
                <w:rPr>
                  <w:rFonts w:ascii="Arial LatArm" w:hAnsi="Arial LatArm" w:cs="Calibri"/>
                  <w:color w:val="000000"/>
                  <w:sz w:val="16"/>
                  <w:szCs w:val="16"/>
                </w:rPr>
                <w:t xml:space="preserve"> </w:t>
              </w:r>
              <w:r>
                <w:rPr>
                  <w:rFonts w:ascii="Calibri" w:hAnsi="Calibri" w:cs="Calibri"/>
                  <w:color w:val="000000"/>
                  <w:sz w:val="16"/>
                  <w:szCs w:val="16"/>
                </w:rPr>
                <w:t>Фогарта</w:t>
              </w:r>
            </w:ins>
          </w:p>
        </w:tc>
      </w:tr>
      <w:tr w:rsidR="003A1D99" w:rsidRPr="009044F1" w:rsidTr="002264A1">
        <w:tblPrEx>
          <w:tblPrExChange w:id="1452" w:author="user" w:date="2023-09-19T14:50:00Z">
            <w:tblPrEx>
              <w:tblW w:w="9446" w:type="dxa"/>
            </w:tblPrEx>
          </w:tblPrExChange>
        </w:tblPrEx>
        <w:trPr>
          <w:jc w:val="center"/>
          <w:ins w:id="1453" w:author="user" w:date="2023-09-19T14:45:00Z"/>
          <w:trPrChange w:id="1454" w:author="user" w:date="2023-09-19T14:50:00Z">
            <w:trPr>
              <w:jc w:val="center"/>
            </w:trPr>
          </w:trPrChange>
        </w:trPr>
        <w:tc>
          <w:tcPr>
            <w:tcW w:w="1530" w:type="dxa"/>
            <w:vAlign w:val="center"/>
            <w:tcPrChange w:id="145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56" w:author="user" w:date="2023-09-19T14:45:00Z"/>
                <w:rFonts w:ascii="Arial LatArm" w:hAnsi="Arial LatArm" w:cs="Calibri"/>
                <w:color w:val="000000"/>
                <w:sz w:val="18"/>
                <w:szCs w:val="18"/>
              </w:rPr>
            </w:pPr>
            <w:ins w:id="1457" w:author="user" w:date="2023-09-19T14:45:00Z">
              <w:r w:rsidRPr="002A7D19">
                <w:rPr>
                  <w:rFonts w:ascii="Arial LatArm" w:hAnsi="Arial LatArm" w:cs="Calibri"/>
                  <w:color w:val="000000"/>
                  <w:sz w:val="18"/>
                  <w:szCs w:val="18"/>
                </w:rPr>
                <w:t>101</w:t>
              </w:r>
            </w:ins>
          </w:p>
        </w:tc>
        <w:tc>
          <w:tcPr>
            <w:tcW w:w="1458" w:type="dxa"/>
            <w:vAlign w:val="center"/>
            <w:tcPrChange w:id="145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59" w:author="user" w:date="2023-09-19T14:45:00Z"/>
                <w:rFonts w:ascii="Arial LatArm" w:hAnsi="Arial LatArm" w:cs="Calibri"/>
                <w:color w:val="000000"/>
                <w:sz w:val="18"/>
                <w:szCs w:val="18"/>
              </w:rPr>
            </w:pPr>
            <w:ins w:id="1460" w:author="user" w:date="2023-09-19T14:45:00Z">
              <w:r w:rsidRPr="002A7D19">
                <w:rPr>
                  <w:rFonts w:ascii="Arial LatArm" w:hAnsi="Arial LatArm" w:cs="Calibri"/>
                  <w:color w:val="000000"/>
                  <w:sz w:val="18"/>
                  <w:szCs w:val="18"/>
                </w:rPr>
                <w:t>40 000</w:t>
              </w:r>
            </w:ins>
          </w:p>
        </w:tc>
        <w:tc>
          <w:tcPr>
            <w:tcW w:w="6458" w:type="dxa"/>
            <w:vAlign w:val="center"/>
            <w:tcPrChange w:id="146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62" w:author="user" w:date="2023-09-19T14:45:00Z"/>
                <w:rFonts w:ascii="GHEA Grapalat" w:hAnsi="GHEA Grapalat"/>
                <w:sz w:val="24"/>
                <w:szCs w:val="24"/>
              </w:rPr>
            </w:pPr>
            <w:ins w:id="1463" w:author="user" w:date="2023-09-19T14:50:00Z">
              <w:r>
                <w:rPr>
                  <w:rFonts w:ascii="Calibri" w:hAnsi="Calibri" w:cs="Calibri"/>
                  <w:color w:val="000000"/>
                  <w:sz w:val="16"/>
                  <w:szCs w:val="16"/>
                </w:rPr>
                <w:t>Венетракторный</w:t>
              </w:r>
              <w:r>
                <w:rPr>
                  <w:rFonts w:ascii="Arial LatArm" w:hAnsi="Arial LatArm" w:cs="Calibri"/>
                  <w:color w:val="000000"/>
                  <w:sz w:val="16"/>
                  <w:szCs w:val="16"/>
                </w:rPr>
                <w:t xml:space="preserve"> </w:t>
              </w:r>
              <w:r>
                <w:rPr>
                  <w:rFonts w:ascii="Calibri" w:hAnsi="Calibri" w:cs="Calibri"/>
                  <w:color w:val="000000"/>
                  <w:sz w:val="16"/>
                  <w:szCs w:val="16"/>
                </w:rPr>
                <w:t>зонд</w:t>
              </w:r>
            </w:ins>
          </w:p>
        </w:tc>
      </w:tr>
      <w:tr w:rsidR="003A1D99" w:rsidRPr="009044F1" w:rsidTr="002264A1">
        <w:tblPrEx>
          <w:tblPrExChange w:id="1464" w:author="user" w:date="2023-09-19T14:50:00Z">
            <w:tblPrEx>
              <w:tblW w:w="9446" w:type="dxa"/>
            </w:tblPrEx>
          </w:tblPrExChange>
        </w:tblPrEx>
        <w:trPr>
          <w:jc w:val="center"/>
          <w:ins w:id="1465" w:author="user" w:date="2023-09-19T14:45:00Z"/>
          <w:trPrChange w:id="1466" w:author="user" w:date="2023-09-19T14:50:00Z">
            <w:trPr>
              <w:jc w:val="center"/>
            </w:trPr>
          </w:trPrChange>
        </w:trPr>
        <w:tc>
          <w:tcPr>
            <w:tcW w:w="1530" w:type="dxa"/>
            <w:vAlign w:val="center"/>
            <w:tcPrChange w:id="146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68" w:author="user" w:date="2023-09-19T14:45:00Z"/>
                <w:rFonts w:ascii="Arial LatArm" w:hAnsi="Arial LatArm" w:cs="Calibri"/>
                <w:color w:val="000000"/>
                <w:sz w:val="18"/>
                <w:szCs w:val="18"/>
              </w:rPr>
            </w:pPr>
            <w:ins w:id="1469" w:author="user" w:date="2023-09-19T14:45:00Z">
              <w:r w:rsidRPr="002A7D19">
                <w:rPr>
                  <w:rFonts w:ascii="Arial LatArm" w:hAnsi="Arial LatArm" w:cs="Calibri"/>
                  <w:color w:val="000000"/>
                  <w:sz w:val="18"/>
                  <w:szCs w:val="18"/>
                </w:rPr>
                <w:t>102</w:t>
              </w:r>
            </w:ins>
          </w:p>
        </w:tc>
        <w:tc>
          <w:tcPr>
            <w:tcW w:w="1458" w:type="dxa"/>
            <w:vAlign w:val="center"/>
            <w:tcPrChange w:id="147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71" w:author="user" w:date="2023-09-19T14:45:00Z"/>
                <w:rFonts w:ascii="Arial LatArm" w:hAnsi="Arial LatArm" w:cs="Calibri"/>
                <w:color w:val="000000"/>
                <w:sz w:val="18"/>
                <w:szCs w:val="18"/>
              </w:rPr>
            </w:pPr>
            <w:ins w:id="1472" w:author="user" w:date="2023-09-19T14:45:00Z">
              <w:r w:rsidRPr="002A7D19">
                <w:rPr>
                  <w:rFonts w:ascii="Arial LatArm" w:hAnsi="Arial LatArm" w:cs="Calibri"/>
                  <w:color w:val="000000"/>
                  <w:sz w:val="18"/>
                  <w:szCs w:val="18"/>
                </w:rPr>
                <w:t>690 000</w:t>
              </w:r>
            </w:ins>
          </w:p>
        </w:tc>
        <w:tc>
          <w:tcPr>
            <w:tcW w:w="6458" w:type="dxa"/>
            <w:vAlign w:val="center"/>
            <w:tcPrChange w:id="147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74" w:author="user" w:date="2023-09-19T14:45:00Z"/>
                <w:rFonts w:ascii="GHEA Grapalat" w:hAnsi="GHEA Grapalat"/>
                <w:sz w:val="24"/>
                <w:szCs w:val="24"/>
              </w:rPr>
            </w:pPr>
            <w:ins w:id="1475" w:author="user" w:date="2023-09-19T14:50:00Z">
              <w:r>
                <w:rPr>
                  <w:rFonts w:ascii="Arial LatArm" w:hAnsi="Arial LatArm" w:cs="Calibri"/>
                  <w:color w:val="000000"/>
                  <w:sz w:val="16"/>
                  <w:szCs w:val="16"/>
                </w:rPr>
                <w:t xml:space="preserve"> </w:t>
              </w:r>
              <w:r>
                <w:rPr>
                  <w:rFonts w:ascii="Calibri" w:hAnsi="Calibri" w:cs="Calibri"/>
                  <w:color w:val="000000"/>
                  <w:sz w:val="16"/>
                  <w:szCs w:val="16"/>
                </w:rPr>
                <w:t>Сосудистый</w:t>
              </w:r>
              <w:r>
                <w:rPr>
                  <w:rFonts w:ascii="Arial LatArm" w:hAnsi="Arial LatArm" w:cs="Calibri"/>
                  <w:color w:val="000000"/>
                  <w:sz w:val="16"/>
                  <w:szCs w:val="16"/>
                </w:rPr>
                <w:t xml:space="preserve"> </w:t>
              </w:r>
              <w:r>
                <w:rPr>
                  <w:rFonts w:ascii="Calibri" w:hAnsi="Calibri" w:cs="Calibri"/>
                  <w:color w:val="000000"/>
                  <w:sz w:val="16"/>
                  <w:szCs w:val="16"/>
                </w:rPr>
                <w:t>протез</w:t>
              </w:r>
            </w:ins>
          </w:p>
        </w:tc>
      </w:tr>
      <w:tr w:rsidR="003A1D99" w:rsidRPr="009044F1" w:rsidTr="002264A1">
        <w:tblPrEx>
          <w:tblPrExChange w:id="1476" w:author="user" w:date="2023-09-19T14:50:00Z">
            <w:tblPrEx>
              <w:tblW w:w="9446" w:type="dxa"/>
            </w:tblPrEx>
          </w:tblPrExChange>
        </w:tblPrEx>
        <w:trPr>
          <w:jc w:val="center"/>
          <w:ins w:id="1477" w:author="user" w:date="2023-09-19T14:45:00Z"/>
          <w:trPrChange w:id="1478" w:author="user" w:date="2023-09-19T14:50:00Z">
            <w:trPr>
              <w:jc w:val="center"/>
            </w:trPr>
          </w:trPrChange>
        </w:trPr>
        <w:tc>
          <w:tcPr>
            <w:tcW w:w="1530" w:type="dxa"/>
            <w:vAlign w:val="center"/>
            <w:tcPrChange w:id="147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80" w:author="user" w:date="2023-09-19T14:45:00Z"/>
                <w:rFonts w:ascii="Arial LatArm" w:hAnsi="Arial LatArm" w:cs="Calibri"/>
                <w:color w:val="000000"/>
                <w:sz w:val="18"/>
                <w:szCs w:val="18"/>
              </w:rPr>
            </w:pPr>
            <w:ins w:id="1481" w:author="user" w:date="2023-09-19T14:45:00Z">
              <w:r w:rsidRPr="002A7D19">
                <w:rPr>
                  <w:rFonts w:ascii="Arial LatArm" w:hAnsi="Arial LatArm" w:cs="Calibri"/>
                  <w:color w:val="000000"/>
                  <w:sz w:val="18"/>
                  <w:szCs w:val="18"/>
                </w:rPr>
                <w:t>103</w:t>
              </w:r>
            </w:ins>
          </w:p>
        </w:tc>
        <w:tc>
          <w:tcPr>
            <w:tcW w:w="1458" w:type="dxa"/>
            <w:vAlign w:val="center"/>
            <w:tcPrChange w:id="148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83" w:author="user" w:date="2023-09-19T14:45:00Z"/>
                <w:rFonts w:ascii="Arial LatArm" w:hAnsi="Arial LatArm" w:cs="Calibri"/>
                <w:color w:val="000000"/>
                <w:sz w:val="18"/>
                <w:szCs w:val="18"/>
              </w:rPr>
            </w:pPr>
            <w:ins w:id="1484" w:author="user" w:date="2023-09-19T14:45:00Z">
              <w:r w:rsidRPr="002A7D19">
                <w:rPr>
                  <w:rFonts w:ascii="Arial LatArm" w:hAnsi="Arial LatArm" w:cs="Calibri"/>
                  <w:color w:val="000000"/>
                  <w:sz w:val="18"/>
                  <w:szCs w:val="18"/>
                </w:rPr>
                <w:t>972 000</w:t>
              </w:r>
            </w:ins>
          </w:p>
        </w:tc>
        <w:tc>
          <w:tcPr>
            <w:tcW w:w="6458" w:type="dxa"/>
            <w:vAlign w:val="center"/>
            <w:tcPrChange w:id="148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86" w:author="user" w:date="2023-09-19T14:45:00Z"/>
                <w:rFonts w:ascii="GHEA Grapalat" w:hAnsi="GHEA Grapalat"/>
                <w:sz w:val="24"/>
                <w:szCs w:val="24"/>
              </w:rPr>
            </w:pPr>
            <w:ins w:id="1487" w:author="user" w:date="2023-09-19T14:50:00Z">
              <w:r>
                <w:rPr>
                  <w:rFonts w:ascii="Arial LatArm" w:hAnsi="Arial LatArm" w:cs="Calibri"/>
                  <w:color w:val="000000"/>
                  <w:sz w:val="16"/>
                  <w:szCs w:val="16"/>
                </w:rPr>
                <w:t xml:space="preserve"> </w:t>
              </w:r>
              <w:r>
                <w:rPr>
                  <w:rFonts w:ascii="Calibri" w:hAnsi="Calibri" w:cs="Calibri"/>
                  <w:color w:val="000000"/>
                  <w:sz w:val="16"/>
                  <w:szCs w:val="16"/>
                </w:rPr>
                <w:t>Бифуркационный</w:t>
              </w:r>
              <w:r>
                <w:rPr>
                  <w:rFonts w:ascii="Arial LatArm" w:hAnsi="Arial LatArm" w:cs="Calibri"/>
                  <w:color w:val="000000"/>
                  <w:sz w:val="16"/>
                  <w:szCs w:val="16"/>
                </w:rPr>
                <w:t xml:space="preserve"> </w:t>
              </w:r>
              <w:r>
                <w:rPr>
                  <w:rFonts w:ascii="Calibri" w:hAnsi="Calibri" w:cs="Calibri"/>
                  <w:color w:val="000000"/>
                  <w:sz w:val="16"/>
                  <w:szCs w:val="16"/>
                </w:rPr>
                <w:t>протез</w:t>
              </w:r>
              <w:r>
                <w:rPr>
                  <w:rFonts w:ascii="Arial LatArm" w:hAnsi="Arial LatArm" w:cs="Calibri"/>
                  <w:color w:val="000000"/>
                  <w:sz w:val="16"/>
                  <w:szCs w:val="16"/>
                </w:rPr>
                <w:t xml:space="preserve"> 18/9/9 20/10/10 22/11/11</w:t>
              </w:r>
            </w:ins>
          </w:p>
        </w:tc>
      </w:tr>
      <w:tr w:rsidR="003A1D99" w:rsidRPr="009044F1" w:rsidTr="002264A1">
        <w:tblPrEx>
          <w:tblPrExChange w:id="1488" w:author="user" w:date="2023-09-19T14:50:00Z">
            <w:tblPrEx>
              <w:tblW w:w="9446" w:type="dxa"/>
            </w:tblPrEx>
          </w:tblPrExChange>
        </w:tblPrEx>
        <w:trPr>
          <w:jc w:val="center"/>
          <w:ins w:id="1489" w:author="user" w:date="2023-09-19T14:45:00Z"/>
          <w:trPrChange w:id="1490" w:author="user" w:date="2023-09-19T14:50:00Z">
            <w:trPr>
              <w:jc w:val="center"/>
            </w:trPr>
          </w:trPrChange>
        </w:trPr>
        <w:tc>
          <w:tcPr>
            <w:tcW w:w="1530" w:type="dxa"/>
            <w:vAlign w:val="center"/>
            <w:tcPrChange w:id="149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492" w:author="user" w:date="2023-09-19T14:45:00Z"/>
                <w:rFonts w:ascii="Arial LatArm" w:hAnsi="Arial LatArm" w:cs="Calibri"/>
                <w:color w:val="000000"/>
                <w:sz w:val="18"/>
                <w:szCs w:val="18"/>
              </w:rPr>
            </w:pPr>
            <w:ins w:id="1493" w:author="user" w:date="2023-09-19T14:45:00Z">
              <w:r w:rsidRPr="002A7D19">
                <w:rPr>
                  <w:rFonts w:ascii="Arial LatArm" w:hAnsi="Arial LatArm" w:cs="Calibri"/>
                  <w:color w:val="000000"/>
                  <w:sz w:val="18"/>
                  <w:szCs w:val="18"/>
                </w:rPr>
                <w:t>104</w:t>
              </w:r>
            </w:ins>
          </w:p>
        </w:tc>
        <w:tc>
          <w:tcPr>
            <w:tcW w:w="1458" w:type="dxa"/>
            <w:vAlign w:val="center"/>
            <w:tcPrChange w:id="149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495" w:author="user" w:date="2023-09-19T14:45:00Z"/>
                <w:rFonts w:ascii="Arial LatArm" w:hAnsi="Arial LatArm" w:cs="Calibri"/>
                <w:color w:val="000000"/>
                <w:sz w:val="18"/>
                <w:szCs w:val="18"/>
              </w:rPr>
            </w:pPr>
            <w:ins w:id="1496" w:author="user" w:date="2023-09-19T14:45:00Z">
              <w:r w:rsidRPr="002A7D19">
                <w:rPr>
                  <w:rFonts w:ascii="Arial LatArm" w:hAnsi="Arial LatArm" w:cs="Calibri"/>
                  <w:color w:val="000000"/>
                  <w:sz w:val="18"/>
                  <w:szCs w:val="18"/>
                </w:rPr>
                <w:t>330 000</w:t>
              </w:r>
            </w:ins>
          </w:p>
        </w:tc>
        <w:tc>
          <w:tcPr>
            <w:tcW w:w="6458" w:type="dxa"/>
            <w:vAlign w:val="center"/>
            <w:tcPrChange w:id="149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498" w:author="user" w:date="2023-09-19T14:45:00Z"/>
                <w:rFonts w:ascii="GHEA Grapalat" w:hAnsi="GHEA Grapalat"/>
                <w:sz w:val="24"/>
                <w:szCs w:val="24"/>
              </w:rPr>
            </w:pPr>
            <w:ins w:id="1499" w:author="user" w:date="2023-09-19T14:50:00Z">
              <w:r>
                <w:rPr>
                  <w:rFonts w:ascii="Calibri" w:hAnsi="Calibri" w:cs="Calibri"/>
                  <w:color w:val="000000"/>
                  <w:sz w:val="16"/>
                  <w:szCs w:val="16"/>
                </w:rPr>
                <w:t>Электрический</w:t>
              </w:r>
              <w:r>
                <w:rPr>
                  <w:rFonts w:ascii="Arial LatArm" w:hAnsi="Arial LatArm" w:cs="Calibri"/>
                  <w:color w:val="000000"/>
                  <w:sz w:val="16"/>
                  <w:szCs w:val="16"/>
                </w:rPr>
                <w:t xml:space="preserve"> </w:t>
              </w:r>
              <w:r>
                <w:rPr>
                  <w:rFonts w:ascii="Calibri" w:hAnsi="Calibri" w:cs="Calibri"/>
                  <w:color w:val="000000"/>
                  <w:sz w:val="16"/>
                  <w:szCs w:val="16"/>
                </w:rPr>
                <w:t>нож</w:t>
              </w:r>
            </w:ins>
          </w:p>
        </w:tc>
      </w:tr>
      <w:tr w:rsidR="003A1D99" w:rsidRPr="009044F1" w:rsidTr="002264A1">
        <w:tblPrEx>
          <w:tblPrExChange w:id="1500" w:author="user" w:date="2023-09-19T14:50:00Z">
            <w:tblPrEx>
              <w:tblW w:w="9446" w:type="dxa"/>
            </w:tblPrEx>
          </w:tblPrExChange>
        </w:tblPrEx>
        <w:trPr>
          <w:jc w:val="center"/>
          <w:ins w:id="1501" w:author="user" w:date="2023-09-19T14:45:00Z"/>
          <w:trPrChange w:id="1502" w:author="user" w:date="2023-09-19T14:50:00Z">
            <w:trPr>
              <w:jc w:val="center"/>
            </w:trPr>
          </w:trPrChange>
        </w:trPr>
        <w:tc>
          <w:tcPr>
            <w:tcW w:w="1530" w:type="dxa"/>
            <w:vAlign w:val="center"/>
            <w:tcPrChange w:id="150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04" w:author="user" w:date="2023-09-19T14:45:00Z"/>
                <w:rFonts w:ascii="Arial LatArm" w:hAnsi="Arial LatArm" w:cs="Calibri"/>
                <w:color w:val="000000"/>
                <w:sz w:val="18"/>
                <w:szCs w:val="18"/>
              </w:rPr>
            </w:pPr>
            <w:ins w:id="1505" w:author="user" w:date="2023-09-19T14:45:00Z">
              <w:r w:rsidRPr="002A7D19">
                <w:rPr>
                  <w:rFonts w:ascii="Arial LatArm" w:hAnsi="Arial LatArm" w:cs="Calibri"/>
                  <w:color w:val="000000"/>
                  <w:sz w:val="18"/>
                  <w:szCs w:val="18"/>
                </w:rPr>
                <w:t>105</w:t>
              </w:r>
            </w:ins>
          </w:p>
        </w:tc>
        <w:tc>
          <w:tcPr>
            <w:tcW w:w="1458" w:type="dxa"/>
            <w:vAlign w:val="center"/>
            <w:tcPrChange w:id="150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07" w:author="user" w:date="2023-09-19T14:45:00Z"/>
                <w:rFonts w:ascii="Arial LatArm" w:hAnsi="Arial LatArm" w:cs="Calibri"/>
                <w:color w:val="000000"/>
                <w:sz w:val="18"/>
                <w:szCs w:val="18"/>
              </w:rPr>
            </w:pPr>
            <w:ins w:id="1508" w:author="user" w:date="2023-09-19T14:45:00Z">
              <w:r w:rsidRPr="002A7D19">
                <w:rPr>
                  <w:rFonts w:ascii="Arial LatArm" w:hAnsi="Arial LatArm" w:cs="Calibri"/>
                  <w:color w:val="000000"/>
                  <w:sz w:val="18"/>
                  <w:szCs w:val="18"/>
                </w:rPr>
                <w:t>150 000</w:t>
              </w:r>
            </w:ins>
          </w:p>
        </w:tc>
        <w:tc>
          <w:tcPr>
            <w:tcW w:w="6458" w:type="dxa"/>
            <w:vAlign w:val="center"/>
            <w:tcPrChange w:id="150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10" w:author="user" w:date="2023-09-19T14:45:00Z"/>
                <w:rFonts w:ascii="GHEA Grapalat" w:hAnsi="GHEA Grapalat"/>
                <w:sz w:val="24"/>
                <w:szCs w:val="24"/>
              </w:rPr>
            </w:pPr>
            <w:ins w:id="1511" w:author="user" w:date="2023-09-19T14:50:00Z">
              <w:r>
                <w:rPr>
                  <w:rFonts w:ascii="Arial LatArm" w:hAnsi="Arial LatArm" w:cs="Calibri"/>
                  <w:color w:val="000000"/>
                  <w:sz w:val="16"/>
                  <w:szCs w:val="16"/>
                </w:rPr>
                <w:t xml:space="preserve"> </w:t>
              </w:r>
              <w:r>
                <w:rPr>
                  <w:rFonts w:ascii="Calibri" w:hAnsi="Calibri" w:cs="Calibri"/>
                  <w:color w:val="000000"/>
                  <w:sz w:val="16"/>
                  <w:szCs w:val="16"/>
                </w:rPr>
                <w:t>Трубчатая</w:t>
              </w:r>
              <w:r>
                <w:rPr>
                  <w:rFonts w:ascii="Arial LatArm" w:hAnsi="Arial LatArm" w:cs="Calibri"/>
                  <w:color w:val="000000"/>
                  <w:sz w:val="16"/>
                  <w:szCs w:val="16"/>
                </w:rPr>
                <w:t xml:space="preserve"> </w:t>
              </w:r>
              <w:r>
                <w:rPr>
                  <w:rFonts w:ascii="Calibri" w:hAnsi="Calibri" w:cs="Calibri"/>
                  <w:color w:val="000000"/>
                  <w:sz w:val="16"/>
                  <w:szCs w:val="16"/>
                </w:rPr>
                <w:t>повязка</w:t>
              </w:r>
            </w:ins>
          </w:p>
        </w:tc>
      </w:tr>
      <w:tr w:rsidR="003A1D99" w:rsidRPr="009044F1" w:rsidTr="002264A1">
        <w:tblPrEx>
          <w:tblPrExChange w:id="1512" w:author="user" w:date="2023-09-19T14:50:00Z">
            <w:tblPrEx>
              <w:tblW w:w="9446" w:type="dxa"/>
            </w:tblPrEx>
          </w:tblPrExChange>
        </w:tblPrEx>
        <w:trPr>
          <w:jc w:val="center"/>
          <w:ins w:id="1513" w:author="user" w:date="2023-09-19T14:45:00Z"/>
          <w:trPrChange w:id="1514" w:author="user" w:date="2023-09-19T14:50:00Z">
            <w:trPr>
              <w:jc w:val="center"/>
            </w:trPr>
          </w:trPrChange>
        </w:trPr>
        <w:tc>
          <w:tcPr>
            <w:tcW w:w="1530" w:type="dxa"/>
            <w:vAlign w:val="center"/>
            <w:tcPrChange w:id="151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16" w:author="user" w:date="2023-09-19T14:45:00Z"/>
                <w:rFonts w:ascii="Arial LatArm" w:hAnsi="Arial LatArm" w:cs="Calibri"/>
                <w:color w:val="000000"/>
                <w:sz w:val="18"/>
                <w:szCs w:val="18"/>
              </w:rPr>
            </w:pPr>
            <w:ins w:id="1517" w:author="user" w:date="2023-09-19T14:45:00Z">
              <w:r w:rsidRPr="002A7D19">
                <w:rPr>
                  <w:rFonts w:ascii="Arial LatArm" w:hAnsi="Arial LatArm" w:cs="Calibri"/>
                  <w:color w:val="000000"/>
                  <w:sz w:val="18"/>
                  <w:szCs w:val="18"/>
                </w:rPr>
                <w:t>106</w:t>
              </w:r>
            </w:ins>
          </w:p>
        </w:tc>
        <w:tc>
          <w:tcPr>
            <w:tcW w:w="1458" w:type="dxa"/>
            <w:vAlign w:val="center"/>
            <w:tcPrChange w:id="151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19" w:author="user" w:date="2023-09-19T14:45:00Z"/>
                <w:rFonts w:ascii="Arial LatArm" w:hAnsi="Arial LatArm" w:cs="Calibri"/>
                <w:color w:val="000000"/>
                <w:sz w:val="18"/>
                <w:szCs w:val="18"/>
              </w:rPr>
            </w:pPr>
            <w:ins w:id="1520" w:author="user" w:date="2023-09-19T14:45:00Z">
              <w:r w:rsidRPr="002A7D19">
                <w:rPr>
                  <w:rFonts w:ascii="Arial LatArm" w:hAnsi="Arial LatArm" w:cs="Calibri"/>
                  <w:color w:val="000000"/>
                  <w:sz w:val="18"/>
                  <w:szCs w:val="18"/>
                </w:rPr>
                <w:t>130 000</w:t>
              </w:r>
            </w:ins>
          </w:p>
        </w:tc>
        <w:tc>
          <w:tcPr>
            <w:tcW w:w="6458" w:type="dxa"/>
            <w:vAlign w:val="center"/>
            <w:tcPrChange w:id="152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22" w:author="user" w:date="2023-09-19T14:45:00Z"/>
                <w:rFonts w:ascii="GHEA Grapalat" w:hAnsi="GHEA Grapalat"/>
                <w:sz w:val="24"/>
                <w:szCs w:val="24"/>
              </w:rPr>
            </w:pPr>
            <w:ins w:id="1523" w:author="user" w:date="2023-09-19T14:50:00Z">
              <w:r>
                <w:rPr>
                  <w:rFonts w:ascii="Calibri" w:hAnsi="Calibri" w:cs="Calibri"/>
                  <w:color w:val="000000"/>
                  <w:sz w:val="16"/>
                  <w:szCs w:val="16"/>
                </w:rPr>
                <w:t>Стерильная</w:t>
              </w:r>
              <w:r>
                <w:rPr>
                  <w:rFonts w:ascii="Arial LatArm" w:hAnsi="Arial LatArm" w:cs="Calibri"/>
                  <w:color w:val="000000"/>
                  <w:sz w:val="16"/>
                  <w:szCs w:val="16"/>
                </w:rPr>
                <w:t xml:space="preserve"> </w:t>
              </w:r>
              <w:r>
                <w:rPr>
                  <w:rFonts w:ascii="Calibri" w:hAnsi="Calibri" w:cs="Calibri"/>
                  <w:color w:val="000000"/>
                  <w:sz w:val="16"/>
                  <w:szCs w:val="16"/>
                </w:rPr>
                <w:t>марля</w:t>
              </w:r>
              <w:r>
                <w:rPr>
                  <w:rFonts w:ascii="Arial LatArm" w:hAnsi="Arial LatArm" w:cs="Calibri"/>
                  <w:color w:val="000000"/>
                  <w:sz w:val="16"/>
                  <w:szCs w:val="16"/>
                </w:rPr>
                <w:t xml:space="preserve"> </w:t>
              </w:r>
              <w:r>
                <w:rPr>
                  <w:rFonts w:ascii="Calibri" w:hAnsi="Calibri" w:cs="Calibri"/>
                  <w:color w:val="000000"/>
                  <w:sz w:val="16"/>
                  <w:szCs w:val="16"/>
                </w:rPr>
                <w:t>Тегадерм</w:t>
              </w:r>
            </w:ins>
          </w:p>
        </w:tc>
      </w:tr>
      <w:tr w:rsidR="003A1D99" w:rsidRPr="009044F1" w:rsidTr="002264A1">
        <w:tblPrEx>
          <w:tblPrExChange w:id="1524" w:author="user" w:date="2023-09-19T14:50:00Z">
            <w:tblPrEx>
              <w:tblW w:w="9446" w:type="dxa"/>
            </w:tblPrEx>
          </w:tblPrExChange>
        </w:tblPrEx>
        <w:trPr>
          <w:jc w:val="center"/>
          <w:ins w:id="1525" w:author="user" w:date="2023-09-19T14:45:00Z"/>
          <w:trPrChange w:id="1526" w:author="user" w:date="2023-09-19T14:50:00Z">
            <w:trPr>
              <w:jc w:val="center"/>
            </w:trPr>
          </w:trPrChange>
        </w:trPr>
        <w:tc>
          <w:tcPr>
            <w:tcW w:w="1530" w:type="dxa"/>
            <w:vAlign w:val="center"/>
            <w:tcPrChange w:id="152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28" w:author="user" w:date="2023-09-19T14:45:00Z"/>
                <w:rFonts w:ascii="Arial LatArm" w:hAnsi="Arial LatArm" w:cs="Calibri"/>
                <w:color w:val="000000"/>
                <w:sz w:val="18"/>
                <w:szCs w:val="18"/>
              </w:rPr>
            </w:pPr>
            <w:ins w:id="1529" w:author="user" w:date="2023-09-19T14:45:00Z">
              <w:r w:rsidRPr="002A7D19">
                <w:rPr>
                  <w:rFonts w:ascii="Arial LatArm" w:hAnsi="Arial LatArm" w:cs="Calibri"/>
                  <w:color w:val="000000"/>
                  <w:sz w:val="18"/>
                  <w:szCs w:val="18"/>
                </w:rPr>
                <w:t>107</w:t>
              </w:r>
            </w:ins>
          </w:p>
        </w:tc>
        <w:tc>
          <w:tcPr>
            <w:tcW w:w="1458" w:type="dxa"/>
            <w:vAlign w:val="center"/>
            <w:tcPrChange w:id="153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31" w:author="user" w:date="2023-09-19T14:45:00Z"/>
                <w:rFonts w:ascii="Arial LatArm" w:hAnsi="Arial LatArm" w:cs="Calibri"/>
                <w:color w:val="000000"/>
                <w:sz w:val="18"/>
                <w:szCs w:val="18"/>
              </w:rPr>
            </w:pPr>
            <w:ins w:id="1532" w:author="user" w:date="2023-09-19T14:45:00Z">
              <w:r w:rsidRPr="002A7D19">
                <w:rPr>
                  <w:rFonts w:ascii="Arial LatArm" w:hAnsi="Arial LatArm" w:cs="Calibri"/>
                  <w:color w:val="000000"/>
                  <w:sz w:val="18"/>
                  <w:szCs w:val="18"/>
                </w:rPr>
                <w:t>142 500</w:t>
              </w:r>
            </w:ins>
          </w:p>
        </w:tc>
        <w:tc>
          <w:tcPr>
            <w:tcW w:w="6458" w:type="dxa"/>
            <w:vAlign w:val="center"/>
            <w:tcPrChange w:id="153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34" w:author="user" w:date="2023-09-19T14:45:00Z"/>
                <w:rFonts w:ascii="GHEA Grapalat" w:hAnsi="GHEA Grapalat"/>
                <w:sz w:val="24"/>
                <w:szCs w:val="24"/>
              </w:rPr>
            </w:pPr>
            <w:ins w:id="1535" w:author="user" w:date="2023-09-19T14:50:00Z">
              <w:r>
                <w:rPr>
                  <w:rFonts w:ascii="Calibri" w:hAnsi="Calibri" w:cs="Calibri"/>
                  <w:color w:val="000000"/>
                  <w:sz w:val="16"/>
                  <w:szCs w:val="16"/>
                </w:rPr>
                <w:t>Стерильная</w:t>
              </w:r>
              <w:r>
                <w:rPr>
                  <w:rFonts w:ascii="Arial LatArm" w:hAnsi="Arial LatArm" w:cs="Calibri"/>
                  <w:color w:val="000000"/>
                  <w:sz w:val="16"/>
                  <w:szCs w:val="16"/>
                </w:rPr>
                <w:t xml:space="preserve"> </w:t>
              </w:r>
              <w:r>
                <w:rPr>
                  <w:rFonts w:ascii="Calibri" w:hAnsi="Calibri" w:cs="Calibri"/>
                  <w:color w:val="000000"/>
                  <w:sz w:val="16"/>
                  <w:szCs w:val="16"/>
                </w:rPr>
                <w:t>марля</w:t>
              </w:r>
              <w:r>
                <w:rPr>
                  <w:rFonts w:ascii="Arial LatArm" w:hAnsi="Arial LatArm" w:cs="Calibri"/>
                  <w:color w:val="000000"/>
                  <w:sz w:val="16"/>
                  <w:szCs w:val="16"/>
                </w:rPr>
                <w:t xml:space="preserve"> </w:t>
              </w:r>
              <w:r>
                <w:rPr>
                  <w:rFonts w:ascii="Calibri" w:hAnsi="Calibri" w:cs="Calibri"/>
                  <w:color w:val="000000"/>
                  <w:sz w:val="16"/>
                  <w:szCs w:val="16"/>
                </w:rPr>
                <w:t>Тегадерм</w:t>
              </w:r>
            </w:ins>
          </w:p>
        </w:tc>
      </w:tr>
      <w:tr w:rsidR="003A1D99" w:rsidRPr="009044F1" w:rsidTr="002264A1">
        <w:tblPrEx>
          <w:tblPrExChange w:id="1536" w:author="user" w:date="2023-09-19T14:50:00Z">
            <w:tblPrEx>
              <w:tblW w:w="9446" w:type="dxa"/>
            </w:tblPrEx>
          </w:tblPrExChange>
        </w:tblPrEx>
        <w:trPr>
          <w:jc w:val="center"/>
          <w:ins w:id="1537" w:author="user" w:date="2023-09-19T14:45:00Z"/>
          <w:trPrChange w:id="1538" w:author="user" w:date="2023-09-19T14:50:00Z">
            <w:trPr>
              <w:jc w:val="center"/>
            </w:trPr>
          </w:trPrChange>
        </w:trPr>
        <w:tc>
          <w:tcPr>
            <w:tcW w:w="1530" w:type="dxa"/>
            <w:vAlign w:val="center"/>
            <w:tcPrChange w:id="153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40" w:author="user" w:date="2023-09-19T14:45:00Z"/>
                <w:rFonts w:ascii="Arial LatArm" w:hAnsi="Arial LatArm" w:cs="Calibri"/>
                <w:color w:val="000000"/>
                <w:sz w:val="18"/>
                <w:szCs w:val="18"/>
              </w:rPr>
            </w:pPr>
            <w:ins w:id="1541" w:author="user" w:date="2023-09-19T14:45:00Z">
              <w:r w:rsidRPr="002A7D19">
                <w:rPr>
                  <w:rFonts w:ascii="Arial LatArm" w:hAnsi="Arial LatArm" w:cs="Calibri"/>
                  <w:color w:val="000000"/>
                  <w:sz w:val="18"/>
                  <w:szCs w:val="18"/>
                </w:rPr>
                <w:t>108</w:t>
              </w:r>
            </w:ins>
          </w:p>
        </w:tc>
        <w:tc>
          <w:tcPr>
            <w:tcW w:w="1458" w:type="dxa"/>
            <w:vAlign w:val="center"/>
            <w:tcPrChange w:id="154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43" w:author="user" w:date="2023-09-19T14:45:00Z"/>
                <w:rFonts w:ascii="Arial LatArm" w:hAnsi="Arial LatArm" w:cs="Calibri"/>
                <w:color w:val="000000"/>
                <w:sz w:val="18"/>
                <w:szCs w:val="18"/>
              </w:rPr>
            </w:pPr>
            <w:ins w:id="1544" w:author="user" w:date="2023-09-19T14:45:00Z">
              <w:r w:rsidRPr="002A7D19">
                <w:rPr>
                  <w:rFonts w:ascii="Arial LatArm" w:hAnsi="Arial LatArm" w:cs="Calibri"/>
                  <w:color w:val="000000"/>
                  <w:sz w:val="18"/>
                  <w:szCs w:val="18"/>
                </w:rPr>
                <w:t>160 000</w:t>
              </w:r>
            </w:ins>
          </w:p>
        </w:tc>
        <w:tc>
          <w:tcPr>
            <w:tcW w:w="6458" w:type="dxa"/>
            <w:vAlign w:val="center"/>
            <w:tcPrChange w:id="154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46" w:author="user" w:date="2023-09-19T14:45:00Z"/>
                <w:rFonts w:ascii="GHEA Grapalat" w:hAnsi="GHEA Grapalat"/>
                <w:sz w:val="24"/>
                <w:szCs w:val="24"/>
              </w:rPr>
            </w:pPr>
            <w:ins w:id="1547" w:author="user" w:date="2023-09-19T14:50:00Z">
              <w:r>
                <w:rPr>
                  <w:rFonts w:ascii="Calibri" w:hAnsi="Calibri" w:cs="Calibri"/>
                  <w:color w:val="000000"/>
                  <w:sz w:val="16"/>
                  <w:szCs w:val="16"/>
                </w:rPr>
                <w:t>Артериальная</w:t>
              </w:r>
              <w:r>
                <w:rPr>
                  <w:rFonts w:ascii="Arial LatArm" w:hAnsi="Arial LatArm" w:cs="Calibri"/>
                  <w:color w:val="000000"/>
                  <w:sz w:val="16"/>
                  <w:szCs w:val="16"/>
                </w:rPr>
                <w:t xml:space="preserve"> </w:t>
              </w:r>
              <w:r>
                <w:rPr>
                  <w:rFonts w:ascii="Calibri" w:hAnsi="Calibri" w:cs="Calibri"/>
                  <w:color w:val="000000"/>
                  <w:sz w:val="16"/>
                  <w:szCs w:val="16"/>
                </w:rPr>
                <w:t>система</w:t>
              </w:r>
            </w:ins>
          </w:p>
        </w:tc>
      </w:tr>
      <w:tr w:rsidR="003A1D99" w:rsidRPr="009044F1" w:rsidTr="002264A1">
        <w:tblPrEx>
          <w:tblPrExChange w:id="1548" w:author="user" w:date="2023-09-19T14:50:00Z">
            <w:tblPrEx>
              <w:tblW w:w="9446" w:type="dxa"/>
            </w:tblPrEx>
          </w:tblPrExChange>
        </w:tblPrEx>
        <w:trPr>
          <w:jc w:val="center"/>
          <w:ins w:id="1549" w:author="user" w:date="2023-09-19T14:45:00Z"/>
          <w:trPrChange w:id="1550" w:author="user" w:date="2023-09-19T14:50:00Z">
            <w:trPr>
              <w:jc w:val="center"/>
            </w:trPr>
          </w:trPrChange>
        </w:trPr>
        <w:tc>
          <w:tcPr>
            <w:tcW w:w="1530" w:type="dxa"/>
            <w:vAlign w:val="center"/>
            <w:tcPrChange w:id="155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52" w:author="user" w:date="2023-09-19T14:45:00Z"/>
                <w:rFonts w:ascii="Arial LatArm" w:hAnsi="Arial LatArm" w:cs="Calibri"/>
                <w:color w:val="000000"/>
                <w:sz w:val="18"/>
                <w:szCs w:val="18"/>
              </w:rPr>
            </w:pPr>
            <w:ins w:id="1553" w:author="user" w:date="2023-09-19T14:45:00Z">
              <w:r w:rsidRPr="002A7D19">
                <w:rPr>
                  <w:rFonts w:ascii="Arial LatArm" w:hAnsi="Arial LatArm" w:cs="Calibri"/>
                  <w:color w:val="000000"/>
                  <w:sz w:val="18"/>
                  <w:szCs w:val="18"/>
                </w:rPr>
                <w:t>109</w:t>
              </w:r>
            </w:ins>
          </w:p>
        </w:tc>
        <w:tc>
          <w:tcPr>
            <w:tcW w:w="1458" w:type="dxa"/>
            <w:vAlign w:val="center"/>
            <w:tcPrChange w:id="155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55" w:author="user" w:date="2023-09-19T14:45:00Z"/>
                <w:rFonts w:ascii="Arial LatArm" w:hAnsi="Arial LatArm" w:cs="Calibri"/>
                <w:color w:val="000000"/>
                <w:sz w:val="18"/>
                <w:szCs w:val="18"/>
              </w:rPr>
            </w:pPr>
            <w:ins w:id="1556" w:author="user" w:date="2023-09-19T14:45:00Z">
              <w:r w:rsidRPr="002A7D19">
                <w:rPr>
                  <w:rFonts w:ascii="Arial LatArm" w:hAnsi="Arial LatArm" w:cs="Calibri"/>
                  <w:color w:val="000000"/>
                  <w:sz w:val="18"/>
                  <w:szCs w:val="18"/>
                </w:rPr>
                <w:t>16 000</w:t>
              </w:r>
            </w:ins>
          </w:p>
        </w:tc>
        <w:tc>
          <w:tcPr>
            <w:tcW w:w="6458" w:type="dxa"/>
            <w:vAlign w:val="center"/>
            <w:tcPrChange w:id="155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58" w:author="user" w:date="2023-09-19T14:45:00Z"/>
                <w:rFonts w:ascii="GHEA Grapalat" w:hAnsi="GHEA Grapalat"/>
                <w:sz w:val="24"/>
                <w:szCs w:val="24"/>
              </w:rPr>
            </w:pPr>
            <w:ins w:id="1559" w:author="user" w:date="2023-09-19T14:50:00Z">
              <w:r>
                <w:rPr>
                  <w:rFonts w:ascii="Calibri" w:hAnsi="Calibri" w:cs="Calibri"/>
                  <w:color w:val="000000"/>
                  <w:sz w:val="16"/>
                  <w:szCs w:val="16"/>
                </w:rPr>
                <w:t>Окраины</w:t>
              </w:r>
              <w:r>
                <w:rPr>
                  <w:rFonts w:ascii="Arial LatArm" w:hAnsi="Arial LatArm" w:cs="Calibri"/>
                  <w:color w:val="000000"/>
                  <w:sz w:val="16"/>
                  <w:szCs w:val="16"/>
                </w:rPr>
                <w:t xml:space="preserve"> </w:t>
              </w:r>
              <w:r>
                <w:rPr>
                  <w:rFonts w:ascii="Calibri" w:hAnsi="Calibri" w:cs="Calibri"/>
                  <w:color w:val="000000"/>
                  <w:sz w:val="16"/>
                  <w:szCs w:val="16"/>
                </w:rPr>
                <w:t>Хогны</w:t>
              </w:r>
            </w:ins>
          </w:p>
        </w:tc>
      </w:tr>
      <w:tr w:rsidR="003A1D99" w:rsidRPr="009044F1" w:rsidTr="002264A1">
        <w:tblPrEx>
          <w:tblPrExChange w:id="1560" w:author="user" w:date="2023-09-19T14:50:00Z">
            <w:tblPrEx>
              <w:tblW w:w="9446" w:type="dxa"/>
            </w:tblPrEx>
          </w:tblPrExChange>
        </w:tblPrEx>
        <w:trPr>
          <w:jc w:val="center"/>
          <w:ins w:id="1561" w:author="user" w:date="2023-09-19T14:45:00Z"/>
          <w:trPrChange w:id="1562" w:author="user" w:date="2023-09-19T14:50:00Z">
            <w:trPr>
              <w:jc w:val="center"/>
            </w:trPr>
          </w:trPrChange>
        </w:trPr>
        <w:tc>
          <w:tcPr>
            <w:tcW w:w="1530" w:type="dxa"/>
            <w:vAlign w:val="center"/>
            <w:tcPrChange w:id="156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64" w:author="user" w:date="2023-09-19T14:45:00Z"/>
                <w:rFonts w:ascii="Arial LatArm" w:hAnsi="Arial LatArm" w:cs="Calibri"/>
                <w:color w:val="000000"/>
                <w:sz w:val="18"/>
                <w:szCs w:val="18"/>
              </w:rPr>
            </w:pPr>
            <w:ins w:id="1565" w:author="user" w:date="2023-09-19T14:45:00Z">
              <w:r w:rsidRPr="002A7D19">
                <w:rPr>
                  <w:rFonts w:ascii="Arial LatArm" w:hAnsi="Arial LatArm" w:cs="Calibri"/>
                  <w:color w:val="000000"/>
                  <w:sz w:val="18"/>
                  <w:szCs w:val="18"/>
                </w:rPr>
                <w:t>110</w:t>
              </w:r>
            </w:ins>
          </w:p>
        </w:tc>
        <w:tc>
          <w:tcPr>
            <w:tcW w:w="1458" w:type="dxa"/>
            <w:vAlign w:val="center"/>
            <w:tcPrChange w:id="156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67" w:author="user" w:date="2023-09-19T14:45:00Z"/>
                <w:rFonts w:ascii="Arial LatArm" w:hAnsi="Arial LatArm" w:cs="Calibri"/>
                <w:color w:val="000000"/>
                <w:sz w:val="18"/>
                <w:szCs w:val="18"/>
              </w:rPr>
            </w:pPr>
            <w:ins w:id="1568" w:author="user" w:date="2023-09-19T14:45:00Z">
              <w:r w:rsidRPr="002A7D19">
                <w:rPr>
                  <w:rFonts w:ascii="Arial LatArm" w:hAnsi="Arial LatArm" w:cs="Calibri"/>
                  <w:color w:val="000000"/>
                  <w:sz w:val="18"/>
                  <w:szCs w:val="18"/>
                </w:rPr>
                <w:t>261 000</w:t>
              </w:r>
            </w:ins>
          </w:p>
        </w:tc>
        <w:tc>
          <w:tcPr>
            <w:tcW w:w="6458" w:type="dxa"/>
            <w:vAlign w:val="center"/>
            <w:tcPrChange w:id="156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70" w:author="user" w:date="2023-09-19T14:45:00Z"/>
                <w:rFonts w:ascii="GHEA Grapalat" w:hAnsi="GHEA Grapalat"/>
                <w:sz w:val="24"/>
                <w:szCs w:val="24"/>
              </w:rPr>
            </w:pPr>
            <w:ins w:id="1571" w:author="user" w:date="2023-09-19T14:50:00Z">
              <w:r>
                <w:rPr>
                  <w:rFonts w:ascii="Calibri" w:hAnsi="Calibri" w:cs="Calibri"/>
                  <w:color w:val="000000"/>
                  <w:sz w:val="16"/>
                  <w:szCs w:val="16"/>
                </w:rPr>
                <w:t>Одноразовый</w:t>
              </w:r>
              <w:r>
                <w:rPr>
                  <w:rFonts w:ascii="Arial LatArm" w:hAnsi="Arial LatArm" w:cs="Calibri"/>
                  <w:color w:val="000000"/>
                  <w:sz w:val="16"/>
                  <w:szCs w:val="16"/>
                </w:rPr>
                <w:t xml:space="preserve"> </w:t>
              </w:r>
              <w:r>
                <w:rPr>
                  <w:rFonts w:ascii="Calibri" w:hAnsi="Calibri" w:cs="Calibri"/>
                  <w:color w:val="000000"/>
                  <w:sz w:val="16"/>
                  <w:szCs w:val="16"/>
                </w:rPr>
                <w:t>лист</w:t>
              </w:r>
            </w:ins>
          </w:p>
        </w:tc>
      </w:tr>
      <w:tr w:rsidR="003A1D99" w:rsidRPr="009044F1" w:rsidTr="002264A1">
        <w:tblPrEx>
          <w:tblPrExChange w:id="1572" w:author="user" w:date="2023-09-19T14:50:00Z">
            <w:tblPrEx>
              <w:tblW w:w="9446" w:type="dxa"/>
            </w:tblPrEx>
          </w:tblPrExChange>
        </w:tblPrEx>
        <w:trPr>
          <w:jc w:val="center"/>
          <w:ins w:id="1573" w:author="user" w:date="2023-09-19T14:45:00Z"/>
          <w:trPrChange w:id="1574" w:author="user" w:date="2023-09-19T14:50:00Z">
            <w:trPr>
              <w:jc w:val="center"/>
            </w:trPr>
          </w:trPrChange>
        </w:trPr>
        <w:tc>
          <w:tcPr>
            <w:tcW w:w="1530" w:type="dxa"/>
            <w:vAlign w:val="center"/>
            <w:tcPrChange w:id="157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76" w:author="user" w:date="2023-09-19T14:45:00Z"/>
                <w:rFonts w:ascii="Arial LatArm" w:hAnsi="Arial LatArm" w:cs="Calibri"/>
                <w:color w:val="000000"/>
                <w:sz w:val="18"/>
                <w:szCs w:val="18"/>
              </w:rPr>
            </w:pPr>
            <w:ins w:id="1577" w:author="user" w:date="2023-09-19T14:45:00Z">
              <w:r w:rsidRPr="002A7D19">
                <w:rPr>
                  <w:rFonts w:ascii="Arial LatArm" w:hAnsi="Arial LatArm" w:cs="Calibri"/>
                  <w:color w:val="000000"/>
                  <w:sz w:val="18"/>
                  <w:szCs w:val="18"/>
                </w:rPr>
                <w:t>111</w:t>
              </w:r>
            </w:ins>
          </w:p>
        </w:tc>
        <w:tc>
          <w:tcPr>
            <w:tcW w:w="1458" w:type="dxa"/>
            <w:vAlign w:val="center"/>
            <w:tcPrChange w:id="157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79" w:author="user" w:date="2023-09-19T14:45:00Z"/>
                <w:rFonts w:ascii="Arial LatArm" w:hAnsi="Arial LatArm" w:cs="Calibri"/>
                <w:color w:val="000000"/>
                <w:sz w:val="18"/>
                <w:szCs w:val="18"/>
              </w:rPr>
            </w:pPr>
            <w:ins w:id="1580" w:author="user" w:date="2023-09-19T14:45:00Z">
              <w:r w:rsidRPr="002A7D19">
                <w:rPr>
                  <w:rFonts w:ascii="Arial LatArm" w:hAnsi="Arial LatArm" w:cs="Calibri"/>
                  <w:color w:val="000000"/>
                  <w:sz w:val="18"/>
                  <w:szCs w:val="18"/>
                </w:rPr>
                <w:t>15 000</w:t>
              </w:r>
            </w:ins>
          </w:p>
        </w:tc>
        <w:tc>
          <w:tcPr>
            <w:tcW w:w="6458" w:type="dxa"/>
            <w:vAlign w:val="center"/>
            <w:tcPrChange w:id="158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82" w:author="user" w:date="2023-09-19T14:45:00Z"/>
                <w:rFonts w:ascii="GHEA Grapalat" w:hAnsi="GHEA Grapalat"/>
                <w:sz w:val="24"/>
                <w:szCs w:val="24"/>
              </w:rPr>
            </w:pPr>
            <w:ins w:id="1583" w:author="user" w:date="2023-09-19T14:50:00Z">
              <w:r>
                <w:rPr>
                  <w:rFonts w:ascii="Arial LatArm" w:hAnsi="Arial LatArm" w:cs="Calibri"/>
                  <w:color w:val="000000"/>
                  <w:sz w:val="16"/>
                  <w:szCs w:val="16"/>
                </w:rPr>
                <w:t xml:space="preserve"> </w:t>
              </w:r>
              <w:r>
                <w:rPr>
                  <w:rFonts w:ascii="Calibri" w:hAnsi="Calibri" w:cs="Calibri"/>
                  <w:color w:val="000000"/>
                  <w:sz w:val="16"/>
                  <w:szCs w:val="16"/>
                </w:rPr>
                <w:t>Интубационная</w:t>
              </w:r>
              <w:r>
                <w:rPr>
                  <w:rFonts w:ascii="Arial LatArm" w:hAnsi="Arial LatArm" w:cs="Calibri"/>
                  <w:color w:val="000000"/>
                  <w:sz w:val="16"/>
                  <w:szCs w:val="16"/>
                </w:rPr>
                <w:t xml:space="preserve"> </w:t>
              </w:r>
              <w:r>
                <w:rPr>
                  <w:rFonts w:ascii="Calibri" w:hAnsi="Calibri" w:cs="Calibri"/>
                  <w:color w:val="000000"/>
                  <w:sz w:val="16"/>
                  <w:szCs w:val="16"/>
                </w:rPr>
                <w:t>трубка</w:t>
              </w:r>
            </w:ins>
          </w:p>
        </w:tc>
      </w:tr>
      <w:tr w:rsidR="003A1D99" w:rsidRPr="009044F1" w:rsidTr="002264A1">
        <w:tblPrEx>
          <w:tblPrExChange w:id="1584" w:author="user" w:date="2023-09-19T14:50:00Z">
            <w:tblPrEx>
              <w:tblW w:w="9446" w:type="dxa"/>
            </w:tblPrEx>
          </w:tblPrExChange>
        </w:tblPrEx>
        <w:trPr>
          <w:jc w:val="center"/>
          <w:ins w:id="1585" w:author="user" w:date="2023-09-19T14:45:00Z"/>
          <w:trPrChange w:id="1586" w:author="user" w:date="2023-09-19T14:50:00Z">
            <w:trPr>
              <w:jc w:val="center"/>
            </w:trPr>
          </w:trPrChange>
        </w:trPr>
        <w:tc>
          <w:tcPr>
            <w:tcW w:w="1530" w:type="dxa"/>
            <w:vAlign w:val="center"/>
            <w:tcPrChange w:id="158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588" w:author="user" w:date="2023-09-19T14:45:00Z"/>
                <w:rFonts w:ascii="Arial LatArm" w:hAnsi="Arial LatArm" w:cs="Calibri"/>
                <w:color w:val="000000"/>
                <w:sz w:val="18"/>
                <w:szCs w:val="18"/>
              </w:rPr>
            </w:pPr>
            <w:ins w:id="1589" w:author="user" w:date="2023-09-19T14:45:00Z">
              <w:r w:rsidRPr="002A7D19">
                <w:rPr>
                  <w:rFonts w:ascii="Arial LatArm" w:hAnsi="Arial LatArm" w:cs="Calibri"/>
                  <w:color w:val="000000"/>
                  <w:sz w:val="18"/>
                  <w:szCs w:val="18"/>
                </w:rPr>
                <w:t>112</w:t>
              </w:r>
            </w:ins>
          </w:p>
        </w:tc>
        <w:tc>
          <w:tcPr>
            <w:tcW w:w="1458" w:type="dxa"/>
            <w:vAlign w:val="center"/>
            <w:tcPrChange w:id="159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591" w:author="user" w:date="2023-09-19T14:45:00Z"/>
                <w:rFonts w:ascii="Arial LatArm" w:hAnsi="Arial LatArm" w:cs="Calibri"/>
                <w:color w:val="000000"/>
                <w:sz w:val="18"/>
                <w:szCs w:val="18"/>
              </w:rPr>
            </w:pPr>
            <w:ins w:id="1592" w:author="user" w:date="2023-09-19T14:45:00Z">
              <w:r w:rsidRPr="002A7D19">
                <w:rPr>
                  <w:rFonts w:ascii="Arial LatArm" w:hAnsi="Arial LatArm" w:cs="Calibri"/>
                  <w:color w:val="000000"/>
                  <w:sz w:val="18"/>
                  <w:szCs w:val="18"/>
                </w:rPr>
                <w:t>50 400</w:t>
              </w:r>
            </w:ins>
          </w:p>
        </w:tc>
        <w:tc>
          <w:tcPr>
            <w:tcW w:w="6458" w:type="dxa"/>
            <w:vAlign w:val="center"/>
            <w:tcPrChange w:id="159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594" w:author="user" w:date="2023-09-19T14:45:00Z"/>
                <w:rFonts w:ascii="GHEA Grapalat" w:hAnsi="GHEA Grapalat"/>
                <w:sz w:val="24"/>
                <w:szCs w:val="24"/>
              </w:rPr>
            </w:pPr>
            <w:ins w:id="1595" w:author="user" w:date="2023-09-19T14:50:00Z">
              <w:r>
                <w:rPr>
                  <w:rFonts w:ascii="Calibri" w:hAnsi="Calibri" w:cs="Calibri"/>
                  <w:color w:val="000000"/>
                  <w:sz w:val="16"/>
                  <w:szCs w:val="16"/>
                </w:rPr>
                <w:t>Игла</w:t>
              </w:r>
              <w:r>
                <w:rPr>
                  <w:rFonts w:ascii="Arial LatArm" w:hAnsi="Arial LatArm" w:cs="Calibri"/>
                  <w:color w:val="000000"/>
                  <w:sz w:val="16"/>
                  <w:szCs w:val="16"/>
                </w:rPr>
                <w:t xml:space="preserve"> Ultraplex 360, </w:t>
              </w:r>
              <w:r>
                <w:rPr>
                  <w:rFonts w:ascii="Calibri" w:hAnsi="Calibri" w:cs="Calibri"/>
                  <w:color w:val="000000"/>
                  <w:sz w:val="16"/>
                  <w:szCs w:val="16"/>
                </w:rPr>
                <w:t>оптимизированная</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ультразвука</w:t>
              </w:r>
            </w:ins>
          </w:p>
        </w:tc>
      </w:tr>
      <w:tr w:rsidR="003A1D99" w:rsidRPr="009044F1" w:rsidTr="002264A1">
        <w:tblPrEx>
          <w:tblPrExChange w:id="1596" w:author="user" w:date="2023-09-19T14:50:00Z">
            <w:tblPrEx>
              <w:tblW w:w="9446" w:type="dxa"/>
            </w:tblPrEx>
          </w:tblPrExChange>
        </w:tblPrEx>
        <w:trPr>
          <w:jc w:val="center"/>
          <w:ins w:id="1597" w:author="user" w:date="2023-09-19T14:45:00Z"/>
          <w:trPrChange w:id="1598" w:author="user" w:date="2023-09-19T14:50:00Z">
            <w:trPr>
              <w:jc w:val="center"/>
            </w:trPr>
          </w:trPrChange>
        </w:trPr>
        <w:tc>
          <w:tcPr>
            <w:tcW w:w="1530" w:type="dxa"/>
            <w:vAlign w:val="center"/>
            <w:tcPrChange w:id="159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00" w:author="user" w:date="2023-09-19T14:45:00Z"/>
                <w:rFonts w:ascii="Arial LatArm" w:hAnsi="Arial LatArm" w:cs="Calibri"/>
                <w:color w:val="000000"/>
                <w:sz w:val="18"/>
                <w:szCs w:val="18"/>
              </w:rPr>
            </w:pPr>
            <w:ins w:id="1601" w:author="user" w:date="2023-09-19T14:45:00Z">
              <w:r w:rsidRPr="002A7D19">
                <w:rPr>
                  <w:rFonts w:ascii="Arial LatArm" w:hAnsi="Arial LatArm" w:cs="Calibri"/>
                  <w:color w:val="000000"/>
                  <w:sz w:val="18"/>
                  <w:szCs w:val="18"/>
                </w:rPr>
                <w:t>113</w:t>
              </w:r>
            </w:ins>
          </w:p>
        </w:tc>
        <w:tc>
          <w:tcPr>
            <w:tcW w:w="1458" w:type="dxa"/>
            <w:vAlign w:val="center"/>
            <w:tcPrChange w:id="160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03" w:author="user" w:date="2023-09-19T14:45:00Z"/>
                <w:rFonts w:ascii="Arial LatArm" w:hAnsi="Arial LatArm" w:cs="Calibri"/>
                <w:color w:val="000000"/>
                <w:sz w:val="18"/>
                <w:szCs w:val="18"/>
              </w:rPr>
            </w:pPr>
            <w:ins w:id="1604" w:author="user" w:date="2023-09-19T14:45:00Z">
              <w:r w:rsidRPr="002A7D19">
                <w:rPr>
                  <w:rFonts w:ascii="Arial LatArm" w:hAnsi="Arial LatArm" w:cs="Calibri"/>
                  <w:color w:val="000000"/>
                  <w:sz w:val="18"/>
                  <w:szCs w:val="18"/>
                </w:rPr>
                <w:t>215 000</w:t>
              </w:r>
            </w:ins>
          </w:p>
        </w:tc>
        <w:tc>
          <w:tcPr>
            <w:tcW w:w="6458" w:type="dxa"/>
            <w:vAlign w:val="center"/>
            <w:tcPrChange w:id="160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06" w:author="user" w:date="2023-09-19T14:45:00Z"/>
                <w:rFonts w:ascii="GHEA Grapalat" w:hAnsi="GHEA Grapalat"/>
                <w:sz w:val="24"/>
                <w:szCs w:val="24"/>
              </w:rPr>
            </w:pPr>
            <w:ins w:id="1607" w:author="user" w:date="2023-09-19T14:50:00Z">
              <w:r>
                <w:rPr>
                  <w:rFonts w:ascii="Calibri" w:hAnsi="Calibri" w:cs="Calibri"/>
                  <w:color w:val="000000"/>
                  <w:sz w:val="16"/>
                  <w:szCs w:val="16"/>
                </w:rPr>
                <w:t>Расширение</w:t>
              </w:r>
              <w:r>
                <w:rPr>
                  <w:rFonts w:ascii="Arial LatArm" w:hAnsi="Arial LatArm" w:cs="Calibri"/>
                  <w:color w:val="000000"/>
                  <w:sz w:val="16"/>
                  <w:szCs w:val="16"/>
                </w:rPr>
                <w:t xml:space="preserve"> </w:t>
              </w:r>
              <w:r>
                <w:rPr>
                  <w:rFonts w:ascii="Calibri" w:hAnsi="Calibri" w:cs="Calibri"/>
                  <w:color w:val="000000"/>
                  <w:sz w:val="16"/>
                  <w:szCs w:val="16"/>
                </w:rPr>
                <w:t>перфузора</w:t>
              </w:r>
            </w:ins>
          </w:p>
        </w:tc>
      </w:tr>
      <w:tr w:rsidR="003A1D99" w:rsidRPr="009044F1" w:rsidTr="002264A1">
        <w:tblPrEx>
          <w:tblPrExChange w:id="1608" w:author="user" w:date="2023-09-19T14:50:00Z">
            <w:tblPrEx>
              <w:tblW w:w="9446" w:type="dxa"/>
            </w:tblPrEx>
          </w:tblPrExChange>
        </w:tblPrEx>
        <w:trPr>
          <w:jc w:val="center"/>
          <w:ins w:id="1609" w:author="user" w:date="2023-09-19T14:45:00Z"/>
          <w:trPrChange w:id="1610" w:author="user" w:date="2023-09-19T14:50:00Z">
            <w:trPr>
              <w:jc w:val="center"/>
            </w:trPr>
          </w:trPrChange>
        </w:trPr>
        <w:tc>
          <w:tcPr>
            <w:tcW w:w="1530" w:type="dxa"/>
            <w:vAlign w:val="center"/>
            <w:tcPrChange w:id="161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12" w:author="user" w:date="2023-09-19T14:45:00Z"/>
                <w:rFonts w:ascii="Arial LatArm" w:hAnsi="Arial LatArm" w:cs="Calibri"/>
                <w:color w:val="000000"/>
                <w:sz w:val="18"/>
                <w:szCs w:val="18"/>
              </w:rPr>
            </w:pPr>
            <w:ins w:id="1613" w:author="user" w:date="2023-09-19T14:45:00Z">
              <w:r w:rsidRPr="002A7D19">
                <w:rPr>
                  <w:rFonts w:ascii="Arial LatArm" w:hAnsi="Arial LatArm" w:cs="Calibri"/>
                  <w:color w:val="000000"/>
                  <w:sz w:val="18"/>
                  <w:szCs w:val="18"/>
                </w:rPr>
                <w:t>114</w:t>
              </w:r>
            </w:ins>
          </w:p>
        </w:tc>
        <w:tc>
          <w:tcPr>
            <w:tcW w:w="1458" w:type="dxa"/>
            <w:vAlign w:val="center"/>
            <w:tcPrChange w:id="161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15" w:author="user" w:date="2023-09-19T14:45:00Z"/>
                <w:rFonts w:ascii="Arial LatArm" w:hAnsi="Arial LatArm" w:cs="Calibri"/>
                <w:color w:val="000000"/>
                <w:sz w:val="18"/>
                <w:szCs w:val="18"/>
              </w:rPr>
            </w:pPr>
            <w:ins w:id="1616" w:author="user" w:date="2023-09-19T14:45:00Z">
              <w:r w:rsidRPr="002A7D19">
                <w:rPr>
                  <w:rFonts w:ascii="Arial LatArm" w:hAnsi="Arial LatArm" w:cs="Calibri"/>
                  <w:color w:val="000000"/>
                  <w:sz w:val="18"/>
                  <w:szCs w:val="18"/>
                </w:rPr>
                <w:t>35 000</w:t>
              </w:r>
            </w:ins>
          </w:p>
        </w:tc>
        <w:tc>
          <w:tcPr>
            <w:tcW w:w="6458" w:type="dxa"/>
            <w:vAlign w:val="center"/>
            <w:tcPrChange w:id="161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18" w:author="user" w:date="2023-09-19T14:45:00Z"/>
                <w:rFonts w:ascii="GHEA Grapalat" w:hAnsi="GHEA Grapalat"/>
                <w:sz w:val="24"/>
                <w:szCs w:val="24"/>
              </w:rPr>
            </w:pPr>
            <w:ins w:id="1619" w:author="user" w:date="2023-09-19T14:50:00Z">
              <w:r>
                <w:rPr>
                  <w:rFonts w:ascii="Calibri" w:hAnsi="Calibri" w:cs="Calibri"/>
                  <w:color w:val="000000"/>
                  <w:sz w:val="16"/>
                  <w:szCs w:val="16"/>
                </w:rPr>
                <w:t>Презерватив</w:t>
              </w:r>
            </w:ins>
          </w:p>
        </w:tc>
      </w:tr>
      <w:tr w:rsidR="003A1D99" w:rsidRPr="009044F1" w:rsidTr="002264A1">
        <w:tblPrEx>
          <w:tblPrExChange w:id="1620" w:author="user" w:date="2023-09-19T14:50:00Z">
            <w:tblPrEx>
              <w:tblW w:w="9446" w:type="dxa"/>
            </w:tblPrEx>
          </w:tblPrExChange>
        </w:tblPrEx>
        <w:trPr>
          <w:jc w:val="center"/>
          <w:ins w:id="1621" w:author="user" w:date="2023-09-19T14:45:00Z"/>
          <w:trPrChange w:id="1622" w:author="user" w:date="2023-09-19T14:50:00Z">
            <w:trPr>
              <w:jc w:val="center"/>
            </w:trPr>
          </w:trPrChange>
        </w:trPr>
        <w:tc>
          <w:tcPr>
            <w:tcW w:w="1530" w:type="dxa"/>
            <w:vAlign w:val="center"/>
            <w:tcPrChange w:id="162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24" w:author="user" w:date="2023-09-19T14:45:00Z"/>
                <w:rFonts w:ascii="Arial LatArm" w:hAnsi="Arial LatArm" w:cs="Calibri"/>
                <w:color w:val="000000"/>
                <w:sz w:val="18"/>
                <w:szCs w:val="18"/>
              </w:rPr>
            </w:pPr>
            <w:ins w:id="1625" w:author="user" w:date="2023-09-19T14:45:00Z">
              <w:r w:rsidRPr="002A7D19">
                <w:rPr>
                  <w:rFonts w:ascii="Arial LatArm" w:hAnsi="Arial LatArm" w:cs="Calibri"/>
                  <w:color w:val="000000"/>
                  <w:sz w:val="18"/>
                  <w:szCs w:val="18"/>
                </w:rPr>
                <w:t>115</w:t>
              </w:r>
            </w:ins>
          </w:p>
        </w:tc>
        <w:tc>
          <w:tcPr>
            <w:tcW w:w="1458" w:type="dxa"/>
            <w:vAlign w:val="center"/>
            <w:tcPrChange w:id="162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27" w:author="user" w:date="2023-09-19T14:45:00Z"/>
                <w:rFonts w:ascii="Arial LatArm" w:hAnsi="Arial LatArm" w:cs="Calibri"/>
                <w:color w:val="000000"/>
                <w:sz w:val="18"/>
                <w:szCs w:val="18"/>
              </w:rPr>
            </w:pPr>
            <w:ins w:id="1628" w:author="user" w:date="2023-09-19T14:45:00Z">
              <w:r w:rsidRPr="002A7D19">
                <w:rPr>
                  <w:rFonts w:ascii="Arial LatArm" w:hAnsi="Arial LatArm" w:cs="Calibri"/>
                  <w:color w:val="000000"/>
                  <w:sz w:val="18"/>
                  <w:szCs w:val="18"/>
                </w:rPr>
                <w:t>14 250</w:t>
              </w:r>
            </w:ins>
          </w:p>
        </w:tc>
        <w:tc>
          <w:tcPr>
            <w:tcW w:w="6458" w:type="dxa"/>
            <w:vAlign w:val="center"/>
            <w:tcPrChange w:id="162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30" w:author="user" w:date="2023-09-19T14:45:00Z"/>
                <w:rFonts w:ascii="GHEA Grapalat" w:hAnsi="GHEA Grapalat"/>
                <w:sz w:val="24"/>
                <w:szCs w:val="24"/>
              </w:rPr>
            </w:pPr>
            <w:ins w:id="1631" w:author="user" w:date="2023-09-19T14:50:00Z">
              <w:r>
                <w:rPr>
                  <w:rFonts w:ascii="Arial LatArm" w:hAnsi="Arial LatArm" w:cs="Calibri"/>
                  <w:color w:val="000000"/>
                  <w:sz w:val="16"/>
                  <w:szCs w:val="16"/>
                </w:rPr>
                <w:t xml:space="preserve"> </w:t>
              </w:r>
              <w:r>
                <w:rPr>
                  <w:rFonts w:ascii="Calibri" w:hAnsi="Calibri" w:cs="Calibri"/>
                  <w:color w:val="000000"/>
                  <w:sz w:val="16"/>
                  <w:szCs w:val="16"/>
                </w:rPr>
                <w:t>Назогастральный</w:t>
              </w:r>
              <w:r>
                <w:rPr>
                  <w:rFonts w:ascii="Arial LatArm" w:hAnsi="Arial LatArm" w:cs="Calibri"/>
                  <w:color w:val="000000"/>
                  <w:sz w:val="16"/>
                  <w:szCs w:val="16"/>
                </w:rPr>
                <w:t xml:space="preserve"> </w:t>
              </w:r>
              <w:r>
                <w:rPr>
                  <w:rFonts w:ascii="Calibri" w:hAnsi="Calibri" w:cs="Calibri"/>
                  <w:color w:val="000000"/>
                  <w:sz w:val="16"/>
                  <w:szCs w:val="16"/>
                </w:rPr>
                <w:t>зонд</w:t>
              </w:r>
            </w:ins>
          </w:p>
        </w:tc>
      </w:tr>
      <w:tr w:rsidR="003A1D99" w:rsidRPr="009044F1" w:rsidTr="002264A1">
        <w:tblPrEx>
          <w:tblPrExChange w:id="1632" w:author="user" w:date="2023-09-19T14:50:00Z">
            <w:tblPrEx>
              <w:tblW w:w="9446" w:type="dxa"/>
            </w:tblPrEx>
          </w:tblPrExChange>
        </w:tblPrEx>
        <w:trPr>
          <w:jc w:val="center"/>
          <w:ins w:id="1633" w:author="user" w:date="2023-09-19T14:45:00Z"/>
          <w:trPrChange w:id="1634" w:author="user" w:date="2023-09-19T14:50:00Z">
            <w:trPr>
              <w:jc w:val="center"/>
            </w:trPr>
          </w:trPrChange>
        </w:trPr>
        <w:tc>
          <w:tcPr>
            <w:tcW w:w="1530" w:type="dxa"/>
            <w:vAlign w:val="center"/>
            <w:tcPrChange w:id="163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36" w:author="user" w:date="2023-09-19T14:45:00Z"/>
                <w:rFonts w:ascii="Arial LatArm" w:hAnsi="Arial LatArm" w:cs="Calibri"/>
                <w:color w:val="000000"/>
                <w:sz w:val="18"/>
                <w:szCs w:val="18"/>
              </w:rPr>
            </w:pPr>
            <w:ins w:id="1637" w:author="user" w:date="2023-09-19T14:45:00Z">
              <w:r w:rsidRPr="002A7D19">
                <w:rPr>
                  <w:rFonts w:ascii="Arial LatArm" w:hAnsi="Arial LatArm" w:cs="Calibri"/>
                  <w:color w:val="000000"/>
                  <w:sz w:val="18"/>
                  <w:szCs w:val="18"/>
                </w:rPr>
                <w:t>116</w:t>
              </w:r>
            </w:ins>
          </w:p>
        </w:tc>
        <w:tc>
          <w:tcPr>
            <w:tcW w:w="1458" w:type="dxa"/>
            <w:vAlign w:val="center"/>
            <w:tcPrChange w:id="163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39" w:author="user" w:date="2023-09-19T14:45:00Z"/>
                <w:rFonts w:ascii="Arial LatArm" w:hAnsi="Arial LatArm" w:cs="Calibri"/>
                <w:color w:val="000000"/>
                <w:sz w:val="18"/>
                <w:szCs w:val="18"/>
              </w:rPr>
            </w:pPr>
            <w:ins w:id="1640" w:author="user" w:date="2023-09-19T14:45:00Z">
              <w:r w:rsidRPr="002A7D19">
                <w:rPr>
                  <w:rFonts w:ascii="Arial LatArm" w:hAnsi="Arial LatArm" w:cs="Calibri"/>
                  <w:color w:val="000000"/>
                  <w:sz w:val="18"/>
                  <w:szCs w:val="18"/>
                </w:rPr>
                <w:t>280 000</w:t>
              </w:r>
            </w:ins>
          </w:p>
        </w:tc>
        <w:tc>
          <w:tcPr>
            <w:tcW w:w="6458" w:type="dxa"/>
            <w:vAlign w:val="center"/>
            <w:tcPrChange w:id="164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42" w:author="user" w:date="2023-09-19T14:45:00Z"/>
                <w:rFonts w:ascii="GHEA Grapalat" w:hAnsi="GHEA Grapalat"/>
                <w:sz w:val="24"/>
                <w:szCs w:val="24"/>
              </w:rPr>
            </w:pPr>
            <w:ins w:id="1643" w:author="user" w:date="2023-09-19T14:50:00Z">
              <w:r>
                <w:rPr>
                  <w:rFonts w:ascii="Calibri" w:hAnsi="Calibri" w:cs="Calibri"/>
                  <w:color w:val="000000"/>
                  <w:sz w:val="16"/>
                  <w:szCs w:val="16"/>
                </w:rPr>
                <w:t>Повязка</w:t>
              </w:r>
              <w:r>
                <w:rPr>
                  <w:rFonts w:ascii="Arial LatArm" w:hAnsi="Arial LatArm" w:cs="Calibri"/>
                  <w:color w:val="000000"/>
                  <w:sz w:val="16"/>
                  <w:szCs w:val="16"/>
                </w:rPr>
                <w:t xml:space="preserve"> </w:t>
              </w:r>
              <w:r>
                <w:rPr>
                  <w:rFonts w:ascii="Calibri" w:hAnsi="Calibri" w:cs="Calibri"/>
                  <w:color w:val="000000"/>
                  <w:sz w:val="16"/>
                  <w:szCs w:val="16"/>
                </w:rPr>
                <w:t>на</w:t>
              </w:r>
              <w:r>
                <w:rPr>
                  <w:rFonts w:ascii="Arial LatArm" w:hAnsi="Arial LatArm" w:cs="Calibri"/>
                  <w:color w:val="000000"/>
                  <w:sz w:val="16"/>
                  <w:szCs w:val="16"/>
                </w:rPr>
                <w:t xml:space="preserve"> </w:t>
              </w:r>
              <w:r>
                <w:rPr>
                  <w:rFonts w:ascii="Calibri" w:hAnsi="Calibri" w:cs="Calibri"/>
                  <w:color w:val="000000"/>
                  <w:sz w:val="16"/>
                  <w:szCs w:val="16"/>
                </w:rPr>
                <w:t>глаз</w:t>
              </w:r>
            </w:ins>
          </w:p>
        </w:tc>
      </w:tr>
      <w:tr w:rsidR="003A1D99" w:rsidRPr="009044F1" w:rsidTr="002264A1">
        <w:tblPrEx>
          <w:tblPrExChange w:id="1644" w:author="user" w:date="2023-09-19T14:50:00Z">
            <w:tblPrEx>
              <w:tblW w:w="9446" w:type="dxa"/>
            </w:tblPrEx>
          </w:tblPrExChange>
        </w:tblPrEx>
        <w:trPr>
          <w:jc w:val="center"/>
          <w:ins w:id="1645" w:author="user" w:date="2023-09-19T14:45:00Z"/>
          <w:trPrChange w:id="1646" w:author="user" w:date="2023-09-19T14:50:00Z">
            <w:trPr>
              <w:jc w:val="center"/>
            </w:trPr>
          </w:trPrChange>
        </w:trPr>
        <w:tc>
          <w:tcPr>
            <w:tcW w:w="1530" w:type="dxa"/>
            <w:vAlign w:val="center"/>
            <w:tcPrChange w:id="164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48" w:author="user" w:date="2023-09-19T14:45:00Z"/>
                <w:rFonts w:ascii="Arial LatArm" w:hAnsi="Arial LatArm" w:cs="Calibri"/>
                <w:color w:val="000000"/>
                <w:sz w:val="18"/>
                <w:szCs w:val="18"/>
              </w:rPr>
            </w:pPr>
            <w:ins w:id="1649" w:author="user" w:date="2023-09-19T14:45:00Z">
              <w:r w:rsidRPr="002A7D19">
                <w:rPr>
                  <w:rFonts w:ascii="Arial LatArm" w:hAnsi="Arial LatArm" w:cs="Calibri"/>
                  <w:color w:val="000000"/>
                  <w:sz w:val="18"/>
                  <w:szCs w:val="18"/>
                </w:rPr>
                <w:lastRenderedPageBreak/>
                <w:t>117</w:t>
              </w:r>
            </w:ins>
          </w:p>
        </w:tc>
        <w:tc>
          <w:tcPr>
            <w:tcW w:w="1458" w:type="dxa"/>
            <w:vAlign w:val="center"/>
            <w:tcPrChange w:id="165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51" w:author="user" w:date="2023-09-19T14:45:00Z"/>
                <w:rFonts w:ascii="Arial LatArm" w:hAnsi="Arial LatArm" w:cs="Calibri"/>
                <w:color w:val="000000"/>
                <w:sz w:val="18"/>
                <w:szCs w:val="18"/>
              </w:rPr>
            </w:pPr>
            <w:ins w:id="1652" w:author="user" w:date="2023-09-19T14:45:00Z">
              <w:r w:rsidRPr="002A7D19">
                <w:rPr>
                  <w:rFonts w:ascii="Arial LatArm" w:hAnsi="Arial LatArm" w:cs="Calibri"/>
                  <w:color w:val="000000"/>
                  <w:sz w:val="18"/>
                  <w:szCs w:val="18"/>
                </w:rPr>
                <w:t>1 925 000</w:t>
              </w:r>
            </w:ins>
          </w:p>
        </w:tc>
        <w:tc>
          <w:tcPr>
            <w:tcW w:w="6458" w:type="dxa"/>
            <w:vAlign w:val="center"/>
            <w:tcPrChange w:id="165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54" w:author="user" w:date="2023-09-19T14:45:00Z"/>
                <w:rFonts w:ascii="GHEA Grapalat" w:hAnsi="GHEA Grapalat"/>
                <w:sz w:val="24"/>
                <w:szCs w:val="24"/>
              </w:rPr>
            </w:pPr>
            <w:ins w:id="1655" w:author="user" w:date="2023-09-19T14:50:00Z">
              <w:r>
                <w:rPr>
                  <w:rFonts w:ascii="Calibri" w:hAnsi="Calibri" w:cs="Calibri"/>
                  <w:color w:val="000000"/>
                  <w:sz w:val="16"/>
                  <w:szCs w:val="16"/>
                </w:rPr>
                <w:t>Тяжелая</w:t>
              </w:r>
              <w:r>
                <w:rPr>
                  <w:rFonts w:ascii="Arial LatArm" w:hAnsi="Arial LatArm" w:cs="Calibri"/>
                  <w:color w:val="000000"/>
                  <w:sz w:val="16"/>
                  <w:szCs w:val="16"/>
                </w:rPr>
                <w:t xml:space="preserve"> </w:t>
              </w:r>
              <w:r>
                <w:rPr>
                  <w:rFonts w:ascii="Calibri" w:hAnsi="Calibri" w:cs="Calibri"/>
                  <w:color w:val="000000"/>
                  <w:sz w:val="16"/>
                  <w:szCs w:val="16"/>
                </w:rPr>
                <w:t>жидкость</w:t>
              </w:r>
            </w:ins>
          </w:p>
        </w:tc>
      </w:tr>
      <w:tr w:rsidR="003A1D99" w:rsidRPr="009044F1" w:rsidTr="002264A1">
        <w:tblPrEx>
          <w:tblPrExChange w:id="1656" w:author="user" w:date="2023-09-19T14:50:00Z">
            <w:tblPrEx>
              <w:tblW w:w="9446" w:type="dxa"/>
            </w:tblPrEx>
          </w:tblPrExChange>
        </w:tblPrEx>
        <w:trPr>
          <w:jc w:val="center"/>
          <w:ins w:id="1657" w:author="user" w:date="2023-09-19T14:45:00Z"/>
          <w:trPrChange w:id="1658" w:author="user" w:date="2023-09-19T14:50:00Z">
            <w:trPr>
              <w:jc w:val="center"/>
            </w:trPr>
          </w:trPrChange>
        </w:trPr>
        <w:tc>
          <w:tcPr>
            <w:tcW w:w="1530" w:type="dxa"/>
            <w:vAlign w:val="center"/>
            <w:tcPrChange w:id="165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60" w:author="user" w:date="2023-09-19T14:45:00Z"/>
                <w:rFonts w:ascii="Arial LatArm" w:hAnsi="Arial LatArm" w:cs="Calibri"/>
                <w:color w:val="000000"/>
                <w:sz w:val="18"/>
                <w:szCs w:val="18"/>
              </w:rPr>
            </w:pPr>
            <w:ins w:id="1661" w:author="user" w:date="2023-09-19T14:45:00Z">
              <w:r w:rsidRPr="002A7D19">
                <w:rPr>
                  <w:rFonts w:ascii="Arial LatArm" w:hAnsi="Arial LatArm" w:cs="Calibri"/>
                  <w:color w:val="000000"/>
                  <w:sz w:val="18"/>
                  <w:szCs w:val="18"/>
                </w:rPr>
                <w:t>118</w:t>
              </w:r>
            </w:ins>
          </w:p>
        </w:tc>
        <w:tc>
          <w:tcPr>
            <w:tcW w:w="1458" w:type="dxa"/>
            <w:vAlign w:val="center"/>
            <w:tcPrChange w:id="166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63" w:author="user" w:date="2023-09-19T14:45:00Z"/>
                <w:rFonts w:ascii="Arial LatArm" w:hAnsi="Arial LatArm" w:cs="Calibri"/>
                <w:color w:val="000000"/>
                <w:sz w:val="18"/>
                <w:szCs w:val="18"/>
              </w:rPr>
            </w:pPr>
            <w:ins w:id="1664" w:author="user" w:date="2023-09-19T14:45:00Z">
              <w:r w:rsidRPr="002A7D19">
                <w:rPr>
                  <w:rFonts w:ascii="Arial LatArm" w:hAnsi="Arial LatArm" w:cs="Calibri"/>
                  <w:color w:val="000000"/>
                  <w:sz w:val="18"/>
                  <w:szCs w:val="18"/>
                </w:rPr>
                <w:t>600 000</w:t>
              </w:r>
            </w:ins>
          </w:p>
        </w:tc>
        <w:tc>
          <w:tcPr>
            <w:tcW w:w="6458" w:type="dxa"/>
            <w:vAlign w:val="center"/>
            <w:tcPrChange w:id="166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66" w:author="user" w:date="2023-09-19T14:45:00Z"/>
                <w:rFonts w:ascii="GHEA Grapalat" w:hAnsi="GHEA Grapalat"/>
                <w:sz w:val="24"/>
                <w:szCs w:val="24"/>
              </w:rPr>
            </w:pPr>
            <w:ins w:id="1667" w:author="user" w:date="2023-09-19T14:50:00Z">
              <w:r>
                <w:rPr>
                  <w:rFonts w:ascii="Calibri" w:hAnsi="Calibri" w:cs="Calibri"/>
                  <w:color w:val="000000"/>
                  <w:sz w:val="16"/>
                  <w:szCs w:val="16"/>
                </w:rPr>
                <w:t>Газовая</w:t>
              </w:r>
              <w:r>
                <w:rPr>
                  <w:rFonts w:ascii="Arial LatArm" w:hAnsi="Arial LatArm" w:cs="Calibri"/>
                  <w:color w:val="000000"/>
                  <w:sz w:val="16"/>
                  <w:szCs w:val="16"/>
                </w:rPr>
                <w:t xml:space="preserve"> </w:t>
              </w:r>
              <w:r>
                <w:rPr>
                  <w:rFonts w:ascii="Calibri" w:hAnsi="Calibri" w:cs="Calibri"/>
                  <w:color w:val="000000"/>
                  <w:sz w:val="16"/>
                  <w:szCs w:val="16"/>
                </w:rPr>
                <w:t>смесь</w:t>
              </w:r>
              <w:r>
                <w:rPr>
                  <w:rFonts w:ascii="Arial LatArm" w:hAnsi="Arial LatArm" w:cs="Calibri"/>
                  <w:color w:val="000000"/>
                  <w:sz w:val="16"/>
                  <w:szCs w:val="16"/>
                </w:rPr>
                <w:t xml:space="preserve"> C3F8</w:t>
              </w:r>
            </w:ins>
          </w:p>
        </w:tc>
      </w:tr>
      <w:tr w:rsidR="003A1D99" w:rsidRPr="009044F1" w:rsidTr="002264A1">
        <w:tblPrEx>
          <w:tblPrExChange w:id="1668" w:author="user" w:date="2023-09-19T14:50:00Z">
            <w:tblPrEx>
              <w:tblW w:w="9446" w:type="dxa"/>
            </w:tblPrEx>
          </w:tblPrExChange>
        </w:tblPrEx>
        <w:trPr>
          <w:jc w:val="center"/>
          <w:ins w:id="1669" w:author="user" w:date="2023-09-19T14:45:00Z"/>
          <w:trPrChange w:id="1670" w:author="user" w:date="2023-09-19T14:50:00Z">
            <w:trPr>
              <w:jc w:val="center"/>
            </w:trPr>
          </w:trPrChange>
        </w:trPr>
        <w:tc>
          <w:tcPr>
            <w:tcW w:w="1530" w:type="dxa"/>
            <w:vAlign w:val="center"/>
            <w:tcPrChange w:id="167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72" w:author="user" w:date="2023-09-19T14:45:00Z"/>
                <w:rFonts w:ascii="Arial LatArm" w:hAnsi="Arial LatArm" w:cs="Calibri"/>
                <w:color w:val="000000"/>
                <w:sz w:val="18"/>
                <w:szCs w:val="18"/>
              </w:rPr>
            </w:pPr>
            <w:ins w:id="1673" w:author="user" w:date="2023-09-19T14:45:00Z">
              <w:r w:rsidRPr="002A7D19">
                <w:rPr>
                  <w:rFonts w:ascii="Arial LatArm" w:hAnsi="Arial LatArm" w:cs="Calibri"/>
                  <w:color w:val="000000"/>
                  <w:sz w:val="18"/>
                  <w:szCs w:val="18"/>
                </w:rPr>
                <w:t>119</w:t>
              </w:r>
            </w:ins>
          </w:p>
        </w:tc>
        <w:tc>
          <w:tcPr>
            <w:tcW w:w="1458" w:type="dxa"/>
            <w:vAlign w:val="center"/>
            <w:tcPrChange w:id="167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75" w:author="user" w:date="2023-09-19T14:45:00Z"/>
                <w:rFonts w:ascii="Arial LatArm" w:hAnsi="Arial LatArm" w:cs="Calibri"/>
                <w:color w:val="000000"/>
                <w:sz w:val="18"/>
                <w:szCs w:val="18"/>
              </w:rPr>
            </w:pPr>
            <w:ins w:id="1676" w:author="user" w:date="2023-09-19T14:45:00Z">
              <w:r w:rsidRPr="002A7D19">
                <w:rPr>
                  <w:rFonts w:ascii="Arial LatArm" w:hAnsi="Arial LatArm" w:cs="Calibri"/>
                  <w:color w:val="000000"/>
                  <w:sz w:val="18"/>
                  <w:szCs w:val="18"/>
                </w:rPr>
                <w:t>360 000</w:t>
              </w:r>
            </w:ins>
          </w:p>
        </w:tc>
        <w:tc>
          <w:tcPr>
            <w:tcW w:w="6458" w:type="dxa"/>
            <w:vAlign w:val="center"/>
            <w:tcPrChange w:id="167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78" w:author="user" w:date="2023-09-19T14:45:00Z"/>
                <w:rFonts w:ascii="GHEA Grapalat" w:hAnsi="GHEA Grapalat"/>
                <w:sz w:val="24"/>
                <w:szCs w:val="24"/>
              </w:rPr>
            </w:pPr>
            <w:ins w:id="1679" w:author="user" w:date="2023-09-19T14:50:00Z">
              <w:r>
                <w:rPr>
                  <w:rFonts w:ascii="Calibri" w:hAnsi="Calibri" w:cs="Calibri"/>
                  <w:color w:val="000000"/>
                  <w:sz w:val="16"/>
                  <w:szCs w:val="16"/>
                </w:rPr>
                <w:t>Канюли</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мягким</w:t>
              </w:r>
              <w:r>
                <w:rPr>
                  <w:rFonts w:ascii="Arial LatArm" w:hAnsi="Arial LatArm" w:cs="Calibri"/>
                  <w:color w:val="000000"/>
                  <w:sz w:val="16"/>
                  <w:szCs w:val="16"/>
                </w:rPr>
                <w:t xml:space="preserve"> </w:t>
              </w:r>
              <w:r>
                <w:rPr>
                  <w:rFonts w:ascii="Calibri" w:hAnsi="Calibri" w:cs="Calibri"/>
                  <w:color w:val="000000"/>
                  <w:sz w:val="16"/>
                  <w:szCs w:val="16"/>
                </w:rPr>
                <w:t>наконечником</w:t>
              </w:r>
            </w:ins>
          </w:p>
        </w:tc>
      </w:tr>
      <w:tr w:rsidR="003A1D99" w:rsidRPr="009044F1" w:rsidTr="002264A1">
        <w:tblPrEx>
          <w:tblPrExChange w:id="1680" w:author="user" w:date="2023-09-19T14:50:00Z">
            <w:tblPrEx>
              <w:tblW w:w="9446" w:type="dxa"/>
            </w:tblPrEx>
          </w:tblPrExChange>
        </w:tblPrEx>
        <w:trPr>
          <w:jc w:val="center"/>
          <w:ins w:id="1681" w:author="user" w:date="2023-09-19T14:45:00Z"/>
          <w:trPrChange w:id="1682" w:author="user" w:date="2023-09-19T14:50:00Z">
            <w:trPr>
              <w:jc w:val="center"/>
            </w:trPr>
          </w:trPrChange>
        </w:trPr>
        <w:tc>
          <w:tcPr>
            <w:tcW w:w="1530" w:type="dxa"/>
            <w:vAlign w:val="center"/>
            <w:tcPrChange w:id="168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84" w:author="user" w:date="2023-09-19T14:45:00Z"/>
                <w:rFonts w:ascii="Arial LatArm" w:hAnsi="Arial LatArm" w:cs="Calibri"/>
                <w:color w:val="000000"/>
                <w:sz w:val="18"/>
                <w:szCs w:val="18"/>
              </w:rPr>
            </w:pPr>
            <w:ins w:id="1685" w:author="user" w:date="2023-09-19T14:45:00Z">
              <w:r w:rsidRPr="002A7D19">
                <w:rPr>
                  <w:rFonts w:ascii="Arial LatArm" w:hAnsi="Arial LatArm" w:cs="Calibri"/>
                  <w:color w:val="000000"/>
                  <w:sz w:val="18"/>
                  <w:szCs w:val="18"/>
                </w:rPr>
                <w:t>120</w:t>
              </w:r>
            </w:ins>
          </w:p>
        </w:tc>
        <w:tc>
          <w:tcPr>
            <w:tcW w:w="1458" w:type="dxa"/>
            <w:vAlign w:val="center"/>
            <w:tcPrChange w:id="168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87" w:author="user" w:date="2023-09-19T14:45:00Z"/>
                <w:rFonts w:ascii="Arial LatArm" w:hAnsi="Arial LatArm" w:cs="Calibri"/>
                <w:color w:val="000000"/>
                <w:sz w:val="18"/>
                <w:szCs w:val="18"/>
              </w:rPr>
            </w:pPr>
            <w:ins w:id="1688" w:author="user" w:date="2023-09-19T14:45:00Z">
              <w:r w:rsidRPr="002A7D19">
                <w:rPr>
                  <w:rFonts w:ascii="Arial LatArm" w:hAnsi="Arial LatArm" w:cs="Calibri"/>
                  <w:color w:val="000000"/>
                  <w:sz w:val="18"/>
                  <w:szCs w:val="18"/>
                </w:rPr>
                <w:t>1 560 000</w:t>
              </w:r>
            </w:ins>
          </w:p>
        </w:tc>
        <w:tc>
          <w:tcPr>
            <w:tcW w:w="6458" w:type="dxa"/>
            <w:vAlign w:val="center"/>
            <w:tcPrChange w:id="168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690" w:author="user" w:date="2023-09-19T14:45:00Z"/>
                <w:rFonts w:ascii="GHEA Grapalat" w:hAnsi="GHEA Grapalat"/>
                <w:sz w:val="24"/>
                <w:szCs w:val="24"/>
              </w:rPr>
            </w:pPr>
            <w:ins w:id="1691" w:author="user" w:date="2023-09-19T14:50:00Z">
              <w:r>
                <w:rPr>
                  <w:rFonts w:ascii="Calibri" w:hAnsi="Calibri" w:cs="Calibri"/>
                  <w:color w:val="000000"/>
                  <w:sz w:val="16"/>
                  <w:szCs w:val="16"/>
                </w:rPr>
                <w:t>Покрытие</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операции</w:t>
              </w:r>
              <w:r>
                <w:rPr>
                  <w:rFonts w:ascii="Arial LatArm" w:hAnsi="Arial LatArm" w:cs="Calibri"/>
                  <w:color w:val="000000"/>
                  <w:sz w:val="16"/>
                  <w:szCs w:val="16"/>
                </w:rPr>
                <w:t xml:space="preserve"> </w:t>
              </w:r>
              <w:r>
                <w:rPr>
                  <w:rFonts w:ascii="Calibri" w:hAnsi="Calibri" w:cs="Calibri"/>
                  <w:color w:val="000000"/>
                  <w:sz w:val="16"/>
                  <w:szCs w:val="16"/>
                </w:rPr>
                <w:t>на</w:t>
              </w:r>
              <w:r>
                <w:rPr>
                  <w:rFonts w:ascii="Arial LatArm" w:hAnsi="Arial LatArm" w:cs="Calibri"/>
                  <w:color w:val="000000"/>
                  <w:sz w:val="16"/>
                  <w:szCs w:val="16"/>
                </w:rPr>
                <w:t xml:space="preserve"> </w:t>
              </w:r>
              <w:r>
                <w:rPr>
                  <w:rFonts w:ascii="Calibri" w:hAnsi="Calibri" w:cs="Calibri"/>
                  <w:color w:val="000000"/>
                  <w:sz w:val="16"/>
                  <w:szCs w:val="16"/>
                </w:rPr>
                <w:t>глазах</w:t>
              </w:r>
            </w:ins>
          </w:p>
        </w:tc>
      </w:tr>
      <w:tr w:rsidR="003A1D99" w:rsidRPr="009044F1" w:rsidTr="002264A1">
        <w:tblPrEx>
          <w:tblPrExChange w:id="1692" w:author="user" w:date="2023-09-19T14:50:00Z">
            <w:tblPrEx>
              <w:tblW w:w="9446" w:type="dxa"/>
            </w:tblPrEx>
          </w:tblPrExChange>
        </w:tblPrEx>
        <w:trPr>
          <w:jc w:val="center"/>
          <w:ins w:id="1693" w:author="user" w:date="2023-09-19T14:45:00Z"/>
          <w:trPrChange w:id="1694" w:author="user" w:date="2023-09-19T14:50:00Z">
            <w:trPr>
              <w:jc w:val="center"/>
            </w:trPr>
          </w:trPrChange>
        </w:trPr>
        <w:tc>
          <w:tcPr>
            <w:tcW w:w="1530" w:type="dxa"/>
            <w:vAlign w:val="center"/>
            <w:tcPrChange w:id="169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696" w:author="user" w:date="2023-09-19T14:45:00Z"/>
                <w:rFonts w:ascii="Arial LatArm" w:hAnsi="Arial LatArm" w:cs="Calibri"/>
                <w:color w:val="000000"/>
                <w:sz w:val="18"/>
                <w:szCs w:val="18"/>
              </w:rPr>
            </w:pPr>
            <w:ins w:id="1697" w:author="user" w:date="2023-09-19T14:45:00Z">
              <w:r w:rsidRPr="002A7D19">
                <w:rPr>
                  <w:rFonts w:ascii="Arial LatArm" w:hAnsi="Arial LatArm" w:cs="Calibri"/>
                  <w:color w:val="000000"/>
                  <w:sz w:val="18"/>
                  <w:szCs w:val="18"/>
                </w:rPr>
                <w:t>121</w:t>
              </w:r>
            </w:ins>
          </w:p>
        </w:tc>
        <w:tc>
          <w:tcPr>
            <w:tcW w:w="1458" w:type="dxa"/>
            <w:vAlign w:val="center"/>
            <w:tcPrChange w:id="169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699" w:author="user" w:date="2023-09-19T14:45:00Z"/>
                <w:rFonts w:ascii="Arial LatArm" w:hAnsi="Arial LatArm" w:cs="Calibri"/>
                <w:color w:val="000000"/>
                <w:sz w:val="18"/>
                <w:szCs w:val="18"/>
              </w:rPr>
            </w:pPr>
            <w:ins w:id="1700" w:author="user" w:date="2023-09-19T14:45:00Z">
              <w:r w:rsidRPr="002A7D19">
                <w:rPr>
                  <w:rFonts w:ascii="Arial LatArm" w:hAnsi="Arial LatArm" w:cs="Calibri"/>
                  <w:color w:val="000000"/>
                  <w:sz w:val="18"/>
                  <w:szCs w:val="18"/>
                </w:rPr>
                <w:t>2 660 000</w:t>
              </w:r>
            </w:ins>
          </w:p>
        </w:tc>
        <w:tc>
          <w:tcPr>
            <w:tcW w:w="6458" w:type="dxa"/>
            <w:vAlign w:val="center"/>
            <w:tcPrChange w:id="170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02" w:author="user" w:date="2023-09-19T14:45:00Z"/>
                <w:rFonts w:ascii="GHEA Grapalat" w:hAnsi="GHEA Grapalat"/>
                <w:sz w:val="24"/>
                <w:szCs w:val="24"/>
              </w:rPr>
            </w:pPr>
            <w:ins w:id="1703" w:author="user" w:date="2023-09-19T14:50:00Z">
              <w:r>
                <w:rPr>
                  <w:rFonts w:ascii="Calibri" w:hAnsi="Calibri" w:cs="Calibri"/>
                  <w:color w:val="000000"/>
                  <w:sz w:val="16"/>
                  <w:szCs w:val="16"/>
                </w:rPr>
                <w:t>Силиконовое</w:t>
              </w:r>
              <w:r>
                <w:rPr>
                  <w:rFonts w:ascii="Arial LatArm" w:hAnsi="Arial LatArm" w:cs="Calibri"/>
                  <w:color w:val="000000"/>
                  <w:sz w:val="16"/>
                  <w:szCs w:val="16"/>
                </w:rPr>
                <w:t xml:space="preserve"> </w:t>
              </w:r>
              <w:r>
                <w:rPr>
                  <w:rFonts w:ascii="Calibri" w:hAnsi="Calibri" w:cs="Calibri"/>
                  <w:color w:val="000000"/>
                  <w:sz w:val="16"/>
                  <w:szCs w:val="16"/>
                </w:rPr>
                <w:t>масло</w:t>
              </w:r>
            </w:ins>
          </w:p>
        </w:tc>
      </w:tr>
      <w:tr w:rsidR="003A1D99" w:rsidRPr="009044F1" w:rsidTr="002264A1">
        <w:tblPrEx>
          <w:tblPrExChange w:id="1704" w:author="user" w:date="2023-09-19T14:50:00Z">
            <w:tblPrEx>
              <w:tblW w:w="9446" w:type="dxa"/>
            </w:tblPrEx>
          </w:tblPrExChange>
        </w:tblPrEx>
        <w:trPr>
          <w:jc w:val="center"/>
          <w:ins w:id="1705" w:author="user" w:date="2023-09-19T14:45:00Z"/>
          <w:trPrChange w:id="1706" w:author="user" w:date="2023-09-19T14:50:00Z">
            <w:trPr>
              <w:jc w:val="center"/>
            </w:trPr>
          </w:trPrChange>
        </w:trPr>
        <w:tc>
          <w:tcPr>
            <w:tcW w:w="1530" w:type="dxa"/>
            <w:vAlign w:val="center"/>
            <w:tcPrChange w:id="170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08" w:author="user" w:date="2023-09-19T14:45:00Z"/>
                <w:rFonts w:ascii="Arial LatArm" w:hAnsi="Arial LatArm" w:cs="Calibri"/>
                <w:color w:val="000000"/>
                <w:sz w:val="18"/>
                <w:szCs w:val="18"/>
              </w:rPr>
            </w:pPr>
            <w:ins w:id="1709" w:author="user" w:date="2023-09-19T14:45:00Z">
              <w:r w:rsidRPr="002A7D19">
                <w:rPr>
                  <w:rFonts w:ascii="Arial LatArm" w:hAnsi="Arial LatArm" w:cs="Calibri"/>
                  <w:color w:val="000000"/>
                  <w:sz w:val="18"/>
                  <w:szCs w:val="18"/>
                </w:rPr>
                <w:t>122</w:t>
              </w:r>
            </w:ins>
          </w:p>
        </w:tc>
        <w:tc>
          <w:tcPr>
            <w:tcW w:w="1458" w:type="dxa"/>
            <w:vAlign w:val="center"/>
            <w:tcPrChange w:id="171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11" w:author="user" w:date="2023-09-19T14:45:00Z"/>
                <w:rFonts w:ascii="Arial LatArm" w:hAnsi="Arial LatArm" w:cs="Calibri"/>
                <w:color w:val="000000"/>
                <w:sz w:val="18"/>
                <w:szCs w:val="18"/>
              </w:rPr>
            </w:pPr>
            <w:ins w:id="1712" w:author="user" w:date="2023-09-19T14:45:00Z">
              <w:r w:rsidRPr="002A7D19">
                <w:rPr>
                  <w:rFonts w:ascii="Arial LatArm" w:hAnsi="Arial LatArm" w:cs="Calibri"/>
                  <w:color w:val="000000"/>
                  <w:sz w:val="18"/>
                  <w:szCs w:val="18"/>
                </w:rPr>
                <w:t>516 000</w:t>
              </w:r>
            </w:ins>
          </w:p>
        </w:tc>
        <w:tc>
          <w:tcPr>
            <w:tcW w:w="6458" w:type="dxa"/>
            <w:vAlign w:val="center"/>
            <w:tcPrChange w:id="171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14" w:author="user" w:date="2023-09-19T14:45:00Z"/>
                <w:rFonts w:ascii="GHEA Grapalat" w:hAnsi="GHEA Grapalat"/>
                <w:sz w:val="24"/>
                <w:szCs w:val="24"/>
              </w:rPr>
            </w:pPr>
            <w:ins w:id="1715" w:author="user" w:date="2023-09-19T14:50:00Z">
              <w:r>
                <w:rPr>
                  <w:rFonts w:ascii="Calibri" w:hAnsi="Calibri" w:cs="Calibri"/>
                  <w:color w:val="000000"/>
                  <w:sz w:val="16"/>
                  <w:szCs w:val="16"/>
                </w:rPr>
                <w:t>Каратэ</w:t>
              </w:r>
            </w:ins>
          </w:p>
        </w:tc>
      </w:tr>
      <w:tr w:rsidR="003A1D99" w:rsidRPr="009044F1" w:rsidTr="002264A1">
        <w:tblPrEx>
          <w:tblPrExChange w:id="1716" w:author="user" w:date="2023-09-19T14:50:00Z">
            <w:tblPrEx>
              <w:tblW w:w="9446" w:type="dxa"/>
            </w:tblPrEx>
          </w:tblPrExChange>
        </w:tblPrEx>
        <w:trPr>
          <w:jc w:val="center"/>
          <w:ins w:id="1717" w:author="user" w:date="2023-09-19T14:45:00Z"/>
          <w:trPrChange w:id="1718" w:author="user" w:date="2023-09-19T14:50:00Z">
            <w:trPr>
              <w:jc w:val="center"/>
            </w:trPr>
          </w:trPrChange>
        </w:trPr>
        <w:tc>
          <w:tcPr>
            <w:tcW w:w="1530" w:type="dxa"/>
            <w:vAlign w:val="center"/>
            <w:tcPrChange w:id="171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20" w:author="user" w:date="2023-09-19T14:45:00Z"/>
                <w:rFonts w:ascii="Arial LatArm" w:hAnsi="Arial LatArm" w:cs="Calibri"/>
                <w:color w:val="000000"/>
                <w:sz w:val="18"/>
                <w:szCs w:val="18"/>
              </w:rPr>
            </w:pPr>
            <w:ins w:id="1721" w:author="user" w:date="2023-09-19T14:45:00Z">
              <w:r w:rsidRPr="002A7D19">
                <w:rPr>
                  <w:rFonts w:ascii="Arial LatArm" w:hAnsi="Arial LatArm" w:cs="Calibri"/>
                  <w:color w:val="000000"/>
                  <w:sz w:val="18"/>
                  <w:szCs w:val="18"/>
                </w:rPr>
                <w:t>123</w:t>
              </w:r>
            </w:ins>
          </w:p>
        </w:tc>
        <w:tc>
          <w:tcPr>
            <w:tcW w:w="1458" w:type="dxa"/>
            <w:vAlign w:val="center"/>
            <w:tcPrChange w:id="172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23" w:author="user" w:date="2023-09-19T14:45:00Z"/>
                <w:rFonts w:ascii="Arial LatArm" w:hAnsi="Arial LatArm" w:cs="Calibri"/>
                <w:color w:val="000000"/>
                <w:sz w:val="18"/>
                <w:szCs w:val="18"/>
              </w:rPr>
            </w:pPr>
            <w:ins w:id="1724" w:author="user" w:date="2023-09-19T14:45:00Z">
              <w:r w:rsidRPr="002A7D19">
                <w:rPr>
                  <w:rFonts w:ascii="Arial LatArm" w:hAnsi="Arial LatArm" w:cs="Calibri"/>
                  <w:color w:val="000000"/>
                  <w:sz w:val="18"/>
                  <w:szCs w:val="18"/>
                </w:rPr>
                <w:t>375 000</w:t>
              </w:r>
            </w:ins>
          </w:p>
        </w:tc>
        <w:tc>
          <w:tcPr>
            <w:tcW w:w="6458" w:type="dxa"/>
            <w:vAlign w:val="center"/>
            <w:tcPrChange w:id="172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26" w:author="user" w:date="2023-09-19T14:45:00Z"/>
                <w:rFonts w:ascii="GHEA Grapalat" w:hAnsi="GHEA Grapalat"/>
                <w:sz w:val="24"/>
                <w:szCs w:val="24"/>
              </w:rPr>
            </w:pPr>
            <w:ins w:id="1727" w:author="user" w:date="2023-09-19T14:50:00Z">
              <w:r>
                <w:rPr>
                  <w:rFonts w:ascii="Calibri" w:hAnsi="Calibri" w:cs="Calibri"/>
                  <w:color w:val="000000"/>
                  <w:sz w:val="16"/>
                  <w:szCs w:val="16"/>
                </w:rPr>
                <w:t>Клип</w:t>
              </w:r>
            </w:ins>
          </w:p>
        </w:tc>
      </w:tr>
      <w:tr w:rsidR="003A1D99" w:rsidRPr="009044F1" w:rsidTr="002264A1">
        <w:tblPrEx>
          <w:tblPrExChange w:id="1728" w:author="user" w:date="2023-09-19T14:50:00Z">
            <w:tblPrEx>
              <w:tblW w:w="9446" w:type="dxa"/>
            </w:tblPrEx>
          </w:tblPrExChange>
        </w:tblPrEx>
        <w:trPr>
          <w:jc w:val="center"/>
          <w:ins w:id="1729" w:author="user" w:date="2023-09-19T14:45:00Z"/>
          <w:trPrChange w:id="1730" w:author="user" w:date="2023-09-19T14:50:00Z">
            <w:trPr>
              <w:jc w:val="center"/>
            </w:trPr>
          </w:trPrChange>
        </w:trPr>
        <w:tc>
          <w:tcPr>
            <w:tcW w:w="1530" w:type="dxa"/>
            <w:vAlign w:val="center"/>
            <w:tcPrChange w:id="173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32" w:author="user" w:date="2023-09-19T14:45:00Z"/>
                <w:rFonts w:ascii="Arial LatArm" w:hAnsi="Arial LatArm" w:cs="Calibri"/>
                <w:color w:val="000000"/>
                <w:sz w:val="18"/>
                <w:szCs w:val="18"/>
              </w:rPr>
            </w:pPr>
            <w:ins w:id="1733" w:author="user" w:date="2023-09-19T14:45:00Z">
              <w:r w:rsidRPr="002A7D19">
                <w:rPr>
                  <w:rFonts w:ascii="Arial LatArm" w:hAnsi="Arial LatArm" w:cs="Calibri"/>
                  <w:color w:val="000000"/>
                  <w:sz w:val="18"/>
                  <w:szCs w:val="18"/>
                </w:rPr>
                <w:t>124</w:t>
              </w:r>
            </w:ins>
          </w:p>
        </w:tc>
        <w:tc>
          <w:tcPr>
            <w:tcW w:w="1458" w:type="dxa"/>
            <w:vAlign w:val="center"/>
            <w:tcPrChange w:id="173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35" w:author="user" w:date="2023-09-19T14:45:00Z"/>
                <w:rFonts w:ascii="Arial LatArm" w:hAnsi="Arial LatArm" w:cs="Calibri"/>
                <w:color w:val="000000"/>
                <w:sz w:val="18"/>
                <w:szCs w:val="18"/>
              </w:rPr>
            </w:pPr>
            <w:ins w:id="1736" w:author="user" w:date="2023-09-19T14:45:00Z">
              <w:r w:rsidRPr="002A7D19">
                <w:rPr>
                  <w:rFonts w:ascii="Arial LatArm" w:hAnsi="Arial LatArm" w:cs="Calibri"/>
                  <w:color w:val="000000"/>
                  <w:sz w:val="18"/>
                  <w:szCs w:val="18"/>
                </w:rPr>
                <w:t>2 500 000</w:t>
              </w:r>
            </w:ins>
          </w:p>
        </w:tc>
        <w:tc>
          <w:tcPr>
            <w:tcW w:w="6458" w:type="dxa"/>
            <w:vAlign w:val="center"/>
            <w:tcPrChange w:id="173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38" w:author="user" w:date="2023-09-19T14:45:00Z"/>
                <w:rFonts w:ascii="GHEA Grapalat" w:hAnsi="GHEA Grapalat"/>
                <w:sz w:val="24"/>
                <w:szCs w:val="24"/>
              </w:rPr>
            </w:pPr>
            <w:ins w:id="1739" w:author="user" w:date="2023-09-19T14:50:00Z">
              <w:r>
                <w:rPr>
                  <w:rFonts w:ascii="Calibri" w:hAnsi="Calibri" w:cs="Calibri"/>
                  <w:color w:val="000000"/>
                  <w:sz w:val="16"/>
                  <w:szCs w:val="16"/>
                </w:rPr>
                <w:t>Гель</w:t>
              </w:r>
            </w:ins>
          </w:p>
        </w:tc>
      </w:tr>
      <w:tr w:rsidR="003A1D99" w:rsidRPr="009044F1" w:rsidTr="002264A1">
        <w:tblPrEx>
          <w:tblPrExChange w:id="1740" w:author="user" w:date="2023-09-19T14:50:00Z">
            <w:tblPrEx>
              <w:tblW w:w="9446" w:type="dxa"/>
            </w:tblPrEx>
          </w:tblPrExChange>
        </w:tblPrEx>
        <w:trPr>
          <w:jc w:val="center"/>
          <w:ins w:id="1741" w:author="user" w:date="2023-09-19T14:45:00Z"/>
          <w:trPrChange w:id="1742" w:author="user" w:date="2023-09-19T14:50:00Z">
            <w:trPr>
              <w:jc w:val="center"/>
            </w:trPr>
          </w:trPrChange>
        </w:trPr>
        <w:tc>
          <w:tcPr>
            <w:tcW w:w="1530" w:type="dxa"/>
            <w:vAlign w:val="center"/>
            <w:tcPrChange w:id="174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44" w:author="user" w:date="2023-09-19T14:45:00Z"/>
                <w:rFonts w:ascii="Arial LatArm" w:hAnsi="Arial LatArm" w:cs="Calibri"/>
                <w:color w:val="000000"/>
                <w:sz w:val="18"/>
                <w:szCs w:val="18"/>
              </w:rPr>
            </w:pPr>
            <w:ins w:id="1745" w:author="user" w:date="2023-09-19T14:45:00Z">
              <w:r w:rsidRPr="002A7D19">
                <w:rPr>
                  <w:rFonts w:ascii="Arial LatArm" w:hAnsi="Arial LatArm" w:cs="Calibri"/>
                  <w:color w:val="000000"/>
                  <w:sz w:val="18"/>
                  <w:szCs w:val="18"/>
                </w:rPr>
                <w:t>125</w:t>
              </w:r>
            </w:ins>
          </w:p>
        </w:tc>
        <w:tc>
          <w:tcPr>
            <w:tcW w:w="1458" w:type="dxa"/>
            <w:vAlign w:val="center"/>
            <w:tcPrChange w:id="174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47" w:author="user" w:date="2023-09-19T14:45:00Z"/>
                <w:rFonts w:ascii="Arial LatArm" w:hAnsi="Arial LatArm" w:cs="Calibri"/>
                <w:color w:val="000000"/>
                <w:sz w:val="18"/>
                <w:szCs w:val="18"/>
              </w:rPr>
            </w:pPr>
            <w:ins w:id="1748" w:author="user" w:date="2023-09-19T14:45:00Z">
              <w:r w:rsidRPr="002A7D19">
                <w:rPr>
                  <w:rFonts w:ascii="Arial LatArm" w:hAnsi="Arial LatArm" w:cs="Calibri"/>
                  <w:color w:val="000000"/>
                  <w:sz w:val="18"/>
                  <w:szCs w:val="18"/>
                </w:rPr>
                <w:t>30 000</w:t>
              </w:r>
            </w:ins>
          </w:p>
        </w:tc>
        <w:tc>
          <w:tcPr>
            <w:tcW w:w="6458" w:type="dxa"/>
            <w:vAlign w:val="center"/>
            <w:tcPrChange w:id="174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50" w:author="user" w:date="2023-09-19T14:45:00Z"/>
                <w:rFonts w:ascii="GHEA Grapalat" w:hAnsi="GHEA Grapalat"/>
                <w:sz w:val="24"/>
                <w:szCs w:val="24"/>
              </w:rPr>
            </w:pPr>
            <w:ins w:id="1751" w:author="user" w:date="2023-09-19T14:50:00Z">
              <w:r>
                <w:rPr>
                  <w:rFonts w:ascii="Calibri" w:hAnsi="Calibri" w:cs="Calibri"/>
                  <w:color w:val="000000"/>
                  <w:sz w:val="16"/>
                  <w:szCs w:val="16"/>
                </w:rPr>
                <w:t>Колба</w:t>
              </w:r>
              <w:r>
                <w:rPr>
                  <w:rFonts w:ascii="Arial LatArm" w:hAnsi="Arial LatArm" w:cs="Calibri"/>
                  <w:color w:val="000000"/>
                  <w:sz w:val="16"/>
                  <w:szCs w:val="16"/>
                </w:rPr>
                <w:t xml:space="preserve"> 500 </w:t>
              </w:r>
              <w:r>
                <w:rPr>
                  <w:rFonts w:ascii="Calibri" w:hAnsi="Calibri" w:cs="Calibri"/>
                  <w:color w:val="000000"/>
                  <w:sz w:val="16"/>
                  <w:szCs w:val="16"/>
                </w:rPr>
                <w:t>мл</w:t>
              </w:r>
            </w:ins>
          </w:p>
        </w:tc>
      </w:tr>
      <w:tr w:rsidR="003A1D99" w:rsidRPr="009044F1" w:rsidTr="002264A1">
        <w:tblPrEx>
          <w:tblPrExChange w:id="1752" w:author="user" w:date="2023-09-19T14:50:00Z">
            <w:tblPrEx>
              <w:tblW w:w="9446" w:type="dxa"/>
            </w:tblPrEx>
          </w:tblPrExChange>
        </w:tblPrEx>
        <w:trPr>
          <w:jc w:val="center"/>
          <w:ins w:id="1753" w:author="user" w:date="2023-09-19T14:45:00Z"/>
          <w:trPrChange w:id="1754" w:author="user" w:date="2023-09-19T14:50:00Z">
            <w:trPr>
              <w:jc w:val="center"/>
            </w:trPr>
          </w:trPrChange>
        </w:trPr>
        <w:tc>
          <w:tcPr>
            <w:tcW w:w="1530" w:type="dxa"/>
            <w:vAlign w:val="center"/>
            <w:tcPrChange w:id="175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56" w:author="user" w:date="2023-09-19T14:45:00Z"/>
                <w:rFonts w:ascii="Arial LatArm" w:hAnsi="Arial LatArm" w:cs="Calibri"/>
                <w:color w:val="000000"/>
                <w:sz w:val="18"/>
                <w:szCs w:val="18"/>
              </w:rPr>
            </w:pPr>
            <w:ins w:id="1757" w:author="user" w:date="2023-09-19T14:45:00Z">
              <w:r w:rsidRPr="002A7D19">
                <w:rPr>
                  <w:rFonts w:ascii="Arial LatArm" w:hAnsi="Arial LatArm" w:cs="Calibri"/>
                  <w:color w:val="000000"/>
                  <w:sz w:val="18"/>
                  <w:szCs w:val="18"/>
                </w:rPr>
                <w:t>126</w:t>
              </w:r>
            </w:ins>
          </w:p>
        </w:tc>
        <w:tc>
          <w:tcPr>
            <w:tcW w:w="1458" w:type="dxa"/>
            <w:vAlign w:val="center"/>
            <w:tcPrChange w:id="175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59" w:author="user" w:date="2023-09-19T14:45:00Z"/>
                <w:rFonts w:ascii="Arial LatArm" w:hAnsi="Arial LatArm" w:cs="Calibri"/>
                <w:color w:val="000000"/>
                <w:sz w:val="18"/>
                <w:szCs w:val="18"/>
              </w:rPr>
            </w:pPr>
            <w:ins w:id="1760" w:author="user" w:date="2023-09-19T14:45:00Z">
              <w:r w:rsidRPr="002A7D19">
                <w:rPr>
                  <w:rFonts w:ascii="Arial LatArm" w:hAnsi="Arial LatArm" w:cs="Calibri"/>
                  <w:color w:val="000000"/>
                  <w:sz w:val="18"/>
                  <w:szCs w:val="18"/>
                </w:rPr>
                <w:t>37 000</w:t>
              </w:r>
            </w:ins>
          </w:p>
        </w:tc>
        <w:tc>
          <w:tcPr>
            <w:tcW w:w="6458" w:type="dxa"/>
            <w:vAlign w:val="center"/>
            <w:tcPrChange w:id="176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62" w:author="user" w:date="2023-09-19T14:45:00Z"/>
                <w:rFonts w:ascii="GHEA Grapalat" w:hAnsi="GHEA Grapalat"/>
                <w:sz w:val="24"/>
                <w:szCs w:val="24"/>
              </w:rPr>
            </w:pPr>
            <w:ins w:id="1763" w:author="user" w:date="2023-09-19T14:50:00Z">
              <w:r>
                <w:rPr>
                  <w:rFonts w:ascii="Calibri" w:hAnsi="Calibri" w:cs="Calibri"/>
                  <w:color w:val="000000"/>
                  <w:sz w:val="16"/>
                  <w:szCs w:val="16"/>
                </w:rPr>
                <w:t>Колба</w:t>
              </w:r>
              <w:r>
                <w:rPr>
                  <w:rFonts w:ascii="Arial LatArm" w:hAnsi="Arial LatArm" w:cs="Calibri"/>
                  <w:color w:val="000000"/>
                  <w:sz w:val="16"/>
                  <w:szCs w:val="16"/>
                </w:rPr>
                <w:t xml:space="preserve"> 1000 </w:t>
              </w:r>
              <w:r>
                <w:rPr>
                  <w:rFonts w:ascii="Calibri" w:hAnsi="Calibri" w:cs="Calibri"/>
                  <w:color w:val="000000"/>
                  <w:sz w:val="16"/>
                  <w:szCs w:val="16"/>
                </w:rPr>
                <w:t>мл</w:t>
              </w:r>
            </w:ins>
          </w:p>
        </w:tc>
      </w:tr>
      <w:tr w:rsidR="003A1D99" w:rsidRPr="009044F1" w:rsidTr="002264A1">
        <w:tblPrEx>
          <w:tblPrExChange w:id="1764" w:author="user" w:date="2023-09-19T14:50:00Z">
            <w:tblPrEx>
              <w:tblW w:w="9446" w:type="dxa"/>
            </w:tblPrEx>
          </w:tblPrExChange>
        </w:tblPrEx>
        <w:trPr>
          <w:jc w:val="center"/>
          <w:ins w:id="1765" w:author="user" w:date="2023-09-19T14:45:00Z"/>
          <w:trPrChange w:id="1766" w:author="user" w:date="2023-09-19T14:50:00Z">
            <w:trPr>
              <w:jc w:val="center"/>
            </w:trPr>
          </w:trPrChange>
        </w:trPr>
        <w:tc>
          <w:tcPr>
            <w:tcW w:w="1530" w:type="dxa"/>
            <w:vAlign w:val="center"/>
            <w:tcPrChange w:id="176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68" w:author="user" w:date="2023-09-19T14:45:00Z"/>
                <w:rFonts w:ascii="Arial LatArm" w:hAnsi="Arial LatArm" w:cs="Calibri"/>
                <w:color w:val="000000"/>
                <w:sz w:val="18"/>
                <w:szCs w:val="18"/>
              </w:rPr>
            </w:pPr>
            <w:ins w:id="1769" w:author="user" w:date="2023-09-19T14:45:00Z">
              <w:r w:rsidRPr="002A7D19">
                <w:rPr>
                  <w:rFonts w:ascii="Arial LatArm" w:hAnsi="Arial LatArm" w:cs="Calibri"/>
                  <w:color w:val="000000"/>
                  <w:sz w:val="18"/>
                  <w:szCs w:val="18"/>
                </w:rPr>
                <w:t>127</w:t>
              </w:r>
            </w:ins>
          </w:p>
        </w:tc>
        <w:tc>
          <w:tcPr>
            <w:tcW w:w="1458" w:type="dxa"/>
            <w:vAlign w:val="center"/>
            <w:tcPrChange w:id="177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71" w:author="user" w:date="2023-09-19T14:45:00Z"/>
                <w:rFonts w:ascii="Arial LatArm" w:hAnsi="Arial LatArm" w:cs="Calibri"/>
                <w:color w:val="000000"/>
                <w:sz w:val="18"/>
                <w:szCs w:val="18"/>
              </w:rPr>
            </w:pPr>
            <w:ins w:id="1772" w:author="user" w:date="2023-09-19T14:45:00Z">
              <w:r w:rsidRPr="002A7D19">
                <w:rPr>
                  <w:rFonts w:ascii="Arial LatArm" w:hAnsi="Arial LatArm" w:cs="Calibri"/>
                  <w:color w:val="000000"/>
                  <w:sz w:val="18"/>
                  <w:szCs w:val="18"/>
                </w:rPr>
                <w:t>35 000</w:t>
              </w:r>
            </w:ins>
          </w:p>
        </w:tc>
        <w:tc>
          <w:tcPr>
            <w:tcW w:w="6458" w:type="dxa"/>
            <w:vAlign w:val="center"/>
            <w:tcPrChange w:id="177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74" w:author="user" w:date="2023-09-19T14:45:00Z"/>
                <w:rFonts w:ascii="GHEA Grapalat" w:hAnsi="GHEA Grapalat"/>
                <w:sz w:val="24"/>
                <w:szCs w:val="24"/>
              </w:rPr>
            </w:pPr>
            <w:ins w:id="1775" w:author="user" w:date="2023-09-19T14:50:00Z">
              <w:r>
                <w:rPr>
                  <w:rFonts w:ascii="Calibri" w:hAnsi="Calibri" w:cs="Calibri"/>
                  <w:color w:val="000000"/>
                  <w:sz w:val="16"/>
                  <w:szCs w:val="16"/>
                </w:rPr>
                <w:t>Пробирка</w:t>
              </w:r>
              <w:r>
                <w:rPr>
                  <w:rFonts w:ascii="Arial LatArm" w:hAnsi="Arial LatArm" w:cs="Calibri"/>
                  <w:color w:val="000000"/>
                  <w:sz w:val="16"/>
                  <w:szCs w:val="16"/>
                </w:rPr>
                <w:t xml:space="preserve">, </w:t>
              </w:r>
              <w:r>
                <w:rPr>
                  <w:rFonts w:ascii="Calibri" w:hAnsi="Calibri" w:cs="Calibri"/>
                  <w:color w:val="000000"/>
                  <w:sz w:val="16"/>
                  <w:szCs w:val="16"/>
                </w:rPr>
                <w:t>предназначенная</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Stat Fax Analyser.</w:t>
              </w:r>
            </w:ins>
          </w:p>
        </w:tc>
      </w:tr>
      <w:tr w:rsidR="003A1D99" w:rsidRPr="009044F1" w:rsidTr="002264A1">
        <w:tblPrEx>
          <w:tblPrExChange w:id="1776" w:author="user" w:date="2023-09-19T14:50:00Z">
            <w:tblPrEx>
              <w:tblW w:w="9446" w:type="dxa"/>
            </w:tblPrEx>
          </w:tblPrExChange>
        </w:tblPrEx>
        <w:trPr>
          <w:jc w:val="center"/>
          <w:ins w:id="1777" w:author="user" w:date="2023-09-19T14:45:00Z"/>
          <w:trPrChange w:id="1778" w:author="user" w:date="2023-09-19T14:50:00Z">
            <w:trPr>
              <w:jc w:val="center"/>
            </w:trPr>
          </w:trPrChange>
        </w:trPr>
        <w:tc>
          <w:tcPr>
            <w:tcW w:w="1530" w:type="dxa"/>
            <w:vAlign w:val="center"/>
            <w:tcPrChange w:id="177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80" w:author="user" w:date="2023-09-19T14:45:00Z"/>
                <w:rFonts w:ascii="Arial LatArm" w:hAnsi="Arial LatArm" w:cs="Calibri"/>
                <w:color w:val="000000"/>
                <w:sz w:val="18"/>
                <w:szCs w:val="18"/>
              </w:rPr>
            </w:pPr>
            <w:ins w:id="1781" w:author="user" w:date="2023-09-19T14:45:00Z">
              <w:r w:rsidRPr="002A7D19">
                <w:rPr>
                  <w:rFonts w:ascii="Arial LatArm" w:hAnsi="Arial LatArm" w:cs="Calibri"/>
                  <w:color w:val="000000"/>
                  <w:sz w:val="18"/>
                  <w:szCs w:val="18"/>
                </w:rPr>
                <w:t>128</w:t>
              </w:r>
            </w:ins>
          </w:p>
        </w:tc>
        <w:tc>
          <w:tcPr>
            <w:tcW w:w="1458" w:type="dxa"/>
            <w:vAlign w:val="center"/>
            <w:tcPrChange w:id="178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83" w:author="user" w:date="2023-09-19T14:45:00Z"/>
                <w:rFonts w:ascii="Arial LatArm" w:hAnsi="Arial LatArm" w:cs="Calibri"/>
                <w:color w:val="000000"/>
                <w:sz w:val="18"/>
                <w:szCs w:val="18"/>
              </w:rPr>
            </w:pPr>
            <w:ins w:id="1784" w:author="user" w:date="2023-09-19T14:45:00Z">
              <w:r w:rsidRPr="002A7D19">
                <w:rPr>
                  <w:rFonts w:ascii="Arial LatArm" w:hAnsi="Arial LatArm" w:cs="Calibri"/>
                  <w:color w:val="000000"/>
                  <w:sz w:val="18"/>
                  <w:szCs w:val="18"/>
                </w:rPr>
                <w:t>150 000</w:t>
              </w:r>
            </w:ins>
          </w:p>
        </w:tc>
        <w:tc>
          <w:tcPr>
            <w:tcW w:w="6458" w:type="dxa"/>
            <w:vAlign w:val="center"/>
            <w:tcPrChange w:id="178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86" w:author="user" w:date="2023-09-19T14:45:00Z"/>
                <w:rFonts w:ascii="GHEA Grapalat" w:hAnsi="GHEA Grapalat"/>
                <w:sz w:val="24"/>
                <w:szCs w:val="24"/>
              </w:rPr>
            </w:pPr>
            <w:ins w:id="1787" w:author="user" w:date="2023-09-19T14:50:00Z">
              <w:r>
                <w:rPr>
                  <w:rFonts w:ascii="Calibri" w:hAnsi="Calibri" w:cs="Calibri"/>
                  <w:color w:val="000000"/>
                  <w:sz w:val="16"/>
                  <w:szCs w:val="16"/>
                </w:rPr>
                <w:t>Автоматические</w:t>
              </w:r>
              <w:r>
                <w:rPr>
                  <w:rFonts w:ascii="Arial LatArm" w:hAnsi="Arial LatArm" w:cs="Calibri"/>
                  <w:color w:val="000000"/>
                  <w:sz w:val="16"/>
                  <w:szCs w:val="16"/>
                </w:rPr>
                <w:t xml:space="preserve"> </w:t>
              </w:r>
              <w:r>
                <w:rPr>
                  <w:rFonts w:ascii="Calibri" w:hAnsi="Calibri" w:cs="Calibri"/>
                  <w:color w:val="000000"/>
                  <w:sz w:val="16"/>
                  <w:szCs w:val="16"/>
                </w:rPr>
                <w:t>микропипетки</w:t>
              </w:r>
              <w:r>
                <w:rPr>
                  <w:rFonts w:ascii="Arial LatArm" w:hAnsi="Arial LatArm" w:cs="Calibri"/>
                  <w:color w:val="000000"/>
                  <w:sz w:val="16"/>
                  <w:szCs w:val="16"/>
                </w:rPr>
                <w:t xml:space="preserve"> </w:t>
              </w:r>
              <w:r>
                <w:rPr>
                  <w:rFonts w:ascii="Calibri" w:hAnsi="Calibri" w:cs="Calibri"/>
                  <w:color w:val="000000"/>
                  <w:sz w:val="16"/>
                  <w:szCs w:val="16"/>
                </w:rPr>
                <w:t>переменного</w:t>
              </w:r>
              <w:r>
                <w:rPr>
                  <w:rFonts w:ascii="Arial LatArm" w:hAnsi="Arial LatArm" w:cs="Calibri"/>
                  <w:color w:val="000000"/>
                  <w:sz w:val="16"/>
                  <w:szCs w:val="16"/>
                </w:rPr>
                <w:t xml:space="preserve"> </w:t>
              </w:r>
              <w:r>
                <w:rPr>
                  <w:rFonts w:ascii="Calibri" w:hAnsi="Calibri" w:cs="Calibri"/>
                  <w:color w:val="000000"/>
                  <w:sz w:val="16"/>
                  <w:szCs w:val="16"/>
                </w:rPr>
                <w:t>объема</w:t>
              </w:r>
              <w:r>
                <w:rPr>
                  <w:rFonts w:ascii="Arial LatArm" w:hAnsi="Arial LatArm" w:cs="Calibri"/>
                  <w:color w:val="000000"/>
                  <w:sz w:val="16"/>
                  <w:szCs w:val="16"/>
                </w:rPr>
                <w:t xml:space="preserve"> 100</w:t>
              </w:r>
              <w:r>
                <w:rPr>
                  <w:rFonts w:ascii="Arial LatArm" w:hAnsi="Arial LatArm" w:cs="Arial LatArm"/>
                  <w:color w:val="000000"/>
                  <w:sz w:val="16"/>
                  <w:szCs w:val="16"/>
                </w:rPr>
                <w:t>–</w:t>
              </w:r>
              <w:r>
                <w:rPr>
                  <w:rFonts w:ascii="Arial LatArm" w:hAnsi="Arial LatArm" w:cs="Calibri"/>
                  <w:color w:val="000000"/>
                  <w:sz w:val="16"/>
                  <w:szCs w:val="16"/>
                </w:rPr>
                <w:t xml:space="preserve">1000 </w:t>
              </w:r>
              <w:r>
                <w:rPr>
                  <w:rFonts w:ascii="Calibri" w:hAnsi="Calibri" w:cs="Calibri"/>
                  <w:color w:val="000000"/>
                  <w:sz w:val="16"/>
                  <w:szCs w:val="16"/>
                </w:rPr>
                <w:t>мкл</w:t>
              </w:r>
              <w:r>
                <w:rPr>
                  <w:rFonts w:ascii="Arial LatArm" w:hAnsi="Arial LatArm" w:cs="Calibri"/>
                  <w:color w:val="000000"/>
                  <w:sz w:val="16"/>
                  <w:szCs w:val="16"/>
                </w:rPr>
                <w:t>.</w:t>
              </w:r>
            </w:ins>
          </w:p>
        </w:tc>
      </w:tr>
      <w:tr w:rsidR="003A1D99" w:rsidRPr="009044F1" w:rsidTr="002264A1">
        <w:tblPrEx>
          <w:tblPrExChange w:id="1788" w:author="user" w:date="2023-09-19T14:50:00Z">
            <w:tblPrEx>
              <w:tblW w:w="9446" w:type="dxa"/>
            </w:tblPrEx>
          </w:tblPrExChange>
        </w:tblPrEx>
        <w:trPr>
          <w:jc w:val="center"/>
          <w:ins w:id="1789" w:author="user" w:date="2023-09-19T14:45:00Z"/>
          <w:trPrChange w:id="1790" w:author="user" w:date="2023-09-19T14:50:00Z">
            <w:trPr>
              <w:jc w:val="center"/>
            </w:trPr>
          </w:trPrChange>
        </w:trPr>
        <w:tc>
          <w:tcPr>
            <w:tcW w:w="1530" w:type="dxa"/>
            <w:vAlign w:val="center"/>
            <w:tcPrChange w:id="179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792" w:author="user" w:date="2023-09-19T14:45:00Z"/>
                <w:rFonts w:ascii="Arial LatArm" w:hAnsi="Arial LatArm" w:cs="Calibri"/>
                <w:color w:val="000000"/>
                <w:sz w:val="18"/>
                <w:szCs w:val="18"/>
              </w:rPr>
            </w:pPr>
            <w:ins w:id="1793" w:author="user" w:date="2023-09-19T14:45:00Z">
              <w:r w:rsidRPr="002A7D19">
                <w:rPr>
                  <w:rFonts w:ascii="Arial LatArm" w:hAnsi="Arial LatArm" w:cs="Calibri"/>
                  <w:color w:val="000000"/>
                  <w:sz w:val="18"/>
                  <w:szCs w:val="18"/>
                </w:rPr>
                <w:t>129</w:t>
              </w:r>
            </w:ins>
          </w:p>
        </w:tc>
        <w:tc>
          <w:tcPr>
            <w:tcW w:w="1458" w:type="dxa"/>
            <w:vAlign w:val="center"/>
            <w:tcPrChange w:id="179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795" w:author="user" w:date="2023-09-19T14:45:00Z"/>
                <w:rFonts w:ascii="Arial LatArm" w:hAnsi="Arial LatArm" w:cs="Calibri"/>
                <w:color w:val="000000"/>
                <w:sz w:val="18"/>
                <w:szCs w:val="18"/>
              </w:rPr>
            </w:pPr>
            <w:ins w:id="1796" w:author="user" w:date="2023-09-19T14:45:00Z">
              <w:r w:rsidRPr="002A7D19">
                <w:rPr>
                  <w:rFonts w:ascii="Arial LatArm" w:hAnsi="Arial LatArm" w:cs="Calibri"/>
                  <w:color w:val="000000"/>
                  <w:sz w:val="18"/>
                  <w:szCs w:val="18"/>
                </w:rPr>
                <w:t>100 000</w:t>
              </w:r>
            </w:ins>
          </w:p>
        </w:tc>
        <w:tc>
          <w:tcPr>
            <w:tcW w:w="6458" w:type="dxa"/>
            <w:vAlign w:val="center"/>
            <w:tcPrChange w:id="179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798" w:author="user" w:date="2023-09-19T14:45:00Z"/>
                <w:rFonts w:ascii="GHEA Grapalat" w:hAnsi="GHEA Grapalat"/>
                <w:sz w:val="24"/>
                <w:szCs w:val="24"/>
              </w:rPr>
            </w:pPr>
            <w:ins w:id="1799" w:author="user" w:date="2023-09-19T14:50:00Z">
              <w:r>
                <w:rPr>
                  <w:rFonts w:ascii="Calibri" w:hAnsi="Calibri" w:cs="Calibri"/>
                  <w:color w:val="000000"/>
                  <w:sz w:val="16"/>
                  <w:szCs w:val="16"/>
                </w:rPr>
                <w:t>Автоматическая</w:t>
              </w:r>
              <w:r>
                <w:rPr>
                  <w:rFonts w:ascii="Arial LatArm" w:hAnsi="Arial LatArm" w:cs="Calibri"/>
                  <w:color w:val="000000"/>
                  <w:sz w:val="16"/>
                  <w:szCs w:val="16"/>
                </w:rPr>
                <w:t xml:space="preserve"> </w:t>
              </w:r>
              <w:r>
                <w:rPr>
                  <w:rFonts w:ascii="Calibri" w:hAnsi="Calibri" w:cs="Calibri"/>
                  <w:color w:val="000000"/>
                  <w:sz w:val="16"/>
                  <w:szCs w:val="16"/>
                </w:rPr>
                <w:t>микропипетка</w:t>
              </w:r>
              <w:r>
                <w:rPr>
                  <w:rFonts w:ascii="Arial LatArm" w:hAnsi="Arial LatArm" w:cs="Calibri"/>
                  <w:color w:val="000000"/>
                  <w:sz w:val="16"/>
                  <w:szCs w:val="16"/>
                </w:rPr>
                <w:t xml:space="preserve"> </w:t>
              </w:r>
              <w:r>
                <w:rPr>
                  <w:rFonts w:ascii="Calibri" w:hAnsi="Calibri" w:cs="Calibri"/>
                  <w:color w:val="000000"/>
                  <w:sz w:val="16"/>
                  <w:szCs w:val="16"/>
                </w:rPr>
                <w:t>постоянного</w:t>
              </w:r>
              <w:r>
                <w:rPr>
                  <w:rFonts w:ascii="Arial LatArm" w:hAnsi="Arial LatArm" w:cs="Calibri"/>
                  <w:color w:val="000000"/>
                  <w:sz w:val="16"/>
                  <w:szCs w:val="16"/>
                </w:rPr>
                <w:t xml:space="preserve"> </w:t>
              </w:r>
              <w:r>
                <w:rPr>
                  <w:rFonts w:ascii="Calibri" w:hAnsi="Calibri" w:cs="Calibri"/>
                  <w:color w:val="000000"/>
                  <w:sz w:val="16"/>
                  <w:szCs w:val="16"/>
                </w:rPr>
                <w:t>фиксированного</w:t>
              </w:r>
              <w:r>
                <w:rPr>
                  <w:rFonts w:ascii="Arial LatArm" w:hAnsi="Arial LatArm" w:cs="Calibri"/>
                  <w:color w:val="000000"/>
                  <w:sz w:val="16"/>
                  <w:szCs w:val="16"/>
                </w:rPr>
                <w:t xml:space="preserve"> </w:t>
              </w:r>
              <w:r>
                <w:rPr>
                  <w:rFonts w:ascii="Calibri" w:hAnsi="Calibri" w:cs="Calibri"/>
                  <w:color w:val="000000"/>
                  <w:sz w:val="16"/>
                  <w:szCs w:val="16"/>
                </w:rPr>
                <w:t>объема</w:t>
              </w:r>
              <w:r>
                <w:rPr>
                  <w:rFonts w:ascii="Arial LatArm" w:hAnsi="Arial LatArm" w:cs="Calibri"/>
                  <w:color w:val="000000"/>
                  <w:sz w:val="16"/>
                  <w:szCs w:val="16"/>
                </w:rPr>
                <w:t xml:space="preserve"> 10 </w:t>
              </w:r>
              <w:r>
                <w:rPr>
                  <w:rFonts w:ascii="Calibri" w:hAnsi="Calibri" w:cs="Calibri"/>
                  <w:color w:val="000000"/>
                  <w:sz w:val="16"/>
                  <w:szCs w:val="16"/>
                </w:rPr>
                <w:t>мкл</w:t>
              </w:r>
            </w:ins>
          </w:p>
        </w:tc>
      </w:tr>
      <w:tr w:rsidR="003A1D99" w:rsidRPr="009044F1" w:rsidTr="002264A1">
        <w:tblPrEx>
          <w:tblPrExChange w:id="1800" w:author="user" w:date="2023-09-19T14:50:00Z">
            <w:tblPrEx>
              <w:tblW w:w="9446" w:type="dxa"/>
            </w:tblPrEx>
          </w:tblPrExChange>
        </w:tblPrEx>
        <w:trPr>
          <w:jc w:val="center"/>
          <w:ins w:id="1801" w:author="user" w:date="2023-09-19T14:45:00Z"/>
          <w:trPrChange w:id="1802" w:author="user" w:date="2023-09-19T14:50:00Z">
            <w:trPr>
              <w:jc w:val="center"/>
            </w:trPr>
          </w:trPrChange>
        </w:trPr>
        <w:tc>
          <w:tcPr>
            <w:tcW w:w="1530" w:type="dxa"/>
            <w:vAlign w:val="center"/>
            <w:tcPrChange w:id="180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04" w:author="user" w:date="2023-09-19T14:45:00Z"/>
                <w:rFonts w:ascii="Arial LatArm" w:hAnsi="Arial LatArm" w:cs="Calibri"/>
                <w:color w:val="000000"/>
                <w:sz w:val="18"/>
                <w:szCs w:val="18"/>
              </w:rPr>
            </w:pPr>
            <w:ins w:id="1805" w:author="user" w:date="2023-09-19T14:45:00Z">
              <w:r w:rsidRPr="002A7D19">
                <w:rPr>
                  <w:rFonts w:ascii="Arial LatArm" w:hAnsi="Arial LatArm" w:cs="Calibri"/>
                  <w:color w:val="000000"/>
                  <w:sz w:val="18"/>
                  <w:szCs w:val="18"/>
                </w:rPr>
                <w:t>130</w:t>
              </w:r>
            </w:ins>
          </w:p>
        </w:tc>
        <w:tc>
          <w:tcPr>
            <w:tcW w:w="1458" w:type="dxa"/>
            <w:vAlign w:val="center"/>
            <w:tcPrChange w:id="180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07" w:author="user" w:date="2023-09-19T14:45:00Z"/>
                <w:rFonts w:ascii="Arial LatArm" w:hAnsi="Arial LatArm" w:cs="Calibri"/>
                <w:color w:val="000000"/>
                <w:sz w:val="18"/>
                <w:szCs w:val="18"/>
              </w:rPr>
            </w:pPr>
            <w:ins w:id="1808" w:author="user" w:date="2023-09-19T14:45:00Z">
              <w:r w:rsidRPr="002A7D19">
                <w:rPr>
                  <w:rFonts w:ascii="Arial LatArm" w:hAnsi="Arial LatArm" w:cs="Calibri"/>
                  <w:color w:val="000000"/>
                  <w:sz w:val="18"/>
                  <w:szCs w:val="18"/>
                </w:rPr>
                <w:t>150 000</w:t>
              </w:r>
            </w:ins>
          </w:p>
        </w:tc>
        <w:tc>
          <w:tcPr>
            <w:tcW w:w="6458" w:type="dxa"/>
            <w:vAlign w:val="center"/>
            <w:tcPrChange w:id="180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10" w:author="user" w:date="2023-09-19T14:45:00Z"/>
                <w:rFonts w:ascii="GHEA Grapalat" w:hAnsi="GHEA Grapalat"/>
                <w:sz w:val="24"/>
                <w:szCs w:val="24"/>
              </w:rPr>
            </w:pPr>
            <w:ins w:id="1811" w:author="user" w:date="2023-09-19T14:50:00Z">
              <w:r>
                <w:rPr>
                  <w:rFonts w:ascii="Calibri" w:hAnsi="Calibri" w:cs="Calibri"/>
                  <w:color w:val="000000"/>
                  <w:sz w:val="16"/>
                  <w:szCs w:val="16"/>
                </w:rPr>
                <w:t>Автоматическая</w:t>
              </w:r>
              <w:r>
                <w:rPr>
                  <w:rFonts w:ascii="Arial LatArm" w:hAnsi="Arial LatArm" w:cs="Calibri"/>
                  <w:color w:val="000000"/>
                  <w:sz w:val="16"/>
                  <w:szCs w:val="16"/>
                </w:rPr>
                <w:t xml:space="preserve"> </w:t>
              </w:r>
              <w:r>
                <w:rPr>
                  <w:rFonts w:ascii="Calibri" w:hAnsi="Calibri" w:cs="Calibri"/>
                  <w:color w:val="000000"/>
                  <w:sz w:val="16"/>
                  <w:szCs w:val="16"/>
                </w:rPr>
                <w:t>микропипетка</w:t>
              </w:r>
              <w:r>
                <w:rPr>
                  <w:rFonts w:ascii="Arial LatArm" w:hAnsi="Arial LatArm" w:cs="Calibri"/>
                  <w:color w:val="000000"/>
                  <w:sz w:val="16"/>
                  <w:szCs w:val="16"/>
                </w:rPr>
                <w:t xml:space="preserve"> </w:t>
              </w:r>
              <w:r>
                <w:rPr>
                  <w:rFonts w:ascii="Calibri" w:hAnsi="Calibri" w:cs="Calibri"/>
                  <w:color w:val="000000"/>
                  <w:sz w:val="16"/>
                  <w:szCs w:val="16"/>
                </w:rPr>
                <w:t>постоянного</w:t>
              </w:r>
              <w:r>
                <w:rPr>
                  <w:rFonts w:ascii="Arial LatArm" w:hAnsi="Arial LatArm" w:cs="Calibri"/>
                  <w:color w:val="000000"/>
                  <w:sz w:val="16"/>
                  <w:szCs w:val="16"/>
                </w:rPr>
                <w:t xml:space="preserve"> </w:t>
              </w:r>
              <w:r>
                <w:rPr>
                  <w:rFonts w:ascii="Calibri" w:hAnsi="Calibri" w:cs="Calibri"/>
                  <w:color w:val="000000"/>
                  <w:sz w:val="16"/>
                  <w:szCs w:val="16"/>
                </w:rPr>
                <w:t>фиксированного</w:t>
              </w:r>
              <w:r>
                <w:rPr>
                  <w:rFonts w:ascii="Arial LatArm" w:hAnsi="Arial LatArm" w:cs="Calibri"/>
                  <w:color w:val="000000"/>
                  <w:sz w:val="16"/>
                  <w:szCs w:val="16"/>
                </w:rPr>
                <w:t xml:space="preserve"> </w:t>
              </w:r>
              <w:r>
                <w:rPr>
                  <w:rFonts w:ascii="Calibri" w:hAnsi="Calibri" w:cs="Calibri"/>
                  <w:color w:val="000000"/>
                  <w:sz w:val="16"/>
                  <w:szCs w:val="16"/>
                </w:rPr>
                <w:t>объема</w:t>
              </w:r>
              <w:r>
                <w:rPr>
                  <w:rFonts w:ascii="Arial LatArm" w:hAnsi="Arial LatArm" w:cs="Calibri"/>
                  <w:color w:val="000000"/>
                  <w:sz w:val="16"/>
                  <w:szCs w:val="16"/>
                </w:rPr>
                <w:t xml:space="preserve"> 100 </w:t>
              </w:r>
              <w:r>
                <w:rPr>
                  <w:rFonts w:ascii="Calibri" w:hAnsi="Calibri" w:cs="Calibri"/>
                  <w:color w:val="000000"/>
                  <w:sz w:val="16"/>
                  <w:szCs w:val="16"/>
                </w:rPr>
                <w:t>мкл</w:t>
              </w:r>
            </w:ins>
          </w:p>
        </w:tc>
      </w:tr>
      <w:tr w:rsidR="003A1D99" w:rsidRPr="009044F1" w:rsidTr="002264A1">
        <w:tblPrEx>
          <w:tblPrExChange w:id="1812" w:author="user" w:date="2023-09-19T14:50:00Z">
            <w:tblPrEx>
              <w:tblW w:w="9446" w:type="dxa"/>
            </w:tblPrEx>
          </w:tblPrExChange>
        </w:tblPrEx>
        <w:trPr>
          <w:jc w:val="center"/>
          <w:ins w:id="1813" w:author="user" w:date="2023-09-19T14:45:00Z"/>
          <w:trPrChange w:id="1814" w:author="user" w:date="2023-09-19T14:50:00Z">
            <w:trPr>
              <w:jc w:val="center"/>
            </w:trPr>
          </w:trPrChange>
        </w:trPr>
        <w:tc>
          <w:tcPr>
            <w:tcW w:w="1530" w:type="dxa"/>
            <w:vAlign w:val="center"/>
            <w:tcPrChange w:id="181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16" w:author="user" w:date="2023-09-19T14:45:00Z"/>
                <w:rFonts w:ascii="Arial LatArm" w:hAnsi="Arial LatArm" w:cs="Calibri"/>
                <w:color w:val="000000"/>
                <w:sz w:val="18"/>
                <w:szCs w:val="18"/>
              </w:rPr>
            </w:pPr>
            <w:ins w:id="1817" w:author="user" w:date="2023-09-19T14:45:00Z">
              <w:r w:rsidRPr="002A7D19">
                <w:rPr>
                  <w:rFonts w:ascii="Arial LatArm" w:hAnsi="Arial LatArm" w:cs="Calibri"/>
                  <w:color w:val="000000"/>
                  <w:sz w:val="18"/>
                  <w:szCs w:val="18"/>
                </w:rPr>
                <w:t>131</w:t>
              </w:r>
            </w:ins>
          </w:p>
        </w:tc>
        <w:tc>
          <w:tcPr>
            <w:tcW w:w="1458" w:type="dxa"/>
            <w:vAlign w:val="center"/>
            <w:tcPrChange w:id="181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19" w:author="user" w:date="2023-09-19T14:45:00Z"/>
                <w:rFonts w:ascii="Arial LatArm" w:hAnsi="Arial LatArm" w:cs="Calibri"/>
                <w:color w:val="000000"/>
                <w:sz w:val="18"/>
                <w:szCs w:val="18"/>
              </w:rPr>
            </w:pPr>
            <w:ins w:id="1820" w:author="user" w:date="2023-09-19T14:45:00Z">
              <w:r w:rsidRPr="002A7D19">
                <w:rPr>
                  <w:rFonts w:ascii="Arial LatArm" w:hAnsi="Arial LatArm" w:cs="Calibri"/>
                  <w:color w:val="000000"/>
                  <w:sz w:val="18"/>
                  <w:szCs w:val="18"/>
                </w:rPr>
                <w:t>100 000</w:t>
              </w:r>
            </w:ins>
          </w:p>
        </w:tc>
        <w:tc>
          <w:tcPr>
            <w:tcW w:w="6458" w:type="dxa"/>
            <w:vAlign w:val="center"/>
            <w:tcPrChange w:id="182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22" w:author="user" w:date="2023-09-19T14:45:00Z"/>
                <w:rFonts w:ascii="GHEA Grapalat" w:hAnsi="GHEA Grapalat"/>
                <w:sz w:val="24"/>
                <w:szCs w:val="24"/>
              </w:rPr>
            </w:pPr>
            <w:ins w:id="1823" w:author="user" w:date="2023-09-19T14:50:00Z">
              <w:r>
                <w:rPr>
                  <w:rFonts w:ascii="Calibri" w:hAnsi="Calibri" w:cs="Calibri"/>
                  <w:color w:val="000000"/>
                  <w:sz w:val="16"/>
                  <w:szCs w:val="16"/>
                </w:rPr>
                <w:t>Автоматическая</w:t>
              </w:r>
              <w:r>
                <w:rPr>
                  <w:rFonts w:ascii="Arial LatArm" w:hAnsi="Arial LatArm" w:cs="Calibri"/>
                  <w:color w:val="000000"/>
                  <w:sz w:val="16"/>
                  <w:szCs w:val="16"/>
                </w:rPr>
                <w:t xml:space="preserve"> </w:t>
              </w:r>
              <w:r>
                <w:rPr>
                  <w:rFonts w:ascii="Calibri" w:hAnsi="Calibri" w:cs="Calibri"/>
                  <w:color w:val="000000"/>
                  <w:sz w:val="16"/>
                  <w:szCs w:val="16"/>
                </w:rPr>
                <w:t>микропипетка</w:t>
              </w:r>
              <w:r>
                <w:rPr>
                  <w:rFonts w:ascii="Arial LatArm" w:hAnsi="Arial LatArm" w:cs="Calibri"/>
                  <w:color w:val="000000"/>
                  <w:sz w:val="16"/>
                  <w:szCs w:val="16"/>
                </w:rPr>
                <w:t xml:space="preserve"> </w:t>
              </w:r>
              <w:r>
                <w:rPr>
                  <w:rFonts w:ascii="Calibri" w:hAnsi="Calibri" w:cs="Calibri"/>
                  <w:color w:val="000000"/>
                  <w:sz w:val="16"/>
                  <w:szCs w:val="16"/>
                </w:rPr>
                <w:t>постоянного</w:t>
              </w:r>
              <w:r>
                <w:rPr>
                  <w:rFonts w:ascii="Arial LatArm" w:hAnsi="Arial LatArm" w:cs="Calibri"/>
                  <w:color w:val="000000"/>
                  <w:sz w:val="16"/>
                  <w:szCs w:val="16"/>
                </w:rPr>
                <w:t xml:space="preserve"> </w:t>
              </w:r>
              <w:r>
                <w:rPr>
                  <w:rFonts w:ascii="Calibri" w:hAnsi="Calibri" w:cs="Calibri"/>
                  <w:color w:val="000000"/>
                  <w:sz w:val="16"/>
                  <w:szCs w:val="16"/>
                </w:rPr>
                <w:t>фиксированного</w:t>
              </w:r>
              <w:r>
                <w:rPr>
                  <w:rFonts w:ascii="Arial LatArm" w:hAnsi="Arial LatArm" w:cs="Calibri"/>
                  <w:color w:val="000000"/>
                  <w:sz w:val="16"/>
                  <w:szCs w:val="16"/>
                </w:rPr>
                <w:t xml:space="preserve"> </w:t>
              </w:r>
              <w:r>
                <w:rPr>
                  <w:rFonts w:ascii="Calibri" w:hAnsi="Calibri" w:cs="Calibri"/>
                  <w:color w:val="000000"/>
                  <w:sz w:val="16"/>
                  <w:szCs w:val="16"/>
                </w:rPr>
                <w:t>объема</w:t>
              </w:r>
              <w:r>
                <w:rPr>
                  <w:rFonts w:ascii="Arial LatArm" w:hAnsi="Arial LatArm" w:cs="Calibri"/>
                  <w:color w:val="000000"/>
                  <w:sz w:val="16"/>
                  <w:szCs w:val="16"/>
                </w:rPr>
                <w:t xml:space="preserve"> 50 </w:t>
              </w:r>
              <w:r>
                <w:rPr>
                  <w:rFonts w:ascii="Calibri" w:hAnsi="Calibri" w:cs="Calibri"/>
                  <w:color w:val="000000"/>
                  <w:sz w:val="16"/>
                  <w:szCs w:val="16"/>
                </w:rPr>
                <w:t>мкл</w:t>
              </w:r>
            </w:ins>
          </w:p>
        </w:tc>
      </w:tr>
      <w:tr w:rsidR="003A1D99" w:rsidRPr="009044F1" w:rsidTr="002264A1">
        <w:tblPrEx>
          <w:tblPrExChange w:id="1824" w:author="user" w:date="2023-09-19T14:50:00Z">
            <w:tblPrEx>
              <w:tblW w:w="9446" w:type="dxa"/>
            </w:tblPrEx>
          </w:tblPrExChange>
        </w:tblPrEx>
        <w:trPr>
          <w:jc w:val="center"/>
          <w:ins w:id="1825" w:author="user" w:date="2023-09-19T14:45:00Z"/>
          <w:trPrChange w:id="1826" w:author="user" w:date="2023-09-19T14:50:00Z">
            <w:trPr>
              <w:jc w:val="center"/>
            </w:trPr>
          </w:trPrChange>
        </w:trPr>
        <w:tc>
          <w:tcPr>
            <w:tcW w:w="1530" w:type="dxa"/>
            <w:vAlign w:val="center"/>
            <w:tcPrChange w:id="182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28" w:author="user" w:date="2023-09-19T14:45:00Z"/>
                <w:rFonts w:ascii="Arial LatArm" w:hAnsi="Arial LatArm" w:cs="Calibri"/>
                <w:color w:val="000000"/>
                <w:sz w:val="18"/>
                <w:szCs w:val="18"/>
              </w:rPr>
            </w:pPr>
            <w:ins w:id="1829" w:author="user" w:date="2023-09-19T14:45:00Z">
              <w:r w:rsidRPr="002A7D19">
                <w:rPr>
                  <w:rFonts w:ascii="Arial LatArm" w:hAnsi="Arial LatArm" w:cs="Calibri"/>
                  <w:color w:val="000000"/>
                  <w:sz w:val="18"/>
                  <w:szCs w:val="18"/>
                </w:rPr>
                <w:t>132</w:t>
              </w:r>
            </w:ins>
          </w:p>
        </w:tc>
        <w:tc>
          <w:tcPr>
            <w:tcW w:w="1458" w:type="dxa"/>
            <w:vAlign w:val="center"/>
            <w:tcPrChange w:id="183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31" w:author="user" w:date="2023-09-19T14:45:00Z"/>
                <w:rFonts w:ascii="Arial LatArm" w:hAnsi="Arial LatArm" w:cs="Calibri"/>
                <w:color w:val="000000"/>
                <w:sz w:val="18"/>
                <w:szCs w:val="18"/>
              </w:rPr>
            </w:pPr>
            <w:ins w:id="1832" w:author="user" w:date="2023-09-19T14:45:00Z">
              <w:r w:rsidRPr="002A7D19">
                <w:rPr>
                  <w:rFonts w:ascii="Arial LatArm" w:hAnsi="Arial LatArm" w:cs="Calibri"/>
                  <w:color w:val="000000"/>
                  <w:sz w:val="18"/>
                  <w:szCs w:val="18"/>
                </w:rPr>
                <w:t>150 000</w:t>
              </w:r>
            </w:ins>
          </w:p>
        </w:tc>
        <w:tc>
          <w:tcPr>
            <w:tcW w:w="6458" w:type="dxa"/>
            <w:vAlign w:val="center"/>
            <w:tcPrChange w:id="183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34" w:author="user" w:date="2023-09-19T14:45:00Z"/>
                <w:rFonts w:ascii="GHEA Grapalat" w:hAnsi="GHEA Grapalat"/>
                <w:sz w:val="24"/>
                <w:szCs w:val="24"/>
              </w:rPr>
            </w:pPr>
            <w:ins w:id="1835" w:author="user" w:date="2023-09-19T14:50:00Z">
              <w:r>
                <w:rPr>
                  <w:rFonts w:ascii="Calibri" w:hAnsi="Calibri" w:cs="Calibri"/>
                  <w:color w:val="000000"/>
                  <w:sz w:val="16"/>
                  <w:szCs w:val="16"/>
                </w:rPr>
                <w:t>Автоматические</w:t>
              </w:r>
              <w:r>
                <w:rPr>
                  <w:rFonts w:ascii="Arial LatArm" w:hAnsi="Arial LatArm" w:cs="Calibri"/>
                  <w:color w:val="000000"/>
                  <w:sz w:val="16"/>
                  <w:szCs w:val="16"/>
                </w:rPr>
                <w:t xml:space="preserve"> </w:t>
              </w:r>
              <w:r>
                <w:rPr>
                  <w:rFonts w:ascii="Calibri" w:hAnsi="Calibri" w:cs="Calibri"/>
                  <w:color w:val="000000"/>
                  <w:sz w:val="16"/>
                  <w:szCs w:val="16"/>
                </w:rPr>
                <w:t>микропипетки</w:t>
              </w:r>
              <w:r>
                <w:rPr>
                  <w:rFonts w:ascii="Arial LatArm" w:hAnsi="Arial LatArm" w:cs="Calibri"/>
                  <w:color w:val="000000"/>
                  <w:sz w:val="16"/>
                  <w:szCs w:val="16"/>
                </w:rPr>
                <w:t xml:space="preserve"> </w:t>
              </w:r>
              <w:r>
                <w:rPr>
                  <w:rFonts w:ascii="Calibri" w:hAnsi="Calibri" w:cs="Calibri"/>
                  <w:color w:val="000000"/>
                  <w:sz w:val="16"/>
                  <w:szCs w:val="16"/>
                </w:rPr>
                <w:t>переменного</w:t>
              </w:r>
              <w:r>
                <w:rPr>
                  <w:rFonts w:ascii="Arial LatArm" w:hAnsi="Arial LatArm" w:cs="Calibri"/>
                  <w:color w:val="000000"/>
                  <w:sz w:val="16"/>
                  <w:szCs w:val="16"/>
                </w:rPr>
                <w:t xml:space="preserve"> </w:t>
              </w:r>
              <w:r>
                <w:rPr>
                  <w:rFonts w:ascii="Calibri" w:hAnsi="Calibri" w:cs="Calibri"/>
                  <w:color w:val="000000"/>
                  <w:sz w:val="16"/>
                  <w:szCs w:val="16"/>
                </w:rPr>
                <w:t>объема</w:t>
              </w:r>
              <w:r>
                <w:rPr>
                  <w:rFonts w:ascii="Arial LatArm" w:hAnsi="Arial LatArm" w:cs="Calibri"/>
                  <w:color w:val="000000"/>
                  <w:sz w:val="16"/>
                  <w:szCs w:val="16"/>
                </w:rPr>
                <w:t xml:space="preserve"> 10-100 </w:t>
              </w:r>
              <w:r>
                <w:rPr>
                  <w:rFonts w:ascii="Calibri" w:hAnsi="Calibri" w:cs="Calibri"/>
                  <w:color w:val="000000"/>
                  <w:sz w:val="16"/>
                  <w:szCs w:val="16"/>
                </w:rPr>
                <w:t>мкл</w:t>
              </w:r>
            </w:ins>
          </w:p>
        </w:tc>
      </w:tr>
      <w:tr w:rsidR="003A1D99" w:rsidRPr="009044F1" w:rsidTr="002264A1">
        <w:tblPrEx>
          <w:tblPrExChange w:id="1836" w:author="user" w:date="2023-09-19T14:50:00Z">
            <w:tblPrEx>
              <w:tblW w:w="9446" w:type="dxa"/>
            </w:tblPrEx>
          </w:tblPrExChange>
        </w:tblPrEx>
        <w:trPr>
          <w:jc w:val="center"/>
          <w:ins w:id="1837" w:author="user" w:date="2023-09-19T14:45:00Z"/>
          <w:trPrChange w:id="1838" w:author="user" w:date="2023-09-19T14:50:00Z">
            <w:trPr>
              <w:jc w:val="center"/>
            </w:trPr>
          </w:trPrChange>
        </w:trPr>
        <w:tc>
          <w:tcPr>
            <w:tcW w:w="1530" w:type="dxa"/>
            <w:vAlign w:val="center"/>
            <w:tcPrChange w:id="183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40" w:author="user" w:date="2023-09-19T14:45:00Z"/>
                <w:rFonts w:ascii="Arial LatArm" w:hAnsi="Arial LatArm" w:cs="Calibri"/>
                <w:color w:val="000000"/>
                <w:sz w:val="18"/>
                <w:szCs w:val="18"/>
              </w:rPr>
            </w:pPr>
            <w:ins w:id="1841" w:author="user" w:date="2023-09-19T14:45:00Z">
              <w:r w:rsidRPr="002A7D19">
                <w:rPr>
                  <w:rFonts w:ascii="Arial LatArm" w:hAnsi="Arial LatArm" w:cs="Calibri"/>
                  <w:color w:val="000000"/>
                  <w:sz w:val="18"/>
                  <w:szCs w:val="18"/>
                </w:rPr>
                <w:t>133</w:t>
              </w:r>
            </w:ins>
          </w:p>
        </w:tc>
        <w:tc>
          <w:tcPr>
            <w:tcW w:w="1458" w:type="dxa"/>
            <w:vAlign w:val="center"/>
            <w:tcPrChange w:id="184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43" w:author="user" w:date="2023-09-19T14:45:00Z"/>
                <w:rFonts w:ascii="Arial LatArm" w:hAnsi="Arial LatArm" w:cs="Calibri"/>
                <w:color w:val="000000"/>
                <w:sz w:val="18"/>
                <w:szCs w:val="18"/>
              </w:rPr>
            </w:pPr>
            <w:ins w:id="1844" w:author="user" w:date="2023-09-19T14:45:00Z">
              <w:r w:rsidRPr="002A7D19">
                <w:rPr>
                  <w:rFonts w:ascii="Arial LatArm" w:hAnsi="Arial LatArm" w:cs="Calibri"/>
                  <w:color w:val="000000"/>
                  <w:sz w:val="18"/>
                  <w:szCs w:val="18"/>
                </w:rPr>
                <w:t>150 000</w:t>
              </w:r>
            </w:ins>
          </w:p>
        </w:tc>
        <w:tc>
          <w:tcPr>
            <w:tcW w:w="6458" w:type="dxa"/>
            <w:vAlign w:val="center"/>
            <w:tcPrChange w:id="184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46" w:author="user" w:date="2023-09-19T14:45:00Z"/>
                <w:rFonts w:ascii="GHEA Grapalat" w:hAnsi="GHEA Grapalat"/>
                <w:sz w:val="24"/>
                <w:szCs w:val="24"/>
              </w:rPr>
            </w:pPr>
            <w:ins w:id="1847" w:author="user" w:date="2023-09-19T14:50:00Z">
              <w:r>
                <w:rPr>
                  <w:rFonts w:ascii="Calibri" w:hAnsi="Calibri" w:cs="Calibri"/>
                  <w:color w:val="000000"/>
                  <w:sz w:val="16"/>
                  <w:szCs w:val="16"/>
                </w:rPr>
                <w:t>Автоматические</w:t>
              </w:r>
              <w:r>
                <w:rPr>
                  <w:rFonts w:ascii="Arial LatArm" w:hAnsi="Arial LatArm" w:cs="Calibri"/>
                  <w:color w:val="000000"/>
                  <w:sz w:val="16"/>
                  <w:szCs w:val="16"/>
                </w:rPr>
                <w:t xml:space="preserve"> </w:t>
              </w:r>
              <w:r>
                <w:rPr>
                  <w:rFonts w:ascii="Calibri" w:hAnsi="Calibri" w:cs="Calibri"/>
                  <w:color w:val="000000"/>
                  <w:sz w:val="16"/>
                  <w:szCs w:val="16"/>
                </w:rPr>
                <w:t>микропипетки</w:t>
              </w:r>
              <w:r>
                <w:rPr>
                  <w:rFonts w:ascii="Arial LatArm" w:hAnsi="Arial LatArm" w:cs="Calibri"/>
                  <w:color w:val="000000"/>
                  <w:sz w:val="16"/>
                  <w:szCs w:val="16"/>
                </w:rPr>
                <w:t xml:space="preserve"> </w:t>
              </w:r>
              <w:r>
                <w:rPr>
                  <w:rFonts w:ascii="Calibri" w:hAnsi="Calibri" w:cs="Calibri"/>
                  <w:color w:val="000000"/>
                  <w:sz w:val="16"/>
                  <w:szCs w:val="16"/>
                </w:rPr>
                <w:t>переменного</w:t>
              </w:r>
              <w:r>
                <w:rPr>
                  <w:rFonts w:ascii="Arial LatArm" w:hAnsi="Arial LatArm" w:cs="Calibri"/>
                  <w:color w:val="000000"/>
                  <w:sz w:val="16"/>
                  <w:szCs w:val="16"/>
                </w:rPr>
                <w:t xml:space="preserve"> </w:t>
              </w:r>
              <w:r>
                <w:rPr>
                  <w:rFonts w:ascii="Calibri" w:hAnsi="Calibri" w:cs="Calibri"/>
                  <w:color w:val="000000"/>
                  <w:sz w:val="16"/>
                  <w:szCs w:val="16"/>
                </w:rPr>
                <w:t>объема</w:t>
              </w:r>
              <w:r>
                <w:rPr>
                  <w:rFonts w:ascii="Arial LatArm" w:hAnsi="Arial LatArm" w:cs="Calibri"/>
                  <w:color w:val="000000"/>
                  <w:sz w:val="16"/>
                  <w:szCs w:val="16"/>
                </w:rPr>
                <w:t xml:space="preserve"> 20</w:t>
              </w:r>
              <w:r>
                <w:rPr>
                  <w:rFonts w:ascii="Arial LatArm" w:hAnsi="Arial LatArm" w:cs="Arial LatArm"/>
                  <w:color w:val="000000"/>
                  <w:sz w:val="16"/>
                  <w:szCs w:val="16"/>
                </w:rPr>
                <w:t>–</w:t>
              </w:r>
              <w:r>
                <w:rPr>
                  <w:rFonts w:ascii="Arial LatArm" w:hAnsi="Arial LatArm" w:cs="Calibri"/>
                  <w:color w:val="000000"/>
                  <w:sz w:val="16"/>
                  <w:szCs w:val="16"/>
                </w:rPr>
                <w:t xml:space="preserve">200 </w:t>
              </w:r>
              <w:r>
                <w:rPr>
                  <w:rFonts w:ascii="Calibri" w:hAnsi="Calibri" w:cs="Calibri"/>
                  <w:color w:val="000000"/>
                  <w:sz w:val="16"/>
                  <w:szCs w:val="16"/>
                </w:rPr>
                <w:t>мкл</w:t>
              </w:r>
            </w:ins>
          </w:p>
        </w:tc>
      </w:tr>
      <w:tr w:rsidR="003A1D99" w:rsidRPr="009044F1" w:rsidTr="002264A1">
        <w:tblPrEx>
          <w:tblPrExChange w:id="1848" w:author="user" w:date="2023-09-19T14:50:00Z">
            <w:tblPrEx>
              <w:tblW w:w="9446" w:type="dxa"/>
            </w:tblPrEx>
          </w:tblPrExChange>
        </w:tblPrEx>
        <w:trPr>
          <w:jc w:val="center"/>
          <w:ins w:id="1849" w:author="user" w:date="2023-09-19T14:45:00Z"/>
          <w:trPrChange w:id="1850" w:author="user" w:date="2023-09-19T14:50:00Z">
            <w:trPr>
              <w:jc w:val="center"/>
            </w:trPr>
          </w:trPrChange>
        </w:trPr>
        <w:tc>
          <w:tcPr>
            <w:tcW w:w="1530" w:type="dxa"/>
            <w:vAlign w:val="center"/>
            <w:tcPrChange w:id="185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52" w:author="user" w:date="2023-09-19T14:45:00Z"/>
                <w:rFonts w:ascii="Arial LatArm" w:hAnsi="Arial LatArm" w:cs="Calibri"/>
                <w:color w:val="000000"/>
                <w:sz w:val="18"/>
                <w:szCs w:val="18"/>
              </w:rPr>
            </w:pPr>
            <w:ins w:id="1853" w:author="user" w:date="2023-09-19T14:45:00Z">
              <w:r w:rsidRPr="002A7D19">
                <w:rPr>
                  <w:rFonts w:ascii="Arial LatArm" w:hAnsi="Arial LatArm" w:cs="Calibri"/>
                  <w:color w:val="000000"/>
                  <w:sz w:val="18"/>
                  <w:szCs w:val="18"/>
                </w:rPr>
                <w:t>134</w:t>
              </w:r>
            </w:ins>
          </w:p>
        </w:tc>
        <w:tc>
          <w:tcPr>
            <w:tcW w:w="1458" w:type="dxa"/>
            <w:vAlign w:val="center"/>
            <w:tcPrChange w:id="185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55" w:author="user" w:date="2023-09-19T14:45:00Z"/>
                <w:rFonts w:ascii="Arial LatArm" w:hAnsi="Arial LatArm" w:cs="Calibri"/>
                <w:color w:val="000000"/>
                <w:sz w:val="18"/>
                <w:szCs w:val="18"/>
              </w:rPr>
            </w:pPr>
            <w:ins w:id="1856" w:author="user" w:date="2023-09-19T14:45:00Z">
              <w:r w:rsidRPr="002A7D19">
                <w:rPr>
                  <w:rFonts w:ascii="Arial LatArm" w:hAnsi="Arial LatArm" w:cs="Calibri"/>
                  <w:color w:val="000000"/>
                  <w:sz w:val="18"/>
                  <w:szCs w:val="18"/>
                </w:rPr>
                <w:t>87 000</w:t>
              </w:r>
            </w:ins>
          </w:p>
        </w:tc>
        <w:tc>
          <w:tcPr>
            <w:tcW w:w="6458" w:type="dxa"/>
            <w:vAlign w:val="center"/>
            <w:tcPrChange w:id="185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58" w:author="user" w:date="2023-09-19T14:45:00Z"/>
                <w:rFonts w:ascii="GHEA Grapalat" w:hAnsi="GHEA Grapalat"/>
                <w:sz w:val="24"/>
                <w:szCs w:val="24"/>
              </w:rPr>
            </w:pPr>
            <w:ins w:id="1859" w:author="user" w:date="2023-09-19T14:50:00Z">
              <w:r>
                <w:rPr>
                  <w:rFonts w:ascii="Calibri" w:hAnsi="Calibri" w:cs="Calibri"/>
                  <w:color w:val="000000"/>
                  <w:sz w:val="16"/>
                  <w:szCs w:val="16"/>
                </w:rPr>
                <w:t>Стеклянная</w:t>
              </w:r>
              <w:r>
                <w:rPr>
                  <w:rFonts w:ascii="Arial LatArm" w:hAnsi="Arial LatArm" w:cs="Calibri"/>
                  <w:color w:val="000000"/>
                  <w:sz w:val="16"/>
                  <w:szCs w:val="16"/>
                </w:rPr>
                <w:t xml:space="preserve"> </w:t>
              </w:r>
              <w:r>
                <w:rPr>
                  <w:rFonts w:ascii="Calibri" w:hAnsi="Calibri" w:cs="Calibri"/>
                  <w:color w:val="000000"/>
                  <w:sz w:val="16"/>
                  <w:szCs w:val="16"/>
                </w:rPr>
                <w:t>бутылка</w:t>
              </w:r>
              <w:r>
                <w:rPr>
                  <w:rFonts w:ascii="Arial LatArm" w:hAnsi="Arial LatArm" w:cs="Calibri"/>
                  <w:color w:val="000000"/>
                  <w:sz w:val="16"/>
                  <w:szCs w:val="16"/>
                </w:rPr>
                <w:t xml:space="preserve"> 100</w:t>
              </w:r>
              <w:r>
                <w:rPr>
                  <w:rFonts w:ascii="Calibri" w:hAnsi="Calibri" w:cs="Calibri"/>
                  <w:color w:val="000000"/>
                  <w:sz w:val="16"/>
                  <w:szCs w:val="16"/>
                </w:rPr>
                <w:t>мл</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плоской</w:t>
              </w:r>
              <w:r>
                <w:rPr>
                  <w:rFonts w:ascii="Arial LatArm" w:hAnsi="Arial LatArm" w:cs="Calibri"/>
                  <w:color w:val="000000"/>
                  <w:sz w:val="16"/>
                  <w:szCs w:val="16"/>
                </w:rPr>
                <w:t xml:space="preserve"> </w:t>
              </w:r>
              <w:r>
                <w:rPr>
                  <w:rFonts w:ascii="Calibri" w:hAnsi="Calibri" w:cs="Calibri"/>
                  <w:color w:val="000000"/>
                  <w:sz w:val="16"/>
                  <w:szCs w:val="16"/>
                </w:rPr>
                <w:t>пробкой</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микробных</w:t>
              </w:r>
              <w:r>
                <w:rPr>
                  <w:rFonts w:ascii="Arial LatArm" w:hAnsi="Arial LatArm" w:cs="Calibri"/>
                  <w:color w:val="000000"/>
                  <w:sz w:val="16"/>
                  <w:szCs w:val="16"/>
                </w:rPr>
                <w:t xml:space="preserve"> </w:t>
              </w:r>
              <w:r>
                <w:rPr>
                  <w:rFonts w:ascii="Calibri" w:hAnsi="Calibri" w:cs="Calibri"/>
                  <w:color w:val="000000"/>
                  <w:sz w:val="16"/>
                  <w:szCs w:val="16"/>
                </w:rPr>
                <w:t>сред</w:t>
              </w:r>
              <w:r>
                <w:rPr>
                  <w:rFonts w:ascii="Arial LatArm" w:hAnsi="Arial LatArm" w:cs="Calibri"/>
                  <w:color w:val="000000"/>
                  <w:sz w:val="16"/>
                  <w:szCs w:val="16"/>
                </w:rPr>
                <w:t>)</w:t>
              </w:r>
            </w:ins>
          </w:p>
        </w:tc>
      </w:tr>
      <w:tr w:rsidR="003A1D99" w:rsidRPr="009044F1" w:rsidTr="002264A1">
        <w:tblPrEx>
          <w:tblPrExChange w:id="1860" w:author="user" w:date="2023-09-19T14:50:00Z">
            <w:tblPrEx>
              <w:tblW w:w="9446" w:type="dxa"/>
            </w:tblPrEx>
          </w:tblPrExChange>
        </w:tblPrEx>
        <w:trPr>
          <w:jc w:val="center"/>
          <w:ins w:id="1861" w:author="user" w:date="2023-09-19T14:45:00Z"/>
          <w:trPrChange w:id="1862" w:author="user" w:date="2023-09-19T14:50:00Z">
            <w:trPr>
              <w:jc w:val="center"/>
            </w:trPr>
          </w:trPrChange>
        </w:trPr>
        <w:tc>
          <w:tcPr>
            <w:tcW w:w="1530" w:type="dxa"/>
            <w:vAlign w:val="center"/>
            <w:tcPrChange w:id="186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64" w:author="user" w:date="2023-09-19T14:45:00Z"/>
                <w:rFonts w:ascii="Arial LatArm" w:hAnsi="Arial LatArm" w:cs="Calibri"/>
                <w:color w:val="000000"/>
                <w:sz w:val="18"/>
                <w:szCs w:val="18"/>
              </w:rPr>
            </w:pPr>
            <w:ins w:id="1865" w:author="user" w:date="2023-09-19T14:45:00Z">
              <w:r w:rsidRPr="002A7D19">
                <w:rPr>
                  <w:rFonts w:ascii="Arial LatArm" w:hAnsi="Arial LatArm" w:cs="Calibri"/>
                  <w:color w:val="000000"/>
                  <w:sz w:val="18"/>
                  <w:szCs w:val="18"/>
                </w:rPr>
                <w:t>135</w:t>
              </w:r>
            </w:ins>
          </w:p>
        </w:tc>
        <w:tc>
          <w:tcPr>
            <w:tcW w:w="1458" w:type="dxa"/>
            <w:vAlign w:val="center"/>
            <w:tcPrChange w:id="186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67" w:author="user" w:date="2023-09-19T14:45:00Z"/>
                <w:rFonts w:ascii="Arial LatArm" w:hAnsi="Arial LatArm" w:cs="Calibri"/>
                <w:color w:val="000000"/>
                <w:sz w:val="18"/>
                <w:szCs w:val="18"/>
              </w:rPr>
            </w:pPr>
            <w:ins w:id="1868" w:author="user" w:date="2023-09-19T14:45:00Z">
              <w:r w:rsidRPr="002A7D19">
                <w:rPr>
                  <w:rFonts w:ascii="Arial LatArm" w:hAnsi="Arial LatArm" w:cs="Calibri"/>
                  <w:color w:val="000000"/>
                  <w:sz w:val="18"/>
                  <w:szCs w:val="18"/>
                </w:rPr>
                <w:t>450 000</w:t>
              </w:r>
            </w:ins>
          </w:p>
        </w:tc>
        <w:tc>
          <w:tcPr>
            <w:tcW w:w="6458" w:type="dxa"/>
            <w:vAlign w:val="center"/>
            <w:tcPrChange w:id="186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70" w:author="user" w:date="2023-09-19T14:45:00Z"/>
                <w:rFonts w:ascii="GHEA Grapalat" w:hAnsi="GHEA Grapalat"/>
                <w:sz w:val="24"/>
                <w:szCs w:val="24"/>
              </w:rPr>
            </w:pPr>
            <w:ins w:id="1871" w:author="user" w:date="2023-09-19T14:50:00Z">
              <w:r>
                <w:rPr>
                  <w:rFonts w:ascii="Calibri" w:hAnsi="Calibri" w:cs="Calibri"/>
                  <w:color w:val="000000"/>
                  <w:sz w:val="16"/>
                  <w:szCs w:val="16"/>
                </w:rPr>
                <w:t>Транспортный</w:t>
              </w:r>
              <w:r>
                <w:rPr>
                  <w:rFonts w:ascii="Arial LatArm" w:hAnsi="Arial LatArm" w:cs="Calibri"/>
                  <w:color w:val="000000"/>
                  <w:sz w:val="16"/>
                  <w:szCs w:val="16"/>
                </w:rPr>
                <w:t xml:space="preserve"> </w:t>
              </w:r>
              <w:r>
                <w:rPr>
                  <w:rFonts w:ascii="Calibri" w:hAnsi="Calibri" w:cs="Calibri"/>
                  <w:color w:val="000000"/>
                  <w:sz w:val="16"/>
                  <w:szCs w:val="16"/>
                </w:rPr>
                <w:t>стерильный</w:t>
              </w:r>
              <w:r>
                <w:rPr>
                  <w:rFonts w:ascii="Arial LatArm" w:hAnsi="Arial LatArm" w:cs="Calibri"/>
                  <w:color w:val="000000"/>
                  <w:sz w:val="16"/>
                  <w:szCs w:val="16"/>
                </w:rPr>
                <w:t xml:space="preserve"> </w:t>
              </w:r>
              <w:r>
                <w:rPr>
                  <w:rFonts w:ascii="Calibri" w:hAnsi="Calibri" w:cs="Calibri"/>
                  <w:color w:val="000000"/>
                  <w:sz w:val="16"/>
                  <w:szCs w:val="16"/>
                </w:rPr>
                <w:t>зонд</w:t>
              </w:r>
              <w:r>
                <w:rPr>
                  <w:rFonts w:ascii="Arial LatArm" w:hAnsi="Arial LatArm" w:cs="Calibri"/>
                  <w:color w:val="000000"/>
                  <w:sz w:val="16"/>
                  <w:szCs w:val="16"/>
                </w:rPr>
                <w:t>-</w:t>
              </w:r>
              <w:r>
                <w:rPr>
                  <w:rFonts w:ascii="Calibri" w:hAnsi="Calibri" w:cs="Calibri"/>
                  <w:color w:val="000000"/>
                  <w:sz w:val="16"/>
                  <w:szCs w:val="16"/>
                </w:rPr>
                <w:t>рассол</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пробиркой</w:t>
              </w:r>
              <w:r>
                <w:rPr>
                  <w:rFonts w:ascii="Arial LatArm" w:hAnsi="Arial LatArm" w:cs="Calibri"/>
                  <w:color w:val="000000"/>
                  <w:sz w:val="16"/>
                  <w:szCs w:val="16"/>
                </w:rPr>
                <w:t xml:space="preserve">, </w:t>
              </w:r>
              <w:r>
                <w:rPr>
                  <w:rFonts w:ascii="Calibri" w:hAnsi="Calibri" w:cs="Calibri"/>
                  <w:color w:val="000000"/>
                  <w:sz w:val="16"/>
                  <w:szCs w:val="16"/>
                </w:rPr>
                <w:t>стерильный</w:t>
              </w:r>
              <w:r>
                <w:rPr>
                  <w:rFonts w:ascii="Arial LatArm" w:hAnsi="Arial LatArm" w:cs="Calibri"/>
                  <w:color w:val="000000"/>
                  <w:sz w:val="16"/>
                  <w:szCs w:val="16"/>
                </w:rPr>
                <w:t xml:space="preserve">, </w:t>
              </w:r>
              <w:r>
                <w:rPr>
                  <w:rFonts w:ascii="Calibri" w:hAnsi="Calibri" w:cs="Calibri"/>
                  <w:color w:val="000000"/>
                  <w:sz w:val="16"/>
                  <w:szCs w:val="16"/>
                </w:rPr>
                <w:t>без</w:t>
              </w:r>
              <w:r>
                <w:rPr>
                  <w:rFonts w:ascii="Arial LatArm" w:hAnsi="Arial LatArm" w:cs="Calibri"/>
                  <w:color w:val="000000"/>
                  <w:sz w:val="16"/>
                  <w:szCs w:val="16"/>
                </w:rPr>
                <w:t xml:space="preserve"> </w:t>
              </w:r>
              <w:r>
                <w:rPr>
                  <w:rFonts w:ascii="Calibri" w:hAnsi="Calibri" w:cs="Calibri"/>
                  <w:color w:val="000000"/>
                  <w:sz w:val="16"/>
                  <w:szCs w:val="16"/>
                </w:rPr>
                <w:t>среды</w:t>
              </w:r>
            </w:ins>
          </w:p>
        </w:tc>
      </w:tr>
      <w:tr w:rsidR="003A1D99" w:rsidRPr="009044F1" w:rsidTr="002264A1">
        <w:tblPrEx>
          <w:tblPrExChange w:id="1872" w:author="user" w:date="2023-09-19T14:50:00Z">
            <w:tblPrEx>
              <w:tblW w:w="9446" w:type="dxa"/>
            </w:tblPrEx>
          </w:tblPrExChange>
        </w:tblPrEx>
        <w:trPr>
          <w:jc w:val="center"/>
          <w:ins w:id="1873" w:author="user" w:date="2023-09-19T14:45:00Z"/>
          <w:trPrChange w:id="1874" w:author="user" w:date="2023-09-19T14:50:00Z">
            <w:trPr>
              <w:jc w:val="center"/>
            </w:trPr>
          </w:trPrChange>
        </w:trPr>
        <w:tc>
          <w:tcPr>
            <w:tcW w:w="1530" w:type="dxa"/>
            <w:vAlign w:val="center"/>
            <w:tcPrChange w:id="187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76" w:author="user" w:date="2023-09-19T14:45:00Z"/>
                <w:rFonts w:ascii="Arial LatArm" w:hAnsi="Arial LatArm" w:cs="Calibri"/>
                <w:color w:val="000000"/>
                <w:sz w:val="18"/>
                <w:szCs w:val="18"/>
              </w:rPr>
            </w:pPr>
            <w:ins w:id="1877" w:author="user" w:date="2023-09-19T14:45:00Z">
              <w:r w:rsidRPr="002A7D19">
                <w:rPr>
                  <w:rFonts w:ascii="Arial LatArm" w:hAnsi="Arial LatArm" w:cs="Calibri"/>
                  <w:color w:val="000000"/>
                  <w:sz w:val="18"/>
                  <w:szCs w:val="18"/>
                </w:rPr>
                <w:t>136</w:t>
              </w:r>
            </w:ins>
          </w:p>
        </w:tc>
        <w:tc>
          <w:tcPr>
            <w:tcW w:w="1458" w:type="dxa"/>
            <w:vAlign w:val="center"/>
            <w:tcPrChange w:id="187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79" w:author="user" w:date="2023-09-19T14:45:00Z"/>
                <w:rFonts w:ascii="Arial LatArm" w:hAnsi="Arial LatArm" w:cs="Calibri"/>
                <w:color w:val="000000"/>
                <w:sz w:val="18"/>
                <w:szCs w:val="18"/>
              </w:rPr>
            </w:pPr>
            <w:ins w:id="1880" w:author="user" w:date="2023-09-19T14:45:00Z">
              <w:r w:rsidRPr="002A7D19">
                <w:rPr>
                  <w:rFonts w:ascii="Arial LatArm" w:hAnsi="Arial LatArm" w:cs="Calibri"/>
                  <w:color w:val="000000"/>
                  <w:sz w:val="18"/>
                  <w:szCs w:val="18"/>
                </w:rPr>
                <w:t>300 000</w:t>
              </w:r>
            </w:ins>
          </w:p>
        </w:tc>
        <w:tc>
          <w:tcPr>
            <w:tcW w:w="6458" w:type="dxa"/>
            <w:vAlign w:val="center"/>
            <w:tcPrChange w:id="188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82" w:author="user" w:date="2023-09-19T14:45:00Z"/>
                <w:rFonts w:ascii="GHEA Grapalat" w:hAnsi="GHEA Grapalat"/>
                <w:sz w:val="24"/>
                <w:szCs w:val="24"/>
              </w:rPr>
            </w:pPr>
            <w:ins w:id="1883" w:author="user" w:date="2023-09-19T14:50:00Z">
              <w:r>
                <w:rPr>
                  <w:rFonts w:ascii="Calibri" w:hAnsi="Calibri" w:cs="Calibri"/>
                  <w:color w:val="000000"/>
                  <w:sz w:val="16"/>
                  <w:szCs w:val="16"/>
                </w:rPr>
                <w:t>Транспортировать</w:t>
              </w:r>
              <w:r>
                <w:rPr>
                  <w:rFonts w:ascii="Arial LatArm" w:hAnsi="Arial LatArm" w:cs="Calibri"/>
                  <w:color w:val="000000"/>
                  <w:sz w:val="16"/>
                  <w:szCs w:val="16"/>
                </w:rPr>
                <w:t xml:space="preserve"> </w:t>
              </w:r>
              <w:r>
                <w:rPr>
                  <w:rFonts w:ascii="Calibri" w:hAnsi="Calibri" w:cs="Calibri"/>
                  <w:color w:val="000000"/>
                  <w:sz w:val="16"/>
                  <w:szCs w:val="16"/>
                </w:rPr>
                <w:t>стерильный</w:t>
              </w:r>
              <w:r>
                <w:rPr>
                  <w:rFonts w:ascii="Arial LatArm" w:hAnsi="Arial LatArm" w:cs="Calibri"/>
                  <w:color w:val="000000"/>
                  <w:sz w:val="16"/>
                  <w:szCs w:val="16"/>
                </w:rPr>
                <w:t xml:space="preserve"> </w:t>
              </w:r>
              <w:r>
                <w:rPr>
                  <w:rFonts w:ascii="Calibri" w:hAnsi="Calibri" w:cs="Calibri"/>
                  <w:color w:val="000000"/>
                  <w:sz w:val="16"/>
                  <w:szCs w:val="16"/>
                </w:rPr>
                <w:t>зонд</w:t>
              </w:r>
              <w:r>
                <w:rPr>
                  <w:rFonts w:ascii="Arial LatArm" w:hAnsi="Arial LatArm" w:cs="Calibri"/>
                  <w:color w:val="000000"/>
                  <w:sz w:val="16"/>
                  <w:szCs w:val="16"/>
                </w:rPr>
                <w:t>-</w:t>
              </w:r>
              <w:r>
                <w:rPr>
                  <w:rFonts w:ascii="Calibri" w:hAnsi="Calibri" w:cs="Calibri"/>
                  <w:color w:val="000000"/>
                  <w:sz w:val="16"/>
                  <w:szCs w:val="16"/>
                </w:rPr>
                <w:t>рассол</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пробиркой</w:t>
              </w:r>
              <w:r>
                <w:rPr>
                  <w:rFonts w:ascii="Arial LatArm" w:hAnsi="Arial LatArm" w:cs="Calibri"/>
                  <w:color w:val="000000"/>
                  <w:sz w:val="16"/>
                  <w:szCs w:val="16"/>
                </w:rPr>
                <w:t xml:space="preserve">, </w:t>
              </w:r>
              <w:r>
                <w:rPr>
                  <w:rFonts w:ascii="Calibri" w:hAnsi="Calibri" w:cs="Calibri"/>
                  <w:color w:val="000000"/>
                  <w:sz w:val="16"/>
                  <w:szCs w:val="16"/>
                </w:rPr>
                <w:t>стерильной</w:t>
              </w:r>
              <w:r>
                <w:rPr>
                  <w:rFonts w:ascii="Arial LatArm" w:hAnsi="Arial LatArm" w:cs="Calibri"/>
                  <w:color w:val="000000"/>
                  <w:sz w:val="16"/>
                  <w:szCs w:val="16"/>
                </w:rPr>
                <w:t xml:space="preserve">, </w:t>
              </w:r>
              <w:r>
                <w:rPr>
                  <w:rFonts w:ascii="Calibri" w:hAnsi="Calibri" w:cs="Calibri"/>
                  <w:color w:val="000000"/>
                  <w:sz w:val="16"/>
                  <w:szCs w:val="16"/>
                </w:rPr>
                <w:t>средней</w:t>
              </w:r>
              <w:r>
                <w:rPr>
                  <w:rFonts w:ascii="Arial LatArm" w:hAnsi="Arial LatArm" w:cs="Calibri"/>
                  <w:color w:val="000000"/>
                  <w:sz w:val="16"/>
                  <w:szCs w:val="16"/>
                </w:rPr>
                <w:t>.</w:t>
              </w:r>
            </w:ins>
          </w:p>
        </w:tc>
      </w:tr>
      <w:tr w:rsidR="003A1D99" w:rsidRPr="009044F1" w:rsidTr="002264A1">
        <w:tblPrEx>
          <w:tblPrExChange w:id="1884" w:author="user" w:date="2023-09-19T14:50:00Z">
            <w:tblPrEx>
              <w:tblW w:w="9446" w:type="dxa"/>
            </w:tblPrEx>
          </w:tblPrExChange>
        </w:tblPrEx>
        <w:trPr>
          <w:jc w:val="center"/>
          <w:ins w:id="1885" w:author="user" w:date="2023-09-19T14:45:00Z"/>
          <w:trPrChange w:id="1886" w:author="user" w:date="2023-09-19T14:50:00Z">
            <w:trPr>
              <w:jc w:val="center"/>
            </w:trPr>
          </w:trPrChange>
        </w:trPr>
        <w:tc>
          <w:tcPr>
            <w:tcW w:w="1530" w:type="dxa"/>
            <w:vAlign w:val="center"/>
            <w:tcPrChange w:id="188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888" w:author="user" w:date="2023-09-19T14:45:00Z"/>
                <w:rFonts w:ascii="Arial LatArm" w:hAnsi="Arial LatArm" w:cs="Calibri"/>
                <w:color w:val="000000"/>
                <w:sz w:val="18"/>
                <w:szCs w:val="18"/>
              </w:rPr>
            </w:pPr>
            <w:ins w:id="1889" w:author="user" w:date="2023-09-19T14:45:00Z">
              <w:r w:rsidRPr="002A7D19">
                <w:rPr>
                  <w:rFonts w:ascii="Arial LatArm" w:hAnsi="Arial LatArm" w:cs="Calibri"/>
                  <w:color w:val="000000"/>
                  <w:sz w:val="18"/>
                  <w:szCs w:val="18"/>
                </w:rPr>
                <w:t>137</w:t>
              </w:r>
            </w:ins>
          </w:p>
        </w:tc>
        <w:tc>
          <w:tcPr>
            <w:tcW w:w="1458" w:type="dxa"/>
            <w:vAlign w:val="center"/>
            <w:tcPrChange w:id="189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891" w:author="user" w:date="2023-09-19T14:45:00Z"/>
                <w:rFonts w:ascii="Arial LatArm" w:hAnsi="Arial LatArm" w:cs="Calibri"/>
                <w:color w:val="000000"/>
                <w:sz w:val="18"/>
                <w:szCs w:val="18"/>
              </w:rPr>
            </w:pPr>
            <w:ins w:id="1892" w:author="user" w:date="2023-09-19T14:45:00Z">
              <w:r w:rsidRPr="002A7D19">
                <w:rPr>
                  <w:rFonts w:ascii="Arial LatArm" w:hAnsi="Arial LatArm" w:cs="Calibri"/>
                  <w:color w:val="000000"/>
                  <w:sz w:val="18"/>
                  <w:szCs w:val="18"/>
                </w:rPr>
                <w:t>9 600</w:t>
              </w:r>
            </w:ins>
          </w:p>
        </w:tc>
        <w:tc>
          <w:tcPr>
            <w:tcW w:w="6458" w:type="dxa"/>
            <w:vAlign w:val="center"/>
            <w:tcPrChange w:id="189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894" w:author="user" w:date="2023-09-19T14:45:00Z"/>
                <w:rFonts w:ascii="GHEA Grapalat" w:hAnsi="GHEA Grapalat"/>
                <w:sz w:val="24"/>
                <w:szCs w:val="24"/>
              </w:rPr>
            </w:pPr>
            <w:ins w:id="1895" w:author="user" w:date="2023-09-19T14:50:00Z">
              <w:r>
                <w:rPr>
                  <w:rFonts w:ascii="Calibri" w:hAnsi="Calibri" w:cs="Calibri"/>
                  <w:color w:val="000000"/>
                  <w:sz w:val="16"/>
                  <w:szCs w:val="16"/>
                </w:rPr>
                <w:t>бумага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термопринтера</w:t>
              </w:r>
            </w:ins>
          </w:p>
        </w:tc>
      </w:tr>
      <w:tr w:rsidR="003A1D99" w:rsidRPr="009044F1" w:rsidTr="002264A1">
        <w:tblPrEx>
          <w:tblPrExChange w:id="1896" w:author="user" w:date="2023-09-19T14:50:00Z">
            <w:tblPrEx>
              <w:tblW w:w="9446" w:type="dxa"/>
            </w:tblPrEx>
          </w:tblPrExChange>
        </w:tblPrEx>
        <w:trPr>
          <w:jc w:val="center"/>
          <w:ins w:id="1897" w:author="user" w:date="2023-09-19T14:45:00Z"/>
          <w:trPrChange w:id="1898" w:author="user" w:date="2023-09-19T14:50:00Z">
            <w:trPr>
              <w:jc w:val="center"/>
            </w:trPr>
          </w:trPrChange>
        </w:trPr>
        <w:tc>
          <w:tcPr>
            <w:tcW w:w="1530" w:type="dxa"/>
            <w:vAlign w:val="center"/>
            <w:tcPrChange w:id="189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00" w:author="user" w:date="2023-09-19T14:45:00Z"/>
                <w:rFonts w:ascii="Arial LatArm" w:hAnsi="Arial LatArm" w:cs="Calibri"/>
                <w:color w:val="000000"/>
                <w:sz w:val="18"/>
                <w:szCs w:val="18"/>
              </w:rPr>
            </w:pPr>
            <w:ins w:id="1901" w:author="user" w:date="2023-09-19T14:45:00Z">
              <w:r w:rsidRPr="002A7D19">
                <w:rPr>
                  <w:rFonts w:ascii="Arial LatArm" w:hAnsi="Arial LatArm" w:cs="Calibri"/>
                  <w:color w:val="000000"/>
                  <w:sz w:val="18"/>
                  <w:szCs w:val="18"/>
                </w:rPr>
                <w:t>138</w:t>
              </w:r>
            </w:ins>
          </w:p>
        </w:tc>
        <w:tc>
          <w:tcPr>
            <w:tcW w:w="1458" w:type="dxa"/>
            <w:vAlign w:val="center"/>
            <w:tcPrChange w:id="190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03" w:author="user" w:date="2023-09-19T14:45:00Z"/>
                <w:rFonts w:ascii="Arial LatArm" w:hAnsi="Arial LatArm" w:cs="Calibri"/>
                <w:color w:val="000000"/>
                <w:sz w:val="18"/>
                <w:szCs w:val="18"/>
              </w:rPr>
            </w:pPr>
            <w:ins w:id="1904" w:author="user" w:date="2023-09-19T14:45:00Z">
              <w:r w:rsidRPr="002A7D19">
                <w:rPr>
                  <w:rFonts w:ascii="Arial LatArm" w:hAnsi="Arial LatArm" w:cs="Calibri"/>
                  <w:color w:val="000000"/>
                  <w:sz w:val="18"/>
                  <w:szCs w:val="18"/>
                </w:rPr>
                <w:t>30 000</w:t>
              </w:r>
            </w:ins>
          </w:p>
        </w:tc>
        <w:tc>
          <w:tcPr>
            <w:tcW w:w="6458" w:type="dxa"/>
            <w:vAlign w:val="center"/>
            <w:tcPrChange w:id="190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06" w:author="user" w:date="2023-09-19T14:45:00Z"/>
                <w:rFonts w:ascii="GHEA Grapalat" w:hAnsi="GHEA Grapalat"/>
                <w:sz w:val="24"/>
                <w:szCs w:val="24"/>
              </w:rPr>
            </w:pPr>
            <w:ins w:id="1907" w:author="user" w:date="2023-09-19T14:50:00Z">
              <w:r>
                <w:rPr>
                  <w:rFonts w:ascii="Calibri" w:hAnsi="Calibri" w:cs="Calibri"/>
                  <w:color w:val="000000"/>
                  <w:sz w:val="16"/>
                  <w:szCs w:val="16"/>
                </w:rPr>
                <w:t>гемопипетка</w:t>
              </w:r>
            </w:ins>
          </w:p>
        </w:tc>
      </w:tr>
      <w:tr w:rsidR="003A1D99" w:rsidRPr="009044F1" w:rsidTr="002264A1">
        <w:tblPrEx>
          <w:tblPrExChange w:id="1908" w:author="user" w:date="2023-09-19T14:50:00Z">
            <w:tblPrEx>
              <w:tblW w:w="9446" w:type="dxa"/>
            </w:tblPrEx>
          </w:tblPrExChange>
        </w:tblPrEx>
        <w:trPr>
          <w:jc w:val="center"/>
          <w:ins w:id="1909" w:author="user" w:date="2023-09-19T14:45:00Z"/>
          <w:trPrChange w:id="1910" w:author="user" w:date="2023-09-19T14:50:00Z">
            <w:trPr>
              <w:jc w:val="center"/>
            </w:trPr>
          </w:trPrChange>
        </w:trPr>
        <w:tc>
          <w:tcPr>
            <w:tcW w:w="1530" w:type="dxa"/>
            <w:vAlign w:val="center"/>
            <w:tcPrChange w:id="191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12" w:author="user" w:date="2023-09-19T14:45:00Z"/>
                <w:rFonts w:ascii="Arial LatArm" w:hAnsi="Arial LatArm" w:cs="Calibri"/>
                <w:color w:val="000000"/>
                <w:sz w:val="18"/>
                <w:szCs w:val="18"/>
              </w:rPr>
            </w:pPr>
            <w:ins w:id="1913" w:author="user" w:date="2023-09-19T14:45:00Z">
              <w:r w:rsidRPr="002A7D19">
                <w:rPr>
                  <w:rFonts w:ascii="Arial LatArm" w:hAnsi="Arial LatArm" w:cs="Calibri"/>
                  <w:color w:val="000000"/>
                  <w:sz w:val="18"/>
                  <w:szCs w:val="18"/>
                </w:rPr>
                <w:t>139</w:t>
              </w:r>
            </w:ins>
          </w:p>
        </w:tc>
        <w:tc>
          <w:tcPr>
            <w:tcW w:w="1458" w:type="dxa"/>
            <w:vAlign w:val="center"/>
            <w:tcPrChange w:id="191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15" w:author="user" w:date="2023-09-19T14:45:00Z"/>
                <w:rFonts w:ascii="Arial LatArm" w:hAnsi="Arial LatArm" w:cs="Calibri"/>
                <w:color w:val="000000"/>
                <w:sz w:val="18"/>
                <w:szCs w:val="18"/>
              </w:rPr>
            </w:pPr>
            <w:ins w:id="1916" w:author="user" w:date="2023-09-19T14:45:00Z">
              <w:r w:rsidRPr="002A7D19">
                <w:rPr>
                  <w:rFonts w:ascii="Arial LatArm" w:hAnsi="Arial LatArm" w:cs="Calibri"/>
                  <w:color w:val="000000"/>
                  <w:sz w:val="18"/>
                  <w:szCs w:val="18"/>
                </w:rPr>
                <w:t>165 000</w:t>
              </w:r>
            </w:ins>
          </w:p>
        </w:tc>
        <w:tc>
          <w:tcPr>
            <w:tcW w:w="6458" w:type="dxa"/>
            <w:vAlign w:val="center"/>
            <w:tcPrChange w:id="191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18" w:author="user" w:date="2023-09-19T14:45:00Z"/>
                <w:rFonts w:ascii="GHEA Grapalat" w:hAnsi="GHEA Grapalat"/>
                <w:sz w:val="24"/>
                <w:szCs w:val="24"/>
              </w:rPr>
            </w:pPr>
            <w:ins w:id="1919" w:author="user" w:date="2023-09-19T14:50:00Z">
              <w:r>
                <w:rPr>
                  <w:rFonts w:ascii="Calibri" w:hAnsi="Calibri" w:cs="Calibri"/>
                  <w:color w:val="000000"/>
                  <w:sz w:val="16"/>
                  <w:szCs w:val="16"/>
                </w:rPr>
                <w:t>ЕНА</w:t>
              </w:r>
              <w:r>
                <w:rPr>
                  <w:rFonts w:ascii="Arial LatArm" w:hAnsi="Arial LatArm" w:cs="Calibri"/>
                  <w:color w:val="000000"/>
                  <w:sz w:val="16"/>
                  <w:szCs w:val="16"/>
                </w:rPr>
                <w:t xml:space="preserve"> (</w:t>
              </w:r>
              <w:r>
                <w:rPr>
                  <w:rFonts w:ascii="Calibri" w:hAnsi="Calibri" w:cs="Calibri"/>
                  <w:color w:val="000000"/>
                  <w:sz w:val="16"/>
                  <w:szCs w:val="16"/>
                </w:rPr>
                <w:t>РОЕ</w:t>
              </w:r>
              <w:r>
                <w:rPr>
                  <w:rFonts w:ascii="Arial LatArm" w:hAnsi="Arial LatArm" w:cs="Calibri"/>
                  <w:color w:val="000000"/>
                  <w:sz w:val="16"/>
                  <w:szCs w:val="16"/>
                </w:rPr>
                <w:t xml:space="preserve">) </w:t>
              </w:r>
              <w:r>
                <w:rPr>
                  <w:rFonts w:ascii="Calibri" w:hAnsi="Calibri" w:cs="Calibri"/>
                  <w:color w:val="000000"/>
                  <w:sz w:val="16"/>
                  <w:szCs w:val="16"/>
                </w:rPr>
                <w:t>пипетка</w:t>
              </w:r>
            </w:ins>
          </w:p>
        </w:tc>
      </w:tr>
      <w:tr w:rsidR="003A1D99" w:rsidRPr="009044F1" w:rsidTr="002264A1">
        <w:tblPrEx>
          <w:tblPrExChange w:id="1920" w:author="user" w:date="2023-09-19T14:50:00Z">
            <w:tblPrEx>
              <w:tblW w:w="9446" w:type="dxa"/>
            </w:tblPrEx>
          </w:tblPrExChange>
        </w:tblPrEx>
        <w:trPr>
          <w:jc w:val="center"/>
          <w:ins w:id="1921" w:author="user" w:date="2023-09-19T14:45:00Z"/>
          <w:trPrChange w:id="1922" w:author="user" w:date="2023-09-19T14:50:00Z">
            <w:trPr>
              <w:jc w:val="center"/>
            </w:trPr>
          </w:trPrChange>
        </w:trPr>
        <w:tc>
          <w:tcPr>
            <w:tcW w:w="1530" w:type="dxa"/>
            <w:vAlign w:val="center"/>
            <w:tcPrChange w:id="192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24" w:author="user" w:date="2023-09-19T14:45:00Z"/>
                <w:rFonts w:ascii="Arial LatArm" w:hAnsi="Arial LatArm" w:cs="Calibri"/>
                <w:color w:val="000000"/>
                <w:sz w:val="18"/>
                <w:szCs w:val="18"/>
              </w:rPr>
            </w:pPr>
            <w:ins w:id="1925" w:author="user" w:date="2023-09-19T14:45:00Z">
              <w:r w:rsidRPr="002A7D19">
                <w:rPr>
                  <w:rFonts w:ascii="Arial LatArm" w:hAnsi="Arial LatArm" w:cs="Calibri"/>
                  <w:color w:val="000000"/>
                  <w:sz w:val="18"/>
                  <w:szCs w:val="18"/>
                </w:rPr>
                <w:t>140</w:t>
              </w:r>
            </w:ins>
          </w:p>
        </w:tc>
        <w:tc>
          <w:tcPr>
            <w:tcW w:w="1458" w:type="dxa"/>
            <w:vAlign w:val="center"/>
            <w:tcPrChange w:id="192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27" w:author="user" w:date="2023-09-19T14:45:00Z"/>
                <w:rFonts w:ascii="Arial LatArm" w:hAnsi="Arial LatArm" w:cs="Calibri"/>
                <w:color w:val="000000"/>
                <w:sz w:val="18"/>
                <w:szCs w:val="18"/>
              </w:rPr>
            </w:pPr>
            <w:ins w:id="1928" w:author="user" w:date="2023-09-19T14:45:00Z">
              <w:r w:rsidRPr="002A7D19">
                <w:rPr>
                  <w:rFonts w:ascii="Arial LatArm" w:hAnsi="Arial LatArm" w:cs="Calibri"/>
                  <w:color w:val="000000"/>
                  <w:sz w:val="18"/>
                  <w:szCs w:val="18"/>
                </w:rPr>
                <w:t>71 000</w:t>
              </w:r>
            </w:ins>
          </w:p>
        </w:tc>
        <w:tc>
          <w:tcPr>
            <w:tcW w:w="6458" w:type="dxa"/>
            <w:vAlign w:val="center"/>
            <w:tcPrChange w:id="192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30" w:author="user" w:date="2023-09-19T14:45:00Z"/>
                <w:rFonts w:ascii="GHEA Grapalat" w:hAnsi="GHEA Grapalat"/>
                <w:sz w:val="24"/>
                <w:szCs w:val="24"/>
              </w:rPr>
            </w:pPr>
            <w:ins w:id="1931" w:author="user" w:date="2023-09-19T14:50:00Z">
              <w:r>
                <w:rPr>
                  <w:rFonts w:ascii="Arial LatArm" w:hAnsi="Arial LatArm" w:cs="Calibri"/>
                  <w:color w:val="000000"/>
                  <w:sz w:val="16"/>
                  <w:szCs w:val="16"/>
                </w:rPr>
                <w:t xml:space="preserve"> </w:t>
              </w:r>
              <w:r>
                <w:rPr>
                  <w:rFonts w:ascii="Calibri" w:hAnsi="Calibri" w:cs="Calibri"/>
                  <w:color w:val="000000"/>
                  <w:sz w:val="16"/>
                  <w:szCs w:val="16"/>
                </w:rPr>
                <w:t>Аппарат</w:t>
              </w:r>
              <w:r>
                <w:rPr>
                  <w:rFonts w:ascii="Arial LatArm" w:hAnsi="Arial LatArm" w:cs="Calibri"/>
                  <w:color w:val="000000"/>
                  <w:sz w:val="16"/>
                  <w:szCs w:val="16"/>
                </w:rPr>
                <w:t xml:space="preserve"> </w:t>
              </w:r>
              <w:r>
                <w:rPr>
                  <w:rFonts w:ascii="Calibri" w:hAnsi="Calibri" w:cs="Calibri"/>
                  <w:color w:val="000000"/>
                  <w:sz w:val="16"/>
                  <w:szCs w:val="16"/>
                </w:rPr>
                <w:t>Панченко</w:t>
              </w:r>
            </w:ins>
          </w:p>
        </w:tc>
      </w:tr>
      <w:tr w:rsidR="003A1D99" w:rsidRPr="009044F1" w:rsidTr="002264A1">
        <w:tblPrEx>
          <w:tblPrExChange w:id="1932" w:author="user" w:date="2023-09-19T14:50:00Z">
            <w:tblPrEx>
              <w:tblW w:w="9446" w:type="dxa"/>
            </w:tblPrEx>
          </w:tblPrExChange>
        </w:tblPrEx>
        <w:trPr>
          <w:jc w:val="center"/>
          <w:ins w:id="1933" w:author="user" w:date="2023-09-19T14:45:00Z"/>
          <w:trPrChange w:id="1934" w:author="user" w:date="2023-09-19T14:50:00Z">
            <w:trPr>
              <w:jc w:val="center"/>
            </w:trPr>
          </w:trPrChange>
        </w:trPr>
        <w:tc>
          <w:tcPr>
            <w:tcW w:w="1530" w:type="dxa"/>
            <w:vAlign w:val="center"/>
            <w:tcPrChange w:id="193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36" w:author="user" w:date="2023-09-19T14:45:00Z"/>
                <w:rFonts w:ascii="Arial LatArm" w:hAnsi="Arial LatArm" w:cs="Calibri"/>
                <w:color w:val="000000"/>
                <w:sz w:val="18"/>
                <w:szCs w:val="18"/>
              </w:rPr>
            </w:pPr>
            <w:ins w:id="1937" w:author="user" w:date="2023-09-19T14:45:00Z">
              <w:r w:rsidRPr="002A7D19">
                <w:rPr>
                  <w:rFonts w:ascii="Arial LatArm" w:hAnsi="Arial LatArm" w:cs="Calibri"/>
                  <w:color w:val="000000"/>
                  <w:sz w:val="18"/>
                  <w:szCs w:val="18"/>
                </w:rPr>
                <w:t>141</w:t>
              </w:r>
            </w:ins>
          </w:p>
        </w:tc>
        <w:tc>
          <w:tcPr>
            <w:tcW w:w="1458" w:type="dxa"/>
            <w:vAlign w:val="center"/>
            <w:tcPrChange w:id="193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39" w:author="user" w:date="2023-09-19T14:45:00Z"/>
                <w:rFonts w:ascii="Arial LatArm" w:hAnsi="Arial LatArm" w:cs="Calibri"/>
                <w:color w:val="000000"/>
                <w:sz w:val="18"/>
                <w:szCs w:val="18"/>
              </w:rPr>
            </w:pPr>
            <w:ins w:id="1940" w:author="user" w:date="2023-09-19T14:45:00Z">
              <w:r w:rsidRPr="002A7D19">
                <w:rPr>
                  <w:rFonts w:ascii="Arial LatArm" w:hAnsi="Arial LatArm" w:cs="Calibri"/>
                  <w:color w:val="000000"/>
                  <w:sz w:val="18"/>
                  <w:szCs w:val="18"/>
                </w:rPr>
                <w:t>50 000</w:t>
              </w:r>
            </w:ins>
          </w:p>
        </w:tc>
        <w:tc>
          <w:tcPr>
            <w:tcW w:w="6458" w:type="dxa"/>
            <w:vAlign w:val="center"/>
            <w:tcPrChange w:id="194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42" w:author="user" w:date="2023-09-19T14:45:00Z"/>
                <w:rFonts w:ascii="GHEA Grapalat" w:hAnsi="GHEA Grapalat"/>
                <w:sz w:val="24"/>
                <w:szCs w:val="24"/>
              </w:rPr>
            </w:pPr>
            <w:ins w:id="1943" w:author="user" w:date="2023-09-19T14:50:00Z">
              <w:r>
                <w:rPr>
                  <w:rFonts w:ascii="Arial LatArm" w:hAnsi="Arial LatArm" w:cs="Calibri"/>
                  <w:color w:val="000000"/>
                  <w:sz w:val="16"/>
                  <w:szCs w:val="16"/>
                </w:rPr>
                <w:t xml:space="preserve"> </w:t>
              </w:r>
              <w:r>
                <w:rPr>
                  <w:rFonts w:ascii="Calibri" w:hAnsi="Calibri" w:cs="Calibri"/>
                  <w:color w:val="000000"/>
                  <w:sz w:val="16"/>
                  <w:szCs w:val="16"/>
                </w:rPr>
                <w:t>Диагностический</w:t>
              </w:r>
              <w:r>
                <w:rPr>
                  <w:rFonts w:ascii="Arial LatArm" w:hAnsi="Arial LatArm" w:cs="Calibri"/>
                  <w:color w:val="000000"/>
                  <w:sz w:val="16"/>
                  <w:szCs w:val="16"/>
                </w:rPr>
                <w:t xml:space="preserve"> </w:t>
              </w:r>
              <w:r>
                <w:rPr>
                  <w:rFonts w:ascii="Calibri" w:hAnsi="Calibri" w:cs="Calibri"/>
                  <w:color w:val="000000"/>
                  <w:sz w:val="16"/>
                  <w:szCs w:val="16"/>
                </w:rPr>
                <w:t>индикатор</w:t>
              </w:r>
            </w:ins>
          </w:p>
        </w:tc>
      </w:tr>
      <w:tr w:rsidR="003A1D99" w:rsidRPr="009044F1" w:rsidTr="002264A1">
        <w:tblPrEx>
          <w:tblPrExChange w:id="1944" w:author="user" w:date="2023-09-19T14:50:00Z">
            <w:tblPrEx>
              <w:tblW w:w="9446" w:type="dxa"/>
            </w:tblPrEx>
          </w:tblPrExChange>
        </w:tblPrEx>
        <w:trPr>
          <w:jc w:val="center"/>
          <w:ins w:id="1945" w:author="user" w:date="2023-09-19T14:45:00Z"/>
          <w:trPrChange w:id="1946" w:author="user" w:date="2023-09-19T14:50:00Z">
            <w:trPr>
              <w:jc w:val="center"/>
            </w:trPr>
          </w:trPrChange>
        </w:trPr>
        <w:tc>
          <w:tcPr>
            <w:tcW w:w="1530" w:type="dxa"/>
            <w:vAlign w:val="center"/>
            <w:tcPrChange w:id="194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48" w:author="user" w:date="2023-09-19T14:45:00Z"/>
                <w:rFonts w:ascii="Arial LatArm" w:hAnsi="Arial LatArm" w:cs="Calibri"/>
                <w:color w:val="000000"/>
                <w:sz w:val="18"/>
                <w:szCs w:val="18"/>
              </w:rPr>
            </w:pPr>
            <w:ins w:id="1949" w:author="user" w:date="2023-09-19T14:45:00Z">
              <w:r w:rsidRPr="002A7D19">
                <w:rPr>
                  <w:rFonts w:ascii="Arial LatArm" w:hAnsi="Arial LatArm" w:cs="Calibri"/>
                  <w:color w:val="000000"/>
                  <w:sz w:val="18"/>
                  <w:szCs w:val="18"/>
                </w:rPr>
                <w:t>142</w:t>
              </w:r>
            </w:ins>
          </w:p>
        </w:tc>
        <w:tc>
          <w:tcPr>
            <w:tcW w:w="1458" w:type="dxa"/>
            <w:vAlign w:val="center"/>
            <w:tcPrChange w:id="195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51" w:author="user" w:date="2023-09-19T14:45:00Z"/>
                <w:rFonts w:ascii="Arial LatArm" w:hAnsi="Arial LatArm" w:cs="Calibri"/>
                <w:color w:val="000000"/>
                <w:sz w:val="18"/>
                <w:szCs w:val="18"/>
              </w:rPr>
            </w:pPr>
            <w:ins w:id="1952" w:author="user" w:date="2023-09-19T14:45:00Z">
              <w:r w:rsidRPr="002A7D19">
                <w:rPr>
                  <w:rFonts w:ascii="Arial LatArm" w:hAnsi="Arial LatArm" w:cs="Calibri"/>
                  <w:color w:val="000000"/>
                  <w:sz w:val="18"/>
                  <w:szCs w:val="18"/>
                </w:rPr>
                <w:t>16 400</w:t>
              </w:r>
            </w:ins>
          </w:p>
        </w:tc>
        <w:tc>
          <w:tcPr>
            <w:tcW w:w="6458" w:type="dxa"/>
            <w:vAlign w:val="center"/>
            <w:tcPrChange w:id="195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54" w:author="user" w:date="2023-09-19T14:45:00Z"/>
                <w:rFonts w:ascii="GHEA Grapalat" w:hAnsi="GHEA Grapalat"/>
                <w:sz w:val="24"/>
                <w:szCs w:val="24"/>
              </w:rPr>
            </w:pPr>
            <w:ins w:id="1955" w:author="user" w:date="2023-09-19T14:50:00Z">
              <w:r>
                <w:rPr>
                  <w:rFonts w:ascii="Calibri" w:hAnsi="Calibri" w:cs="Calibri"/>
                  <w:color w:val="000000"/>
                  <w:sz w:val="16"/>
                  <w:szCs w:val="16"/>
                </w:rPr>
                <w:t>Аппарат</w:t>
              </w:r>
              <w:r>
                <w:rPr>
                  <w:rFonts w:ascii="Arial LatArm" w:hAnsi="Arial LatArm" w:cs="Calibri"/>
                  <w:color w:val="000000"/>
                  <w:sz w:val="16"/>
                  <w:szCs w:val="16"/>
                </w:rPr>
                <w:t xml:space="preserve"> </w:t>
              </w:r>
              <w:r>
                <w:rPr>
                  <w:rFonts w:ascii="Calibri" w:hAnsi="Calibri" w:cs="Calibri"/>
                  <w:color w:val="000000"/>
                  <w:sz w:val="16"/>
                  <w:szCs w:val="16"/>
                </w:rPr>
                <w:t>Горяева</w:t>
              </w:r>
            </w:ins>
          </w:p>
        </w:tc>
      </w:tr>
      <w:tr w:rsidR="003A1D99" w:rsidRPr="009044F1" w:rsidTr="002264A1">
        <w:tblPrEx>
          <w:tblPrExChange w:id="1956" w:author="user" w:date="2023-09-19T14:50:00Z">
            <w:tblPrEx>
              <w:tblW w:w="9446" w:type="dxa"/>
            </w:tblPrEx>
          </w:tblPrExChange>
        </w:tblPrEx>
        <w:trPr>
          <w:jc w:val="center"/>
          <w:ins w:id="1957" w:author="user" w:date="2023-09-19T14:45:00Z"/>
          <w:trPrChange w:id="1958" w:author="user" w:date="2023-09-19T14:50:00Z">
            <w:trPr>
              <w:jc w:val="center"/>
            </w:trPr>
          </w:trPrChange>
        </w:trPr>
        <w:tc>
          <w:tcPr>
            <w:tcW w:w="1530" w:type="dxa"/>
            <w:vAlign w:val="center"/>
            <w:tcPrChange w:id="195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60" w:author="user" w:date="2023-09-19T14:45:00Z"/>
                <w:rFonts w:ascii="Arial LatArm" w:hAnsi="Arial LatArm" w:cs="Calibri"/>
                <w:color w:val="000000"/>
                <w:sz w:val="18"/>
                <w:szCs w:val="18"/>
              </w:rPr>
            </w:pPr>
            <w:ins w:id="1961" w:author="user" w:date="2023-09-19T14:45:00Z">
              <w:r w:rsidRPr="002A7D19">
                <w:rPr>
                  <w:rFonts w:ascii="Arial LatArm" w:hAnsi="Arial LatArm" w:cs="Calibri"/>
                  <w:color w:val="000000"/>
                  <w:sz w:val="18"/>
                  <w:szCs w:val="18"/>
                </w:rPr>
                <w:t>143</w:t>
              </w:r>
            </w:ins>
          </w:p>
        </w:tc>
        <w:tc>
          <w:tcPr>
            <w:tcW w:w="1458" w:type="dxa"/>
            <w:vAlign w:val="center"/>
            <w:tcPrChange w:id="196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63" w:author="user" w:date="2023-09-19T14:45:00Z"/>
                <w:rFonts w:ascii="Arial LatArm" w:hAnsi="Arial LatArm" w:cs="Calibri"/>
                <w:color w:val="000000"/>
                <w:sz w:val="18"/>
                <w:szCs w:val="18"/>
              </w:rPr>
            </w:pPr>
            <w:ins w:id="1964" w:author="user" w:date="2023-09-19T14:45:00Z">
              <w:r w:rsidRPr="002A7D19">
                <w:rPr>
                  <w:rFonts w:ascii="Arial LatArm" w:hAnsi="Arial LatArm" w:cs="Calibri"/>
                  <w:color w:val="000000"/>
                  <w:sz w:val="18"/>
                  <w:szCs w:val="18"/>
                </w:rPr>
                <w:t>106 000</w:t>
              </w:r>
            </w:ins>
          </w:p>
        </w:tc>
        <w:tc>
          <w:tcPr>
            <w:tcW w:w="6458" w:type="dxa"/>
            <w:vAlign w:val="center"/>
            <w:tcPrChange w:id="196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66" w:author="user" w:date="2023-09-19T14:45:00Z"/>
                <w:rFonts w:ascii="GHEA Grapalat" w:hAnsi="GHEA Grapalat"/>
                <w:sz w:val="24"/>
                <w:szCs w:val="24"/>
              </w:rPr>
            </w:pPr>
            <w:ins w:id="1967" w:author="user" w:date="2023-09-19T14:50:00Z">
              <w:r>
                <w:rPr>
                  <w:rFonts w:ascii="Arial LatArm" w:hAnsi="Arial LatArm" w:cs="Calibri"/>
                  <w:color w:val="000000"/>
                  <w:sz w:val="16"/>
                  <w:szCs w:val="16"/>
                </w:rPr>
                <w:t xml:space="preserve"> </w:t>
              </w:r>
              <w:r>
                <w:rPr>
                  <w:rFonts w:ascii="Calibri" w:hAnsi="Calibri" w:cs="Calibri"/>
                  <w:color w:val="000000"/>
                  <w:sz w:val="16"/>
                  <w:szCs w:val="16"/>
                </w:rPr>
                <w:t>Галогенная</w:t>
              </w:r>
              <w:r>
                <w:rPr>
                  <w:rFonts w:ascii="Arial LatArm" w:hAnsi="Arial LatArm" w:cs="Calibri"/>
                  <w:color w:val="000000"/>
                  <w:sz w:val="16"/>
                  <w:szCs w:val="16"/>
                </w:rPr>
                <w:t xml:space="preserve"> </w:t>
              </w:r>
              <w:r>
                <w:rPr>
                  <w:rFonts w:ascii="Calibri" w:hAnsi="Calibri" w:cs="Calibri"/>
                  <w:color w:val="000000"/>
                  <w:sz w:val="16"/>
                  <w:szCs w:val="16"/>
                </w:rPr>
                <w:t>лампа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Cobas c111</w:t>
              </w:r>
            </w:ins>
          </w:p>
        </w:tc>
      </w:tr>
      <w:tr w:rsidR="003A1D99" w:rsidRPr="009044F1" w:rsidTr="002264A1">
        <w:tblPrEx>
          <w:tblPrExChange w:id="1968" w:author="user" w:date="2023-09-19T14:50:00Z">
            <w:tblPrEx>
              <w:tblW w:w="9446" w:type="dxa"/>
            </w:tblPrEx>
          </w:tblPrExChange>
        </w:tblPrEx>
        <w:trPr>
          <w:jc w:val="center"/>
          <w:ins w:id="1969" w:author="user" w:date="2023-09-19T14:45:00Z"/>
          <w:trPrChange w:id="1970" w:author="user" w:date="2023-09-19T14:50:00Z">
            <w:trPr>
              <w:jc w:val="center"/>
            </w:trPr>
          </w:trPrChange>
        </w:trPr>
        <w:tc>
          <w:tcPr>
            <w:tcW w:w="1530" w:type="dxa"/>
            <w:vAlign w:val="center"/>
            <w:tcPrChange w:id="197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72" w:author="user" w:date="2023-09-19T14:45:00Z"/>
                <w:rFonts w:ascii="Arial LatArm" w:hAnsi="Arial LatArm" w:cs="Calibri"/>
                <w:color w:val="000000"/>
                <w:sz w:val="18"/>
                <w:szCs w:val="18"/>
              </w:rPr>
            </w:pPr>
            <w:ins w:id="1973" w:author="user" w:date="2023-09-19T14:45:00Z">
              <w:r w:rsidRPr="002A7D19">
                <w:rPr>
                  <w:rFonts w:ascii="Arial LatArm" w:hAnsi="Arial LatArm" w:cs="Calibri"/>
                  <w:color w:val="000000"/>
                  <w:sz w:val="18"/>
                  <w:szCs w:val="18"/>
                </w:rPr>
                <w:t>144</w:t>
              </w:r>
            </w:ins>
          </w:p>
        </w:tc>
        <w:tc>
          <w:tcPr>
            <w:tcW w:w="1458" w:type="dxa"/>
            <w:vAlign w:val="center"/>
            <w:tcPrChange w:id="197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75" w:author="user" w:date="2023-09-19T14:45:00Z"/>
                <w:rFonts w:ascii="Arial LatArm" w:hAnsi="Arial LatArm" w:cs="Calibri"/>
                <w:color w:val="000000"/>
                <w:sz w:val="18"/>
                <w:szCs w:val="18"/>
              </w:rPr>
            </w:pPr>
            <w:ins w:id="1976" w:author="user" w:date="2023-09-19T14:45:00Z">
              <w:r w:rsidRPr="002A7D19">
                <w:rPr>
                  <w:rFonts w:ascii="Arial LatArm" w:hAnsi="Arial LatArm" w:cs="Calibri"/>
                  <w:color w:val="000000"/>
                  <w:sz w:val="18"/>
                  <w:szCs w:val="18"/>
                </w:rPr>
                <w:t>42 000</w:t>
              </w:r>
            </w:ins>
          </w:p>
        </w:tc>
        <w:tc>
          <w:tcPr>
            <w:tcW w:w="6458" w:type="dxa"/>
            <w:vAlign w:val="center"/>
            <w:tcPrChange w:id="197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78" w:author="user" w:date="2023-09-19T14:45:00Z"/>
                <w:rFonts w:ascii="GHEA Grapalat" w:hAnsi="GHEA Grapalat"/>
                <w:sz w:val="24"/>
                <w:szCs w:val="24"/>
              </w:rPr>
            </w:pPr>
            <w:ins w:id="1979" w:author="user" w:date="2023-09-19T14:50:00Z">
              <w:r>
                <w:rPr>
                  <w:rFonts w:ascii="Arial LatArm" w:hAnsi="Arial LatArm" w:cs="Calibri"/>
                  <w:color w:val="000000"/>
                  <w:sz w:val="16"/>
                  <w:szCs w:val="16"/>
                </w:rPr>
                <w:t xml:space="preserve"> </w:t>
              </w:r>
              <w:r>
                <w:rPr>
                  <w:rFonts w:ascii="Calibri" w:hAnsi="Calibri" w:cs="Calibri"/>
                  <w:color w:val="000000"/>
                  <w:sz w:val="16"/>
                  <w:szCs w:val="16"/>
                </w:rPr>
                <w:t>Зонд</w:t>
              </w:r>
              <w:r>
                <w:rPr>
                  <w:rFonts w:ascii="Arial LatArm" w:hAnsi="Arial LatArm" w:cs="Calibri"/>
                  <w:color w:val="000000"/>
                  <w:sz w:val="16"/>
                  <w:szCs w:val="16"/>
                </w:rPr>
                <w:t xml:space="preserve"> (</w:t>
              </w:r>
              <w:r>
                <w:rPr>
                  <w:rFonts w:ascii="Calibri" w:hAnsi="Calibri" w:cs="Calibri"/>
                  <w:color w:val="000000"/>
                  <w:sz w:val="16"/>
                  <w:szCs w:val="16"/>
                </w:rPr>
                <w:t>игла</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Cobas c111 </w:t>
              </w:r>
              <w:r>
                <w:rPr>
                  <w:rFonts w:ascii="Calibri" w:hAnsi="Calibri" w:cs="Calibri"/>
                  <w:color w:val="000000"/>
                  <w:sz w:val="16"/>
                  <w:szCs w:val="16"/>
                </w:rPr>
                <w:t>НАБОР</w:t>
              </w:r>
              <w:r>
                <w:rPr>
                  <w:rFonts w:ascii="Arial LatArm" w:hAnsi="Arial LatArm" w:cs="Calibri"/>
                  <w:color w:val="000000"/>
                  <w:sz w:val="16"/>
                  <w:szCs w:val="16"/>
                </w:rPr>
                <w:t xml:space="preserve"> </w:t>
              </w:r>
              <w:r>
                <w:rPr>
                  <w:rFonts w:ascii="Calibri" w:hAnsi="Calibri" w:cs="Calibri"/>
                  <w:color w:val="000000"/>
                  <w:sz w:val="16"/>
                  <w:szCs w:val="16"/>
                </w:rPr>
                <w:t>ЗОНДОВ</w:t>
              </w:r>
              <w:r>
                <w:rPr>
                  <w:rFonts w:ascii="Arial LatArm" w:hAnsi="Arial LatArm" w:cs="Calibri"/>
                  <w:color w:val="000000"/>
                  <w:sz w:val="16"/>
                  <w:szCs w:val="16"/>
                </w:rPr>
                <w:t xml:space="preserve"> c 111</w:t>
              </w:r>
            </w:ins>
          </w:p>
        </w:tc>
      </w:tr>
      <w:tr w:rsidR="003A1D99" w:rsidRPr="009044F1" w:rsidTr="002264A1">
        <w:tblPrEx>
          <w:tblPrExChange w:id="1980" w:author="user" w:date="2023-09-19T14:50:00Z">
            <w:tblPrEx>
              <w:tblW w:w="9446" w:type="dxa"/>
            </w:tblPrEx>
          </w:tblPrExChange>
        </w:tblPrEx>
        <w:trPr>
          <w:jc w:val="center"/>
          <w:ins w:id="1981" w:author="user" w:date="2023-09-19T14:45:00Z"/>
          <w:trPrChange w:id="1982" w:author="user" w:date="2023-09-19T14:50:00Z">
            <w:trPr>
              <w:jc w:val="center"/>
            </w:trPr>
          </w:trPrChange>
        </w:trPr>
        <w:tc>
          <w:tcPr>
            <w:tcW w:w="1530" w:type="dxa"/>
            <w:vAlign w:val="center"/>
            <w:tcPrChange w:id="198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84" w:author="user" w:date="2023-09-19T14:45:00Z"/>
                <w:rFonts w:ascii="Arial LatArm" w:hAnsi="Arial LatArm" w:cs="Calibri"/>
                <w:color w:val="000000"/>
                <w:sz w:val="18"/>
                <w:szCs w:val="18"/>
              </w:rPr>
            </w:pPr>
            <w:ins w:id="1985" w:author="user" w:date="2023-09-19T14:45:00Z">
              <w:r w:rsidRPr="002A7D19">
                <w:rPr>
                  <w:rFonts w:ascii="Arial LatArm" w:hAnsi="Arial LatArm" w:cs="Calibri"/>
                  <w:color w:val="000000"/>
                  <w:sz w:val="18"/>
                  <w:szCs w:val="18"/>
                </w:rPr>
                <w:t>145</w:t>
              </w:r>
            </w:ins>
          </w:p>
        </w:tc>
        <w:tc>
          <w:tcPr>
            <w:tcW w:w="1458" w:type="dxa"/>
            <w:vAlign w:val="center"/>
            <w:tcPrChange w:id="198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87" w:author="user" w:date="2023-09-19T14:45:00Z"/>
                <w:rFonts w:ascii="Arial LatArm" w:hAnsi="Arial LatArm" w:cs="Calibri"/>
                <w:color w:val="000000"/>
                <w:sz w:val="18"/>
                <w:szCs w:val="18"/>
              </w:rPr>
            </w:pPr>
            <w:ins w:id="1988" w:author="user" w:date="2023-09-19T14:45:00Z">
              <w:r w:rsidRPr="002A7D19">
                <w:rPr>
                  <w:rFonts w:ascii="Arial LatArm" w:hAnsi="Arial LatArm" w:cs="Calibri"/>
                  <w:color w:val="000000"/>
                  <w:sz w:val="18"/>
                  <w:szCs w:val="18"/>
                </w:rPr>
                <w:t>132 000</w:t>
              </w:r>
            </w:ins>
          </w:p>
        </w:tc>
        <w:tc>
          <w:tcPr>
            <w:tcW w:w="6458" w:type="dxa"/>
            <w:vAlign w:val="center"/>
            <w:tcPrChange w:id="198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1990" w:author="user" w:date="2023-09-19T14:45:00Z"/>
                <w:rFonts w:ascii="GHEA Grapalat" w:hAnsi="GHEA Grapalat"/>
                <w:sz w:val="24"/>
                <w:szCs w:val="24"/>
              </w:rPr>
            </w:pPr>
            <w:ins w:id="1991" w:author="user" w:date="2023-09-19T14:50:00Z">
              <w:r>
                <w:rPr>
                  <w:rFonts w:ascii="Calibri" w:hAnsi="Calibri" w:cs="Calibri"/>
                  <w:color w:val="000000"/>
                  <w:sz w:val="16"/>
                  <w:szCs w:val="16"/>
                </w:rPr>
                <w:t>Трубы</w:t>
              </w:r>
              <w:r>
                <w:rPr>
                  <w:rFonts w:ascii="Arial LatArm" w:hAnsi="Arial LatArm" w:cs="Calibri"/>
                  <w:color w:val="000000"/>
                  <w:sz w:val="16"/>
                  <w:szCs w:val="16"/>
                </w:rPr>
                <w:t xml:space="preserve"> </w:t>
              </w:r>
              <w:r>
                <w:rPr>
                  <w:rFonts w:ascii="Calibri" w:hAnsi="Calibri" w:cs="Calibri"/>
                  <w:color w:val="000000"/>
                  <w:sz w:val="16"/>
                  <w:szCs w:val="16"/>
                </w:rPr>
                <w:t>нажимного</w:t>
              </w:r>
              <w:r>
                <w:rPr>
                  <w:rFonts w:ascii="Arial LatArm" w:hAnsi="Arial LatArm" w:cs="Calibri"/>
                  <w:color w:val="000000"/>
                  <w:sz w:val="16"/>
                  <w:szCs w:val="16"/>
                </w:rPr>
                <w:t xml:space="preserve"> </w:t>
              </w:r>
              <w:r>
                <w:rPr>
                  <w:rFonts w:ascii="Calibri" w:hAnsi="Calibri" w:cs="Calibri"/>
                  <w:color w:val="000000"/>
                  <w:sz w:val="16"/>
                  <w:szCs w:val="16"/>
                </w:rPr>
                <w:t>клапана</w:t>
              </w:r>
              <w:r>
                <w:rPr>
                  <w:rFonts w:ascii="Arial LatArm" w:hAnsi="Arial LatArm" w:cs="Calibri"/>
                  <w:color w:val="000000"/>
                  <w:sz w:val="16"/>
                  <w:szCs w:val="16"/>
                </w:rPr>
                <w:t xml:space="preserve"> Cobas e 411 Elexis </w:t>
              </w:r>
              <w:r>
                <w:rPr>
                  <w:rFonts w:ascii="Calibri" w:hAnsi="Calibri" w:cs="Calibri"/>
                  <w:color w:val="000000"/>
                  <w:sz w:val="16"/>
                  <w:szCs w:val="16"/>
                </w:rPr>
                <w:t>для</w:t>
              </w:r>
              <w:r>
                <w:rPr>
                  <w:rFonts w:ascii="Arial LatArm" w:hAnsi="Arial LatArm" w:cs="Calibri"/>
                  <w:color w:val="000000"/>
                  <w:sz w:val="16"/>
                  <w:szCs w:val="16"/>
                </w:rPr>
                <w:t xml:space="preserve"> Cobas e 411 Elexis</w:t>
              </w:r>
            </w:ins>
          </w:p>
        </w:tc>
      </w:tr>
      <w:tr w:rsidR="003A1D99" w:rsidRPr="009044F1" w:rsidTr="002264A1">
        <w:tblPrEx>
          <w:tblPrExChange w:id="1992" w:author="user" w:date="2023-09-19T14:50:00Z">
            <w:tblPrEx>
              <w:tblW w:w="9446" w:type="dxa"/>
            </w:tblPrEx>
          </w:tblPrExChange>
        </w:tblPrEx>
        <w:trPr>
          <w:jc w:val="center"/>
          <w:ins w:id="1993" w:author="user" w:date="2023-09-19T14:45:00Z"/>
          <w:trPrChange w:id="1994" w:author="user" w:date="2023-09-19T14:50:00Z">
            <w:trPr>
              <w:jc w:val="center"/>
            </w:trPr>
          </w:trPrChange>
        </w:trPr>
        <w:tc>
          <w:tcPr>
            <w:tcW w:w="1530" w:type="dxa"/>
            <w:vAlign w:val="center"/>
            <w:tcPrChange w:id="199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1996" w:author="user" w:date="2023-09-19T14:45:00Z"/>
                <w:rFonts w:ascii="Arial LatArm" w:hAnsi="Arial LatArm" w:cs="Calibri"/>
                <w:color w:val="000000"/>
                <w:sz w:val="18"/>
                <w:szCs w:val="18"/>
              </w:rPr>
            </w:pPr>
            <w:ins w:id="1997" w:author="user" w:date="2023-09-19T14:45:00Z">
              <w:r w:rsidRPr="002A7D19">
                <w:rPr>
                  <w:rFonts w:ascii="Arial LatArm" w:hAnsi="Arial LatArm" w:cs="Calibri"/>
                  <w:color w:val="000000"/>
                  <w:sz w:val="18"/>
                  <w:szCs w:val="18"/>
                </w:rPr>
                <w:t>146</w:t>
              </w:r>
            </w:ins>
          </w:p>
        </w:tc>
        <w:tc>
          <w:tcPr>
            <w:tcW w:w="1458" w:type="dxa"/>
            <w:vAlign w:val="center"/>
            <w:tcPrChange w:id="199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1999" w:author="user" w:date="2023-09-19T14:45:00Z"/>
                <w:rFonts w:ascii="Arial LatArm" w:hAnsi="Arial LatArm" w:cs="Calibri"/>
                <w:color w:val="000000"/>
                <w:sz w:val="18"/>
                <w:szCs w:val="18"/>
              </w:rPr>
            </w:pPr>
            <w:ins w:id="2000" w:author="user" w:date="2023-09-19T14:45:00Z">
              <w:r w:rsidRPr="002A7D19">
                <w:rPr>
                  <w:rFonts w:ascii="Arial LatArm" w:hAnsi="Arial LatArm" w:cs="Calibri"/>
                  <w:color w:val="000000"/>
                  <w:sz w:val="18"/>
                  <w:szCs w:val="18"/>
                </w:rPr>
                <w:t>39 500</w:t>
              </w:r>
            </w:ins>
          </w:p>
        </w:tc>
        <w:tc>
          <w:tcPr>
            <w:tcW w:w="6458" w:type="dxa"/>
            <w:vAlign w:val="center"/>
            <w:tcPrChange w:id="200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02" w:author="user" w:date="2023-09-19T14:45:00Z"/>
                <w:rFonts w:ascii="GHEA Grapalat" w:hAnsi="GHEA Grapalat"/>
                <w:sz w:val="24"/>
                <w:szCs w:val="24"/>
              </w:rPr>
            </w:pPr>
            <w:ins w:id="2003" w:author="user" w:date="2023-09-19T14:50:00Z">
              <w:r>
                <w:rPr>
                  <w:rFonts w:ascii="Arial LatArm" w:hAnsi="Arial LatArm" w:cs="Calibri"/>
                  <w:color w:val="000000"/>
                  <w:sz w:val="16"/>
                  <w:szCs w:val="16"/>
                </w:rPr>
                <w:t xml:space="preserve"> </w:t>
              </w:r>
              <w:r>
                <w:rPr>
                  <w:rFonts w:ascii="Calibri" w:hAnsi="Calibri" w:cs="Calibri"/>
                  <w:color w:val="000000"/>
                  <w:sz w:val="16"/>
                  <w:szCs w:val="16"/>
                </w:rPr>
                <w:t>Фильтр</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Cobas c111</w:t>
              </w:r>
            </w:ins>
          </w:p>
        </w:tc>
      </w:tr>
      <w:tr w:rsidR="003A1D99" w:rsidRPr="009044F1" w:rsidTr="002264A1">
        <w:tblPrEx>
          <w:tblPrExChange w:id="2004" w:author="user" w:date="2023-09-19T14:50:00Z">
            <w:tblPrEx>
              <w:tblW w:w="9446" w:type="dxa"/>
            </w:tblPrEx>
          </w:tblPrExChange>
        </w:tblPrEx>
        <w:trPr>
          <w:jc w:val="center"/>
          <w:ins w:id="2005" w:author="user" w:date="2023-09-19T14:45:00Z"/>
          <w:trPrChange w:id="2006" w:author="user" w:date="2023-09-19T14:50:00Z">
            <w:trPr>
              <w:jc w:val="center"/>
            </w:trPr>
          </w:trPrChange>
        </w:trPr>
        <w:tc>
          <w:tcPr>
            <w:tcW w:w="1530" w:type="dxa"/>
            <w:vAlign w:val="center"/>
            <w:tcPrChange w:id="200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08" w:author="user" w:date="2023-09-19T14:45:00Z"/>
                <w:rFonts w:ascii="Arial LatArm" w:hAnsi="Arial LatArm" w:cs="Calibri"/>
                <w:color w:val="000000"/>
                <w:sz w:val="18"/>
                <w:szCs w:val="18"/>
              </w:rPr>
            </w:pPr>
            <w:ins w:id="2009" w:author="user" w:date="2023-09-19T14:45:00Z">
              <w:r w:rsidRPr="002A7D19">
                <w:rPr>
                  <w:rFonts w:ascii="Arial LatArm" w:hAnsi="Arial LatArm" w:cs="Calibri"/>
                  <w:color w:val="000000"/>
                  <w:sz w:val="18"/>
                  <w:szCs w:val="18"/>
                </w:rPr>
                <w:t>147</w:t>
              </w:r>
            </w:ins>
          </w:p>
        </w:tc>
        <w:tc>
          <w:tcPr>
            <w:tcW w:w="1458" w:type="dxa"/>
            <w:vAlign w:val="center"/>
            <w:tcPrChange w:id="201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11" w:author="user" w:date="2023-09-19T14:45:00Z"/>
                <w:rFonts w:ascii="Arial LatArm" w:hAnsi="Arial LatArm" w:cs="Calibri"/>
                <w:color w:val="000000"/>
                <w:sz w:val="18"/>
                <w:szCs w:val="18"/>
              </w:rPr>
            </w:pPr>
            <w:ins w:id="2012" w:author="user" w:date="2023-09-19T14:45:00Z">
              <w:r w:rsidRPr="002A7D19">
                <w:rPr>
                  <w:rFonts w:ascii="Arial LatArm" w:hAnsi="Arial LatArm" w:cs="Calibri"/>
                  <w:color w:val="000000"/>
                  <w:sz w:val="18"/>
                  <w:szCs w:val="18"/>
                </w:rPr>
                <w:t>700 000</w:t>
              </w:r>
            </w:ins>
          </w:p>
        </w:tc>
        <w:tc>
          <w:tcPr>
            <w:tcW w:w="6458" w:type="dxa"/>
            <w:vAlign w:val="center"/>
            <w:tcPrChange w:id="201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14" w:author="user" w:date="2023-09-19T14:45:00Z"/>
                <w:rFonts w:ascii="GHEA Grapalat" w:hAnsi="GHEA Grapalat"/>
                <w:sz w:val="24"/>
                <w:szCs w:val="24"/>
              </w:rPr>
            </w:pPr>
            <w:ins w:id="2015" w:author="user" w:date="2023-09-19T14:50:00Z">
              <w:r>
                <w:rPr>
                  <w:rFonts w:ascii="Calibri" w:hAnsi="Calibri" w:cs="Calibri"/>
                  <w:color w:val="000000"/>
                  <w:sz w:val="16"/>
                  <w:szCs w:val="16"/>
                </w:rPr>
                <w:t>Винт</w:t>
              </w:r>
            </w:ins>
          </w:p>
        </w:tc>
      </w:tr>
      <w:tr w:rsidR="003A1D99" w:rsidRPr="009044F1" w:rsidTr="002264A1">
        <w:tblPrEx>
          <w:tblPrExChange w:id="2016" w:author="user" w:date="2023-09-19T14:50:00Z">
            <w:tblPrEx>
              <w:tblW w:w="9446" w:type="dxa"/>
            </w:tblPrEx>
          </w:tblPrExChange>
        </w:tblPrEx>
        <w:trPr>
          <w:jc w:val="center"/>
          <w:ins w:id="2017" w:author="user" w:date="2023-09-19T14:45:00Z"/>
          <w:trPrChange w:id="2018" w:author="user" w:date="2023-09-19T14:50:00Z">
            <w:trPr>
              <w:jc w:val="center"/>
            </w:trPr>
          </w:trPrChange>
        </w:trPr>
        <w:tc>
          <w:tcPr>
            <w:tcW w:w="1530" w:type="dxa"/>
            <w:vAlign w:val="center"/>
            <w:tcPrChange w:id="201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20" w:author="user" w:date="2023-09-19T14:45:00Z"/>
                <w:rFonts w:ascii="Arial LatArm" w:hAnsi="Arial LatArm" w:cs="Calibri"/>
                <w:color w:val="000000"/>
                <w:sz w:val="18"/>
                <w:szCs w:val="18"/>
              </w:rPr>
            </w:pPr>
            <w:ins w:id="2021" w:author="user" w:date="2023-09-19T14:45:00Z">
              <w:r w:rsidRPr="002A7D19">
                <w:rPr>
                  <w:rFonts w:ascii="Arial LatArm" w:hAnsi="Arial LatArm" w:cs="Calibri"/>
                  <w:color w:val="000000"/>
                  <w:sz w:val="18"/>
                  <w:szCs w:val="18"/>
                </w:rPr>
                <w:t>148</w:t>
              </w:r>
            </w:ins>
          </w:p>
        </w:tc>
        <w:tc>
          <w:tcPr>
            <w:tcW w:w="1458" w:type="dxa"/>
            <w:vAlign w:val="center"/>
            <w:tcPrChange w:id="202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23" w:author="user" w:date="2023-09-19T14:45:00Z"/>
                <w:rFonts w:ascii="Arial LatArm" w:hAnsi="Arial LatArm" w:cs="Calibri"/>
                <w:color w:val="000000"/>
                <w:sz w:val="18"/>
                <w:szCs w:val="18"/>
              </w:rPr>
            </w:pPr>
            <w:ins w:id="2024" w:author="user" w:date="2023-09-19T14:45:00Z">
              <w:r w:rsidRPr="002A7D19">
                <w:rPr>
                  <w:rFonts w:ascii="Arial LatArm" w:hAnsi="Arial LatArm" w:cs="Calibri"/>
                  <w:color w:val="000000"/>
                  <w:sz w:val="18"/>
                  <w:szCs w:val="18"/>
                </w:rPr>
                <w:t>2 400 000</w:t>
              </w:r>
            </w:ins>
          </w:p>
        </w:tc>
        <w:tc>
          <w:tcPr>
            <w:tcW w:w="6458" w:type="dxa"/>
            <w:vAlign w:val="center"/>
            <w:tcPrChange w:id="202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26" w:author="user" w:date="2023-09-19T14:45:00Z"/>
                <w:rFonts w:ascii="GHEA Grapalat" w:hAnsi="GHEA Grapalat"/>
                <w:sz w:val="24"/>
                <w:szCs w:val="24"/>
              </w:rPr>
            </w:pPr>
            <w:ins w:id="2027" w:author="user" w:date="2023-09-19T14:50:00Z">
              <w:r>
                <w:rPr>
                  <w:rFonts w:ascii="Calibri" w:hAnsi="Calibri" w:cs="Calibri"/>
                  <w:color w:val="000000"/>
                  <w:sz w:val="16"/>
                  <w:szCs w:val="16"/>
                </w:rPr>
                <w:t>Платформа</w:t>
              </w:r>
            </w:ins>
          </w:p>
        </w:tc>
      </w:tr>
      <w:tr w:rsidR="003A1D99" w:rsidRPr="009044F1" w:rsidTr="002264A1">
        <w:tblPrEx>
          <w:tblPrExChange w:id="2028" w:author="user" w:date="2023-09-19T14:50:00Z">
            <w:tblPrEx>
              <w:tblW w:w="9446" w:type="dxa"/>
            </w:tblPrEx>
          </w:tblPrExChange>
        </w:tblPrEx>
        <w:trPr>
          <w:jc w:val="center"/>
          <w:ins w:id="2029" w:author="user" w:date="2023-09-19T14:45:00Z"/>
          <w:trPrChange w:id="2030" w:author="user" w:date="2023-09-19T14:50:00Z">
            <w:trPr>
              <w:jc w:val="center"/>
            </w:trPr>
          </w:trPrChange>
        </w:trPr>
        <w:tc>
          <w:tcPr>
            <w:tcW w:w="1530" w:type="dxa"/>
            <w:vAlign w:val="center"/>
            <w:tcPrChange w:id="203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32" w:author="user" w:date="2023-09-19T14:45:00Z"/>
                <w:rFonts w:ascii="Arial LatArm" w:hAnsi="Arial LatArm" w:cs="Calibri"/>
                <w:color w:val="000000"/>
                <w:sz w:val="18"/>
                <w:szCs w:val="18"/>
              </w:rPr>
            </w:pPr>
            <w:ins w:id="2033" w:author="user" w:date="2023-09-19T14:45:00Z">
              <w:r w:rsidRPr="002A7D19">
                <w:rPr>
                  <w:rFonts w:ascii="Arial LatArm" w:hAnsi="Arial LatArm" w:cs="Calibri"/>
                  <w:color w:val="000000"/>
                  <w:sz w:val="18"/>
                  <w:szCs w:val="18"/>
                </w:rPr>
                <w:t>149</w:t>
              </w:r>
            </w:ins>
          </w:p>
        </w:tc>
        <w:tc>
          <w:tcPr>
            <w:tcW w:w="1458" w:type="dxa"/>
            <w:vAlign w:val="center"/>
            <w:tcPrChange w:id="203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35" w:author="user" w:date="2023-09-19T14:45:00Z"/>
                <w:rFonts w:ascii="Arial LatArm" w:hAnsi="Arial LatArm" w:cs="Calibri"/>
                <w:color w:val="000000"/>
                <w:sz w:val="18"/>
                <w:szCs w:val="18"/>
              </w:rPr>
            </w:pPr>
            <w:ins w:id="2036" w:author="user" w:date="2023-09-19T14:45:00Z">
              <w:r w:rsidRPr="002A7D19">
                <w:rPr>
                  <w:rFonts w:ascii="Arial LatArm" w:hAnsi="Arial LatArm" w:cs="Calibri"/>
                  <w:color w:val="000000"/>
                  <w:sz w:val="18"/>
                  <w:szCs w:val="18"/>
                </w:rPr>
                <w:t>10 000</w:t>
              </w:r>
            </w:ins>
          </w:p>
        </w:tc>
        <w:tc>
          <w:tcPr>
            <w:tcW w:w="6458" w:type="dxa"/>
            <w:vAlign w:val="center"/>
            <w:tcPrChange w:id="203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38" w:author="user" w:date="2023-09-19T14:45:00Z"/>
                <w:rFonts w:ascii="GHEA Grapalat" w:hAnsi="GHEA Grapalat"/>
                <w:sz w:val="24"/>
                <w:szCs w:val="24"/>
              </w:rPr>
            </w:pPr>
            <w:ins w:id="2039" w:author="user" w:date="2023-09-19T14:50:00Z">
              <w:r>
                <w:rPr>
                  <w:rFonts w:ascii="Arial LatArm" w:hAnsi="Arial LatArm" w:cs="Calibri"/>
                  <w:color w:val="000000"/>
                  <w:sz w:val="16"/>
                  <w:szCs w:val="16"/>
                </w:rPr>
                <w:t xml:space="preserve"> </w:t>
              </w:r>
              <w:r>
                <w:rPr>
                  <w:rFonts w:ascii="Calibri" w:hAnsi="Calibri" w:cs="Calibri"/>
                  <w:color w:val="000000"/>
                  <w:sz w:val="16"/>
                  <w:szCs w:val="16"/>
                </w:rPr>
                <w:t>Иголка</w:t>
              </w:r>
            </w:ins>
          </w:p>
        </w:tc>
      </w:tr>
      <w:tr w:rsidR="003A1D99" w:rsidRPr="009044F1" w:rsidTr="002264A1">
        <w:tblPrEx>
          <w:tblPrExChange w:id="2040" w:author="user" w:date="2023-09-19T14:50:00Z">
            <w:tblPrEx>
              <w:tblW w:w="9446" w:type="dxa"/>
            </w:tblPrEx>
          </w:tblPrExChange>
        </w:tblPrEx>
        <w:trPr>
          <w:jc w:val="center"/>
          <w:ins w:id="2041" w:author="user" w:date="2023-09-19T14:45:00Z"/>
          <w:trPrChange w:id="2042" w:author="user" w:date="2023-09-19T14:50:00Z">
            <w:trPr>
              <w:jc w:val="center"/>
            </w:trPr>
          </w:trPrChange>
        </w:trPr>
        <w:tc>
          <w:tcPr>
            <w:tcW w:w="1530" w:type="dxa"/>
            <w:vAlign w:val="center"/>
            <w:tcPrChange w:id="204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44" w:author="user" w:date="2023-09-19T14:45:00Z"/>
                <w:rFonts w:ascii="Arial LatArm" w:hAnsi="Arial LatArm" w:cs="Calibri"/>
                <w:color w:val="000000"/>
                <w:sz w:val="18"/>
                <w:szCs w:val="18"/>
              </w:rPr>
            </w:pPr>
            <w:ins w:id="2045" w:author="user" w:date="2023-09-19T14:45:00Z">
              <w:r w:rsidRPr="002A7D19">
                <w:rPr>
                  <w:rFonts w:ascii="Arial LatArm" w:hAnsi="Arial LatArm" w:cs="Calibri"/>
                  <w:color w:val="000000"/>
                  <w:sz w:val="18"/>
                  <w:szCs w:val="18"/>
                </w:rPr>
                <w:t>150</w:t>
              </w:r>
            </w:ins>
          </w:p>
        </w:tc>
        <w:tc>
          <w:tcPr>
            <w:tcW w:w="1458" w:type="dxa"/>
            <w:vAlign w:val="center"/>
            <w:tcPrChange w:id="204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47" w:author="user" w:date="2023-09-19T14:45:00Z"/>
                <w:rFonts w:ascii="Arial LatArm" w:hAnsi="Arial LatArm" w:cs="Calibri"/>
                <w:color w:val="000000"/>
                <w:sz w:val="18"/>
                <w:szCs w:val="18"/>
              </w:rPr>
            </w:pPr>
            <w:ins w:id="2048" w:author="user" w:date="2023-09-19T14:45:00Z">
              <w:r w:rsidRPr="002A7D19">
                <w:rPr>
                  <w:rFonts w:ascii="Arial LatArm" w:hAnsi="Arial LatArm" w:cs="Calibri"/>
                  <w:color w:val="000000"/>
                  <w:sz w:val="18"/>
                  <w:szCs w:val="18"/>
                </w:rPr>
                <w:t>6 000</w:t>
              </w:r>
            </w:ins>
          </w:p>
        </w:tc>
        <w:tc>
          <w:tcPr>
            <w:tcW w:w="6458" w:type="dxa"/>
            <w:vAlign w:val="center"/>
            <w:tcPrChange w:id="204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50" w:author="user" w:date="2023-09-19T14:45:00Z"/>
                <w:rFonts w:ascii="GHEA Grapalat" w:hAnsi="GHEA Grapalat"/>
                <w:sz w:val="24"/>
                <w:szCs w:val="24"/>
              </w:rPr>
            </w:pPr>
            <w:ins w:id="2051" w:author="user" w:date="2023-09-19T14:50:00Z">
              <w:r>
                <w:rPr>
                  <w:rFonts w:ascii="Calibri" w:hAnsi="Calibri" w:cs="Calibri"/>
                  <w:color w:val="000000"/>
                  <w:sz w:val="16"/>
                  <w:szCs w:val="16"/>
                </w:rPr>
                <w:t>Новый</w:t>
              </w:r>
              <w:r>
                <w:rPr>
                  <w:rFonts w:ascii="Arial LatArm" w:hAnsi="Arial LatArm" w:cs="Calibri"/>
                  <w:color w:val="000000"/>
                  <w:sz w:val="16"/>
                  <w:szCs w:val="16"/>
                </w:rPr>
                <w:t xml:space="preserve"> </w:t>
              </w:r>
              <w:r>
                <w:rPr>
                  <w:rFonts w:ascii="Calibri" w:hAnsi="Calibri" w:cs="Calibri"/>
                  <w:color w:val="000000"/>
                  <w:sz w:val="16"/>
                  <w:szCs w:val="16"/>
                </w:rPr>
                <w:t>год</w:t>
              </w:r>
              <w:r>
                <w:rPr>
                  <w:rFonts w:ascii="Arial LatArm" w:hAnsi="Arial LatArm" w:cs="Calibri"/>
                  <w:color w:val="000000"/>
                  <w:sz w:val="16"/>
                  <w:szCs w:val="16"/>
                </w:rPr>
                <w:t xml:space="preserve"> 20:00</w:t>
              </w:r>
            </w:ins>
          </w:p>
        </w:tc>
      </w:tr>
      <w:tr w:rsidR="003A1D99" w:rsidRPr="009044F1" w:rsidTr="002264A1">
        <w:tblPrEx>
          <w:tblPrExChange w:id="2052" w:author="user" w:date="2023-09-19T14:50:00Z">
            <w:tblPrEx>
              <w:tblW w:w="9446" w:type="dxa"/>
            </w:tblPrEx>
          </w:tblPrExChange>
        </w:tblPrEx>
        <w:trPr>
          <w:jc w:val="center"/>
          <w:ins w:id="2053" w:author="user" w:date="2023-09-19T14:45:00Z"/>
          <w:trPrChange w:id="2054" w:author="user" w:date="2023-09-19T14:50:00Z">
            <w:trPr>
              <w:jc w:val="center"/>
            </w:trPr>
          </w:trPrChange>
        </w:trPr>
        <w:tc>
          <w:tcPr>
            <w:tcW w:w="1530" w:type="dxa"/>
            <w:vAlign w:val="center"/>
            <w:tcPrChange w:id="205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56" w:author="user" w:date="2023-09-19T14:45:00Z"/>
                <w:rFonts w:ascii="Arial LatArm" w:hAnsi="Arial LatArm" w:cs="Calibri"/>
                <w:color w:val="000000"/>
                <w:sz w:val="18"/>
                <w:szCs w:val="18"/>
              </w:rPr>
            </w:pPr>
            <w:ins w:id="2057" w:author="user" w:date="2023-09-19T14:45:00Z">
              <w:r w:rsidRPr="002A7D19">
                <w:rPr>
                  <w:rFonts w:ascii="Arial LatArm" w:hAnsi="Arial LatArm" w:cs="Calibri"/>
                  <w:color w:val="000000"/>
                  <w:sz w:val="18"/>
                  <w:szCs w:val="18"/>
                </w:rPr>
                <w:t>151</w:t>
              </w:r>
            </w:ins>
          </w:p>
        </w:tc>
        <w:tc>
          <w:tcPr>
            <w:tcW w:w="1458" w:type="dxa"/>
            <w:vAlign w:val="center"/>
            <w:tcPrChange w:id="205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59" w:author="user" w:date="2023-09-19T14:45:00Z"/>
                <w:rFonts w:ascii="Arial LatArm" w:hAnsi="Arial LatArm" w:cs="Calibri"/>
                <w:color w:val="000000"/>
                <w:sz w:val="18"/>
                <w:szCs w:val="18"/>
              </w:rPr>
            </w:pPr>
            <w:ins w:id="2060" w:author="user" w:date="2023-09-19T14:45:00Z">
              <w:r w:rsidRPr="002A7D19">
                <w:rPr>
                  <w:rFonts w:ascii="Arial LatArm" w:hAnsi="Arial LatArm" w:cs="Calibri"/>
                  <w:color w:val="000000"/>
                  <w:sz w:val="18"/>
                  <w:szCs w:val="18"/>
                </w:rPr>
                <w:t>120 000</w:t>
              </w:r>
            </w:ins>
          </w:p>
        </w:tc>
        <w:tc>
          <w:tcPr>
            <w:tcW w:w="6458" w:type="dxa"/>
            <w:vAlign w:val="center"/>
            <w:tcPrChange w:id="206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62" w:author="user" w:date="2023-09-19T14:45:00Z"/>
                <w:rFonts w:ascii="GHEA Grapalat" w:hAnsi="GHEA Grapalat"/>
                <w:sz w:val="24"/>
                <w:szCs w:val="24"/>
              </w:rPr>
            </w:pPr>
            <w:ins w:id="2063" w:author="user" w:date="2023-09-19T14:50:00Z">
              <w:r>
                <w:rPr>
                  <w:rFonts w:ascii="Calibri" w:hAnsi="Calibri" w:cs="Calibri"/>
                  <w:color w:val="000000"/>
                  <w:sz w:val="16"/>
                  <w:szCs w:val="16"/>
                </w:rPr>
                <w:t>Низкоскоростная</w:t>
              </w:r>
              <w:r>
                <w:rPr>
                  <w:rFonts w:ascii="Arial LatArm" w:hAnsi="Arial LatArm" w:cs="Calibri"/>
                  <w:color w:val="000000"/>
                  <w:sz w:val="16"/>
                  <w:szCs w:val="16"/>
                </w:rPr>
                <w:t xml:space="preserve"> </w:t>
              </w:r>
              <w:r>
                <w:rPr>
                  <w:rFonts w:ascii="Calibri" w:hAnsi="Calibri" w:cs="Calibri"/>
                  <w:color w:val="000000"/>
                  <w:sz w:val="16"/>
                  <w:szCs w:val="16"/>
                </w:rPr>
                <w:t>центрифуга</w:t>
              </w:r>
            </w:ins>
          </w:p>
        </w:tc>
      </w:tr>
      <w:tr w:rsidR="003A1D99" w:rsidRPr="009044F1" w:rsidTr="002264A1">
        <w:tblPrEx>
          <w:tblPrExChange w:id="2064" w:author="user" w:date="2023-09-19T14:50:00Z">
            <w:tblPrEx>
              <w:tblW w:w="9446" w:type="dxa"/>
            </w:tblPrEx>
          </w:tblPrExChange>
        </w:tblPrEx>
        <w:trPr>
          <w:jc w:val="center"/>
          <w:ins w:id="2065" w:author="user" w:date="2023-09-19T14:45:00Z"/>
          <w:trPrChange w:id="2066" w:author="user" w:date="2023-09-19T14:50:00Z">
            <w:trPr>
              <w:jc w:val="center"/>
            </w:trPr>
          </w:trPrChange>
        </w:trPr>
        <w:tc>
          <w:tcPr>
            <w:tcW w:w="1530" w:type="dxa"/>
            <w:vAlign w:val="center"/>
            <w:tcPrChange w:id="206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68" w:author="user" w:date="2023-09-19T14:45:00Z"/>
                <w:rFonts w:ascii="Arial LatArm" w:hAnsi="Arial LatArm" w:cs="Calibri"/>
                <w:color w:val="000000"/>
                <w:sz w:val="18"/>
                <w:szCs w:val="18"/>
              </w:rPr>
            </w:pPr>
            <w:ins w:id="2069" w:author="user" w:date="2023-09-19T14:45:00Z">
              <w:r w:rsidRPr="002A7D19">
                <w:rPr>
                  <w:rFonts w:ascii="Arial LatArm" w:hAnsi="Arial LatArm" w:cs="Calibri"/>
                  <w:color w:val="000000"/>
                  <w:sz w:val="18"/>
                  <w:szCs w:val="18"/>
                </w:rPr>
                <w:t>152</w:t>
              </w:r>
            </w:ins>
          </w:p>
        </w:tc>
        <w:tc>
          <w:tcPr>
            <w:tcW w:w="1458" w:type="dxa"/>
            <w:vAlign w:val="center"/>
            <w:tcPrChange w:id="207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71" w:author="user" w:date="2023-09-19T14:45:00Z"/>
                <w:rFonts w:ascii="Arial LatArm" w:hAnsi="Arial LatArm" w:cs="Calibri"/>
                <w:color w:val="000000"/>
                <w:sz w:val="18"/>
                <w:szCs w:val="18"/>
              </w:rPr>
            </w:pPr>
            <w:ins w:id="2072" w:author="user" w:date="2023-09-19T14:45:00Z">
              <w:r w:rsidRPr="002A7D19">
                <w:rPr>
                  <w:rFonts w:ascii="Arial LatArm" w:hAnsi="Arial LatArm" w:cs="Calibri"/>
                  <w:color w:val="000000"/>
                  <w:sz w:val="18"/>
                  <w:szCs w:val="18"/>
                </w:rPr>
                <w:t>120 000</w:t>
              </w:r>
            </w:ins>
          </w:p>
        </w:tc>
        <w:tc>
          <w:tcPr>
            <w:tcW w:w="6458" w:type="dxa"/>
            <w:vAlign w:val="center"/>
            <w:tcPrChange w:id="207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74" w:author="user" w:date="2023-09-19T14:45:00Z"/>
                <w:rFonts w:ascii="GHEA Grapalat" w:hAnsi="GHEA Grapalat"/>
                <w:sz w:val="24"/>
                <w:szCs w:val="24"/>
              </w:rPr>
            </w:pPr>
            <w:ins w:id="2075" w:author="user" w:date="2023-09-19T14:50:00Z">
              <w:r>
                <w:rPr>
                  <w:rFonts w:ascii="Calibri" w:hAnsi="Calibri" w:cs="Calibri"/>
                  <w:color w:val="000000"/>
                  <w:sz w:val="16"/>
                  <w:szCs w:val="16"/>
                </w:rPr>
                <w:t>Низкоскоростная</w:t>
              </w:r>
              <w:r>
                <w:rPr>
                  <w:rFonts w:ascii="Arial LatArm" w:hAnsi="Arial LatArm" w:cs="Calibri"/>
                  <w:color w:val="000000"/>
                  <w:sz w:val="16"/>
                  <w:szCs w:val="16"/>
                </w:rPr>
                <w:t xml:space="preserve"> </w:t>
              </w:r>
              <w:r>
                <w:rPr>
                  <w:rFonts w:ascii="Calibri" w:hAnsi="Calibri" w:cs="Calibri"/>
                  <w:color w:val="000000"/>
                  <w:sz w:val="16"/>
                  <w:szCs w:val="16"/>
                </w:rPr>
                <w:t>центрифуга</w:t>
              </w:r>
            </w:ins>
          </w:p>
        </w:tc>
      </w:tr>
      <w:tr w:rsidR="003A1D99" w:rsidRPr="009044F1" w:rsidTr="002264A1">
        <w:tblPrEx>
          <w:tblPrExChange w:id="2076" w:author="user" w:date="2023-09-19T14:50:00Z">
            <w:tblPrEx>
              <w:tblW w:w="9446" w:type="dxa"/>
            </w:tblPrEx>
          </w:tblPrExChange>
        </w:tblPrEx>
        <w:trPr>
          <w:jc w:val="center"/>
          <w:ins w:id="2077" w:author="user" w:date="2023-09-19T14:45:00Z"/>
          <w:trPrChange w:id="2078" w:author="user" w:date="2023-09-19T14:50:00Z">
            <w:trPr>
              <w:jc w:val="center"/>
            </w:trPr>
          </w:trPrChange>
        </w:trPr>
        <w:tc>
          <w:tcPr>
            <w:tcW w:w="1530" w:type="dxa"/>
            <w:vAlign w:val="center"/>
            <w:tcPrChange w:id="207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80" w:author="user" w:date="2023-09-19T14:45:00Z"/>
                <w:rFonts w:ascii="Arial LatArm" w:hAnsi="Arial LatArm" w:cs="Calibri"/>
                <w:color w:val="000000"/>
                <w:sz w:val="18"/>
                <w:szCs w:val="18"/>
              </w:rPr>
            </w:pPr>
            <w:ins w:id="2081" w:author="user" w:date="2023-09-19T14:45:00Z">
              <w:r w:rsidRPr="002A7D19">
                <w:rPr>
                  <w:rFonts w:ascii="Arial LatArm" w:hAnsi="Arial LatArm" w:cs="Calibri"/>
                  <w:color w:val="000000"/>
                  <w:sz w:val="18"/>
                  <w:szCs w:val="18"/>
                </w:rPr>
                <w:t>153</w:t>
              </w:r>
            </w:ins>
          </w:p>
        </w:tc>
        <w:tc>
          <w:tcPr>
            <w:tcW w:w="1458" w:type="dxa"/>
            <w:vAlign w:val="center"/>
            <w:tcPrChange w:id="208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83" w:author="user" w:date="2023-09-19T14:45:00Z"/>
                <w:rFonts w:ascii="Arial LatArm" w:hAnsi="Arial LatArm" w:cs="Calibri"/>
                <w:color w:val="000000"/>
                <w:sz w:val="18"/>
                <w:szCs w:val="18"/>
              </w:rPr>
            </w:pPr>
            <w:ins w:id="2084" w:author="user" w:date="2023-09-19T14:45:00Z">
              <w:r w:rsidRPr="002A7D19">
                <w:rPr>
                  <w:rFonts w:ascii="Arial LatArm" w:hAnsi="Arial LatArm" w:cs="Calibri"/>
                  <w:color w:val="000000"/>
                  <w:sz w:val="18"/>
                  <w:szCs w:val="18"/>
                </w:rPr>
                <w:t>160 000</w:t>
              </w:r>
            </w:ins>
          </w:p>
        </w:tc>
        <w:tc>
          <w:tcPr>
            <w:tcW w:w="6458" w:type="dxa"/>
            <w:vAlign w:val="center"/>
            <w:tcPrChange w:id="208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86" w:author="user" w:date="2023-09-19T14:45:00Z"/>
                <w:rFonts w:ascii="GHEA Grapalat" w:hAnsi="GHEA Grapalat"/>
                <w:sz w:val="24"/>
                <w:szCs w:val="24"/>
              </w:rPr>
            </w:pPr>
            <w:ins w:id="2087" w:author="user" w:date="2023-09-19T14:50:00Z">
              <w:r>
                <w:rPr>
                  <w:rFonts w:ascii="Calibri" w:hAnsi="Calibri" w:cs="Calibri"/>
                  <w:color w:val="000000"/>
                  <w:sz w:val="16"/>
                  <w:szCs w:val="16"/>
                </w:rPr>
                <w:t>Ларингоскопический</w:t>
              </w:r>
              <w:r>
                <w:rPr>
                  <w:rFonts w:ascii="Arial LatArm" w:hAnsi="Arial LatArm" w:cs="Calibri"/>
                  <w:color w:val="000000"/>
                  <w:sz w:val="16"/>
                  <w:szCs w:val="16"/>
                </w:rPr>
                <w:t xml:space="preserve"> </w:t>
              </w:r>
              <w:r>
                <w:rPr>
                  <w:rFonts w:ascii="Calibri" w:hAnsi="Calibri" w:cs="Calibri"/>
                  <w:color w:val="000000"/>
                  <w:sz w:val="16"/>
                  <w:szCs w:val="16"/>
                </w:rPr>
                <w:t>комплект</w:t>
              </w:r>
            </w:ins>
          </w:p>
        </w:tc>
      </w:tr>
      <w:tr w:rsidR="003A1D99" w:rsidRPr="009044F1" w:rsidTr="002264A1">
        <w:tblPrEx>
          <w:tblPrExChange w:id="2088" w:author="user" w:date="2023-09-19T14:50:00Z">
            <w:tblPrEx>
              <w:tblW w:w="9446" w:type="dxa"/>
            </w:tblPrEx>
          </w:tblPrExChange>
        </w:tblPrEx>
        <w:trPr>
          <w:jc w:val="center"/>
          <w:ins w:id="2089" w:author="user" w:date="2023-09-19T14:45:00Z"/>
          <w:trPrChange w:id="2090" w:author="user" w:date="2023-09-19T14:50:00Z">
            <w:trPr>
              <w:jc w:val="center"/>
            </w:trPr>
          </w:trPrChange>
        </w:trPr>
        <w:tc>
          <w:tcPr>
            <w:tcW w:w="1530" w:type="dxa"/>
            <w:vAlign w:val="center"/>
            <w:tcPrChange w:id="209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092" w:author="user" w:date="2023-09-19T14:45:00Z"/>
                <w:rFonts w:ascii="Arial LatArm" w:hAnsi="Arial LatArm" w:cs="Calibri"/>
                <w:color w:val="000000"/>
                <w:sz w:val="18"/>
                <w:szCs w:val="18"/>
              </w:rPr>
            </w:pPr>
            <w:ins w:id="2093" w:author="user" w:date="2023-09-19T14:45:00Z">
              <w:r w:rsidRPr="002A7D19">
                <w:rPr>
                  <w:rFonts w:ascii="Arial LatArm" w:hAnsi="Arial LatArm" w:cs="Calibri"/>
                  <w:color w:val="000000"/>
                  <w:sz w:val="18"/>
                  <w:szCs w:val="18"/>
                </w:rPr>
                <w:t>154</w:t>
              </w:r>
            </w:ins>
          </w:p>
        </w:tc>
        <w:tc>
          <w:tcPr>
            <w:tcW w:w="1458" w:type="dxa"/>
            <w:vAlign w:val="center"/>
            <w:tcPrChange w:id="209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095" w:author="user" w:date="2023-09-19T14:45:00Z"/>
                <w:rFonts w:ascii="Arial LatArm" w:hAnsi="Arial LatArm" w:cs="Calibri"/>
                <w:color w:val="000000"/>
                <w:sz w:val="18"/>
                <w:szCs w:val="18"/>
              </w:rPr>
            </w:pPr>
            <w:ins w:id="2096" w:author="user" w:date="2023-09-19T14:45:00Z">
              <w:r w:rsidRPr="002A7D19">
                <w:rPr>
                  <w:rFonts w:ascii="Arial LatArm" w:hAnsi="Arial LatArm" w:cs="Calibri"/>
                  <w:color w:val="000000"/>
                  <w:sz w:val="18"/>
                  <w:szCs w:val="18"/>
                </w:rPr>
                <w:t>20 800</w:t>
              </w:r>
            </w:ins>
          </w:p>
        </w:tc>
        <w:tc>
          <w:tcPr>
            <w:tcW w:w="6458" w:type="dxa"/>
            <w:vAlign w:val="center"/>
            <w:tcPrChange w:id="209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098" w:author="user" w:date="2023-09-19T14:45:00Z"/>
                <w:rFonts w:ascii="GHEA Grapalat" w:hAnsi="GHEA Grapalat"/>
                <w:sz w:val="24"/>
                <w:szCs w:val="24"/>
              </w:rPr>
            </w:pPr>
            <w:ins w:id="2099" w:author="user" w:date="2023-09-19T14:50:00Z">
              <w:r>
                <w:rPr>
                  <w:rFonts w:ascii="Calibri" w:hAnsi="Calibri" w:cs="Calibri"/>
                  <w:color w:val="000000"/>
                  <w:sz w:val="16"/>
                  <w:szCs w:val="16"/>
                </w:rPr>
                <w:t>Алкогольные</w:t>
              </w:r>
              <w:r>
                <w:rPr>
                  <w:rFonts w:ascii="Arial LatArm" w:hAnsi="Arial LatArm" w:cs="Calibri"/>
                  <w:color w:val="000000"/>
                  <w:sz w:val="16"/>
                  <w:szCs w:val="16"/>
                </w:rPr>
                <w:t xml:space="preserve"> </w:t>
              </w:r>
              <w:r>
                <w:rPr>
                  <w:rFonts w:ascii="Calibri" w:hAnsi="Calibri" w:cs="Calibri"/>
                  <w:color w:val="000000"/>
                  <w:sz w:val="16"/>
                  <w:szCs w:val="16"/>
                </w:rPr>
                <w:t>напитки</w:t>
              </w:r>
            </w:ins>
          </w:p>
        </w:tc>
      </w:tr>
      <w:tr w:rsidR="003A1D99" w:rsidRPr="009044F1" w:rsidTr="002264A1">
        <w:tblPrEx>
          <w:tblPrExChange w:id="2100" w:author="user" w:date="2023-09-19T14:50:00Z">
            <w:tblPrEx>
              <w:tblW w:w="9446" w:type="dxa"/>
            </w:tblPrEx>
          </w:tblPrExChange>
        </w:tblPrEx>
        <w:trPr>
          <w:jc w:val="center"/>
          <w:ins w:id="2101" w:author="user" w:date="2023-09-19T14:45:00Z"/>
          <w:trPrChange w:id="2102" w:author="user" w:date="2023-09-19T14:50:00Z">
            <w:trPr>
              <w:jc w:val="center"/>
            </w:trPr>
          </w:trPrChange>
        </w:trPr>
        <w:tc>
          <w:tcPr>
            <w:tcW w:w="1530" w:type="dxa"/>
            <w:vAlign w:val="center"/>
            <w:tcPrChange w:id="210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04" w:author="user" w:date="2023-09-19T14:45:00Z"/>
                <w:rFonts w:ascii="Arial LatArm" w:hAnsi="Arial LatArm" w:cs="Calibri"/>
                <w:color w:val="000000"/>
                <w:sz w:val="18"/>
                <w:szCs w:val="18"/>
              </w:rPr>
            </w:pPr>
            <w:ins w:id="2105" w:author="user" w:date="2023-09-19T14:45:00Z">
              <w:r w:rsidRPr="002A7D19">
                <w:rPr>
                  <w:rFonts w:ascii="Arial LatArm" w:hAnsi="Arial LatArm" w:cs="Calibri"/>
                  <w:color w:val="000000"/>
                  <w:sz w:val="18"/>
                  <w:szCs w:val="18"/>
                </w:rPr>
                <w:t>155</w:t>
              </w:r>
            </w:ins>
          </w:p>
        </w:tc>
        <w:tc>
          <w:tcPr>
            <w:tcW w:w="1458" w:type="dxa"/>
            <w:vAlign w:val="center"/>
            <w:tcPrChange w:id="210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07" w:author="user" w:date="2023-09-19T14:45:00Z"/>
                <w:rFonts w:ascii="Arial LatArm" w:hAnsi="Arial LatArm" w:cs="Calibri"/>
                <w:color w:val="000000"/>
                <w:sz w:val="18"/>
                <w:szCs w:val="18"/>
              </w:rPr>
            </w:pPr>
            <w:ins w:id="2108" w:author="user" w:date="2023-09-19T14:45:00Z">
              <w:r w:rsidRPr="002A7D19">
                <w:rPr>
                  <w:rFonts w:ascii="Arial LatArm" w:hAnsi="Arial LatArm" w:cs="Calibri"/>
                  <w:color w:val="000000"/>
                  <w:sz w:val="18"/>
                  <w:szCs w:val="18"/>
                </w:rPr>
                <w:t>116 000</w:t>
              </w:r>
            </w:ins>
          </w:p>
        </w:tc>
        <w:tc>
          <w:tcPr>
            <w:tcW w:w="6458" w:type="dxa"/>
            <w:vAlign w:val="center"/>
            <w:tcPrChange w:id="210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10" w:author="user" w:date="2023-09-19T14:45:00Z"/>
                <w:rFonts w:ascii="GHEA Grapalat" w:hAnsi="GHEA Grapalat"/>
                <w:sz w:val="24"/>
                <w:szCs w:val="24"/>
              </w:rPr>
            </w:pPr>
            <w:ins w:id="2111" w:author="user" w:date="2023-09-19T14:50:00Z">
              <w:r>
                <w:rPr>
                  <w:rFonts w:ascii="Calibri" w:hAnsi="Calibri" w:cs="Calibri"/>
                  <w:color w:val="000000"/>
                  <w:sz w:val="16"/>
                  <w:szCs w:val="16"/>
                </w:rPr>
                <w:t>Ватные</w:t>
              </w:r>
              <w:r>
                <w:rPr>
                  <w:rFonts w:ascii="Arial LatArm" w:hAnsi="Arial LatArm" w:cs="Calibri"/>
                  <w:color w:val="000000"/>
                  <w:sz w:val="16"/>
                  <w:szCs w:val="16"/>
                </w:rPr>
                <w:t xml:space="preserve"> </w:t>
              </w:r>
              <w:r>
                <w:rPr>
                  <w:rFonts w:ascii="Calibri" w:hAnsi="Calibri" w:cs="Calibri"/>
                  <w:color w:val="000000"/>
                  <w:sz w:val="16"/>
                  <w:szCs w:val="16"/>
                </w:rPr>
                <w:t>шарики</w:t>
              </w:r>
              <w:r>
                <w:rPr>
                  <w:rFonts w:ascii="Arial LatArm" w:hAnsi="Arial LatArm" w:cs="Calibri"/>
                  <w:color w:val="000000"/>
                  <w:sz w:val="16"/>
                  <w:szCs w:val="16"/>
                </w:rPr>
                <w:t xml:space="preserve"> </w:t>
              </w:r>
              <w:r>
                <w:rPr>
                  <w:rFonts w:ascii="Arial" w:hAnsi="Arial" w:cs="Arial"/>
                  <w:color w:val="000000"/>
                  <w:sz w:val="16"/>
                  <w:szCs w:val="16"/>
                </w:rPr>
                <w:t>№</w:t>
              </w:r>
              <w:r>
                <w:rPr>
                  <w:rFonts w:ascii="Arial LatArm" w:hAnsi="Arial LatArm" w:cs="Calibri"/>
                  <w:color w:val="000000"/>
                  <w:sz w:val="16"/>
                  <w:szCs w:val="16"/>
                </w:rPr>
                <w:t xml:space="preserve"> 100</w:t>
              </w:r>
            </w:ins>
          </w:p>
        </w:tc>
      </w:tr>
      <w:tr w:rsidR="003A1D99" w:rsidRPr="009044F1" w:rsidTr="002264A1">
        <w:tblPrEx>
          <w:tblPrExChange w:id="2112" w:author="user" w:date="2023-09-19T14:50:00Z">
            <w:tblPrEx>
              <w:tblW w:w="9446" w:type="dxa"/>
            </w:tblPrEx>
          </w:tblPrExChange>
        </w:tblPrEx>
        <w:trPr>
          <w:jc w:val="center"/>
          <w:ins w:id="2113" w:author="user" w:date="2023-09-19T14:45:00Z"/>
          <w:trPrChange w:id="2114" w:author="user" w:date="2023-09-19T14:50:00Z">
            <w:trPr>
              <w:jc w:val="center"/>
            </w:trPr>
          </w:trPrChange>
        </w:trPr>
        <w:tc>
          <w:tcPr>
            <w:tcW w:w="1530" w:type="dxa"/>
            <w:vAlign w:val="center"/>
            <w:tcPrChange w:id="211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16" w:author="user" w:date="2023-09-19T14:45:00Z"/>
                <w:rFonts w:ascii="Arial LatArm" w:hAnsi="Arial LatArm" w:cs="Calibri"/>
                <w:color w:val="000000"/>
                <w:sz w:val="18"/>
                <w:szCs w:val="18"/>
              </w:rPr>
            </w:pPr>
            <w:ins w:id="2117" w:author="user" w:date="2023-09-19T14:45:00Z">
              <w:r w:rsidRPr="002A7D19">
                <w:rPr>
                  <w:rFonts w:ascii="Arial LatArm" w:hAnsi="Arial LatArm" w:cs="Calibri"/>
                  <w:color w:val="000000"/>
                  <w:sz w:val="18"/>
                  <w:szCs w:val="18"/>
                </w:rPr>
                <w:t>156</w:t>
              </w:r>
            </w:ins>
          </w:p>
        </w:tc>
        <w:tc>
          <w:tcPr>
            <w:tcW w:w="1458" w:type="dxa"/>
            <w:vAlign w:val="center"/>
            <w:tcPrChange w:id="211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19" w:author="user" w:date="2023-09-19T14:45:00Z"/>
                <w:rFonts w:ascii="Arial LatArm" w:hAnsi="Arial LatArm" w:cs="Calibri"/>
                <w:color w:val="000000"/>
                <w:sz w:val="18"/>
                <w:szCs w:val="18"/>
              </w:rPr>
            </w:pPr>
            <w:ins w:id="2120" w:author="user" w:date="2023-09-19T14:45:00Z">
              <w:r w:rsidRPr="002A7D19">
                <w:rPr>
                  <w:rFonts w:ascii="Arial LatArm" w:hAnsi="Arial LatArm" w:cs="Calibri"/>
                  <w:color w:val="000000"/>
                  <w:sz w:val="18"/>
                  <w:szCs w:val="18"/>
                </w:rPr>
                <w:t>4 340 000</w:t>
              </w:r>
            </w:ins>
          </w:p>
        </w:tc>
        <w:tc>
          <w:tcPr>
            <w:tcW w:w="6458" w:type="dxa"/>
            <w:vAlign w:val="center"/>
            <w:tcPrChange w:id="212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22" w:author="user" w:date="2023-09-19T14:45:00Z"/>
                <w:rFonts w:ascii="GHEA Grapalat" w:hAnsi="GHEA Grapalat"/>
                <w:sz w:val="24"/>
                <w:szCs w:val="24"/>
              </w:rPr>
            </w:pPr>
            <w:ins w:id="2123" w:author="user" w:date="2023-09-19T14:50:00Z">
              <w:r>
                <w:rPr>
                  <w:rFonts w:ascii="Arial LatArm" w:hAnsi="Arial LatArm" w:cs="Calibri"/>
                  <w:color w:val="000000"/>
                  <w:sz w:val="16"/>
                  <w:szCs w:val="16"/>
                </w:rPr>
                <w:t xml:space="preserve"> </w:t>
              </w:r>
              <w:r>
                <w:rPr>
                  <w:rFonts w:ascii="Calibri" w:hAnsi="Calibri" w:cs="Calibri"/>
                  <w:color w:val="000000"/>
                  <w:sz w:val="16"/>
                  <w:szCs w:val="16"/>
                </w:rPr>
                <w:t>Инструмент</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компрессии</w:t>
              </w:r>
              <w:r>
                <w:rPr>
                  <w:rFonts w:ascii="Arial LatArm" w:hAnsi="Arial LatArm" w:cs="Calibri"/>
                  <w:color w:val="000000"/>
                  <w:sz w:val="16"/>
                  <w:szCs w:val="16"/>
                </w:rPr>
                <w:t xml:space="preserve"> </w:t>
              </w:r>
              <w:r>
                <w:rPr>
                  <w:rFonts w:ascii="Calibri" w:hAnsi="Calibri" w:cs="Calibri"/>
                  <w:color w:val="000000"/>
                  <w:sz w:val="16"/>
                  <w:szCs w:val="16"/>
                </w:rPr>
                <w:t>лучевой</w:t>
              </w:r>
              <w:r>
                <w:rPr>
                  <w:rFonts w:ascii="Arial LatArm" w:hAnsi="Arial LatArm" w:cs="Calibri"/>
                  <w:color w:val="000000"/>
                  <w:sz w:val="16"/>
                  <w:szCs w:val="16"/>
                </w:rPr>
                <w:t xml:space="preserve"> </w:t>
              </w:r>
              <w:r>
                <w:rPr>
                  <w:rFonts w:ascii="Calibri" w:hAnsi="Calibri" w:cs="Calibri"/>
                  <w:color w:val="000000"/>
                  <w:sz w:val="16"/>
                  <w:szCs w:val="16"/>
                </w:rPr>
                <w:t>артерии</w:t>
              </w:r>
            </w:ins>
          </w:p>
        </w:tc>
      </w:tr>
      <w:tr w:rsidR="003A1D99" w:rsidRPr="009044F1" w:rsidTr="002264A1">
        <w:tblPrEx>
          <w:tblPrExChange w:id="2124" w:author="user" w:date="2023-09-19T14:50:00Z">
            <w:tblPrEx>
              <w:tblW w:w="9446" w:type="dxa"/>
            </w:tblPrEx>
          </w:tblPrExChange>
        </w:tblPrEx>
        <w:trPr>
          <w:jc w:val="center"/>
          <w:ins w:id="2125" w:author="user" w:date="2023-09-19T14:45:00Z"/>
          <w:trPrChange w:id="2126" w:author="user" w:date="2023-09-19T14:50:00Z">
            <w:trPr>
              <w:jc w:val="center"/>
            </w:trPr>
          </w:trPrChange>
        </w:trPr>
        <w:tc>
          <w:tcPr>
            <w:tcW w:w="1530" w:type="dxa"/>
            <w:vAlign w:val="center"/>
            <w:tcPrChange w:id="212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28" w:author="user" w:date="2023-09-19T14:45:00Z"/>
                <w:rFonts w:ascii="Arial LatArm" w:hAnsi="Arial LatArm" w:cs="Calibri"/>
                <w:color w:val="000000"/>
                <w:sz w:val="18"/>
                <w:szCs w:val="18"/>
              </w:rPr>
            </w:pPr>
            <w:ins w:id="2129" w:author="user" w:date="2023-09-19T14:45:00Z">
              <w:r w:rsidRPr="002A7D19">
                <w:rPr>
                  <w:rFonts w:ascii="Arial LatArm" w:hAnsi="Arial LatArm" w:cs="Calibri"/>
                  <w:color w:val="000000"/>
                  <w:sz w:val="18"/>
                  <w:szCs w:val="18"/>
                </w:rPr>
                <w:t>157</w:t>
              </w:r>
            </w:ins>
          </w:p>
        </w:tc>
        <w:tc>
          <w:tcPr>
            <w:tcW w:w="1458" w:type="dxa"/>
            <w:vAlign w:val="center"/>
            <w:tcPrChange w:id="213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31" w:author="user" w:date="2023-09-19T14:45:00Z"/>
                <w:rFonts w:ascii="Arial LatArm" w:hAnsi="Arial LatArm" w:cs="Calibri"/>
                <w:color w:val="000000"/>
                <w:sz w:val="18"/>
                <w:szCs w:val="18"/>
              </w:rPr>
            </w:pPr>
            <w:ins w:id="2132" w:author="user" w:date="2023-09-19T14:45:00Z">
              <w:r w:rsidRPr="002A7D19">
                <w:rPr>
                  <w:rFonts w:ascii="Arial LatArm" w:hAnsi="Arial LatArm" w:cs="Calibri"/>
                  <w:color w:val="000000"/>
                  <w:sz w:val="18"/>
                  <w:szCs w:val="18"/>
                </w:rPr>
                <w:t>4 800 000</w:t>
              </w:r>
            </w:ins>
          </w:p>
        </w:tc>
        <w:tc>
          <w:tcPr>
            <w:tcW w:w="6458" w:type="dxa"/>
            <w:vAlign w:val="center"/>
            <w:tcPrChange w:id="213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34" w:author="user" w:date="2023-09-19T14:45:00Z"/>
                <w:rFonts w:ascii="GHEA Grapalat" w:hAnsi="GHEA Grapalat"/>
                <w:sz w:val="24"/>
                <w:szCs w:val="24"/>
              </w:rPr>
            </w:pPr>
            <w:ins w:id="2135" w:author="user" w:date="2023-09-19T14:50:00Z">
              <w:r>
                <w:rPr>
                  <w:rFonts w:ascii="Calibri" w:hAnsi="Calibri" w:cs="Calibri"/>
                  <w:color w:val="000000"/>
                  <w:sz w:val="16"/>
                  <w:szCs w:val="16"/>
                </w:rPr>
                <w:t>Трикавитация</w:t>
              </w:r>
              <w:r>
                <w:rPr>
                  <w:rFonts w:ascii="Arial LatArm" w:hAnsi="Arial LatArm" w:cs="Calibri"/>
                  <w:color w:val="000000"/>
                  <w:sz w:val="16"/>
                  <w:szCs w:val="16"/>
                </w:rPr>
                <w:t xml:space="preserve"> </w:t>
              </w:r>
              <w:r>
                <w:rPr>
                  <w:rFonts w:ascii="Calibri" w:hAnsi="Calibri" w:cs="Calibri"/>
                  <w:color w:val="000000"/>
                  <w:sz w:val="16"/>
                  <w:szCs w:val="16"/>
                </w:rPr>
                <w:t>кардиостимулятора</w:t>
              </w:r>
            </w:ins>
          </w:p>
        </w:tc>
      </w:tr>
      <w:tr w:rsidR="003A1D99" w:rsidRPr="009044F1" w:rsidTr="002264A1">
        <w:tblPrEx>
          <w:tblPrExChange w:id="2136" w:author="user" w:date="2023-09-19T14:50:00Z">
            <w:tblPrEx>
              <w:tblW w:w="9446" w:type="dxa"/>
            </w:tblPrEx>
          </w:tblPrExChange>
        </w:tblPrEx>
        <w:trPr>
          <w:jc w:val="center"/>
          <w:ins w:id="2137" w:author="user" w:date="2023-09-19T14:45:00Z"/>
          <w:trPrChange w:id="2138" w:author="user" w:date="2023-09-19T14:50:00Z">
            <w:trPr>
              <w:jc w:val="center"/>
            </w:trPr>
          </w:trPrChange>
        </w:trPr>
        <w:tc>
          <w:tcPr>
            <w:tcW w:w="1530" w:type="dxa"/>
            <w:vAlign w:val="center"/>
            <w:tcPrChange w:id="213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40" w:author="user" w:date="2023-09-19T14:45:00Z"/>
                <w:rFonts w:ascii="Arial LatArm" w:hAnsi="Arial LatArm" w:cs="Calibri"/>
                <w:color w:val="000000"/>
                <w:sz w:val="18"/>
                <w:szCs w:val="18"/>
              </w:rPr>
            </w:pPr>
            <w:ins w:id="2141" w:author="user" w:date="2023-09-19T14:45:00Z">
              <w:r w:rsidRPr="002A7D19">
                <w:rPr>
                  <w:rFonts w:ascii="Arial LatArm" w:hAnsi="Arial LatArm" w:cs="Calibri"/>
                  <w:color w:val="000000"/>
                  <w:sz w:val="18"/>
                  <w:szCs w:val="18"/>
                </w:rPr>
                <w:t>158</w:t>
              </w:r>
            </w:ins>
          </w:p>
        </w:tc>
        <w:tc>
          <w:tcPr>
            <w:tcW w:w="1458" w:type="dxa"/>
            <w:vAlign w:val="center"/>
            <w:tcPrChange w:id="214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43" w:author="user" w:date="2023-09-19T14:45:00Z"/>
                <w:rFonts w:ascii="Arial LatArm" w:hAnsi="Arial LatArm" w:cs="Calibri"/>
                <w:color w:val="000000"/>
                <w:sz w:val="18"/>
                <w:szCs w:val="18"/>
              </w:rPr>
            </w:pPr>
            <w:ins w:id="2144" w:author="user" w:date="2023-09-19T14:45:00Z">
              <w:r w:rsidRPr="002A7D19">
                <w:rPr>
                  <w:rFonts w:ascii="Arial LatArm" w:hAnsi="Arial LatArm" w:cs="Calibri"/>
                  <w:color w:val="000000"/>
                  <w:sz w:val="18"/>
                  <w:szCs w:val="18"/>
                </w:rPr>
                <w:t>340 000</w:t>
              </w:r>
            </w:ins>
          </w:p>
        </w:tc>
        <w:tc>
          <w:tcPr>
            <w:tcW w:w="6458" w:type="dxa"/>
            <w:vAlign w:val="center"/>
            <w:tcPrChange w:id="214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46" w:author="user" w:date="2023-09-19T14:45:00Z"/>
                <w:rFonts w:ascii="GHEA Grapalat" w:hAnsi="GHEA Grapalat"/>
                <w:sz w:val="24"/>
                <w:szCs w:val="24"/>
              </w:rPr>
            </w:pPr>
            <w:ins w:id="2147" w:author="user" w:date="2023-09-19T14:50:00Z">
              <w:r>
                <w:rPr>
                  <w:rFonts w:ascii="Calibri" w:hAnsi="Calibri" w:cs="Calibri"/>
                  <w:color w:val="000000"/>
                  <w:sz w:val="16"/>
                  <w:szCs w:val="16"/>
                </w:rPr>
                <w:t>Хирургический</w:t>
              </w:r>
              <w:r>
                <w:rPr>
                  <w:rFonts w:ascii="Arial LatArm" w:hAnsi="Arial LatArm" w:cs="Calibri"/>
                  <w:color w:val="000000"/>
                  <w:sz w:val="16"/>
                  <w:szCs w:val="16"/>
                </w:rPr>
                <w:t xml:space="preserve"> </w:t>
              </w:r>
              <w:r>
                <w:rPr>
                  <w:rFonts w:ascii="Calibri" w:hAnsi="Calibri" w:cs="Calibri"/>
                  <w:color w:val="000000"/>
                  <w:sz w:val="16"/>
                  <w:szCs w:val="16"/>
                </w:rPr>
                <w:t>халат</w:t>
              </w:r>
            </w:ins>
          </w:p>
        </w:tc>
      </w:tr>
      <w:tr w:rsidR="003A1D99" w:rsidRPr="009044F1" w:rsidTr="002264A1">
        <w:tblPrEx>
          <w:tblPrExChange w:id="2148" w:author="user" w:date="2023-09-19T14:50:00Z">
            <w:tblPrEx>
              <w:tblW w:w="9446" w:type="dxa"/>
            </w:tblPrEx>
          </w:tblPrExChange>
        </w:tblPrEx>
        <w:trPr>
          <w:jc w:val="center"/>
          <w:ins w:id="2149" w:author="user" w:date="2023-09-19T14:45:00Z"/>
          <w:trPrChange w:id="2150" w:author="user" w:date="2023-09-19T14:50:00Z">
            <w:trPr>
              <w:jc w:val="center"/>
            </w:trPr>
          </w:trPrChange>
        </w:trPr>
        <w:tc>
          <w:tcPr>
            <w:tcW w:w="1530" w:type="dxa"/>
            <w:vAlign w:val="center"/>
            <w:tcPrChange w:id="215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52" w:author="user" w:date="2023-09-19T14:45:00Z"/>
                <w:rFonts w:ascii="Arial LatArm" w:hAnsi="Arial LatArm" w:cs="Calibri"/>
                <w:color w:val="000000"/>
                <w:sz w:val="18"/>
                <w:szCs w:val="18"/>
              </w:rPr>
            </w:pPr>
            <w:ins w:id="2153" w:author="user" w:date="2023-09-19T14:45:00Z">
              <w:r w:rsidRPr="002A7D19">
                <w:rPr>
                  <w:rFonts w:ascii="Arial LatArm" w:hAnsi="Arial LatArm" w:cs="Calibri"/>
                  <w:color w:val="000000"/>
                  <w:sz w:val="18"/>
                  <w:szCs w:val="18"/>
                </w:rPr>
                <w:t>159</w:t>
              </w:r>
            </w:ins>
          </w:p>
        </w:tc>
        <w:tc>
          <w:tcPr>
            <w:tcW w:w="1458" w:type="dxa"/>
            <w:vAlign w:val="center"/>
            <w:tcPrChange w:id="215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55" w:author="user" w:date="2023-09-19T14:45:00Z"/>
                <w:rFonts w:ascii="Arial LatArm" w:hAnsi="Arial LatArm" w:cs="Calibri"/>
                <w:color w:val="000000"/>
                <w:sz w:val="18"/>
                <w:szCs w:val="18"/>
              </w:rPr>
            </w:pPr>
            <w:ins w:id="2156" w:author="user" w:date="2023-09-19T14:45:00Z">
              <w:r w:rsidRPr="002A7D19">
                <w:rPr>
                  <w:rFonts w:ascii="Arial LatArm" w:hAnsi="Arial LatArm" w:cs="Calibri"/>
                  <w:color w:val="000000"/>
                  <w:sz w:val="18"/>
                  <w:szCs w:val="18"/>
                </w:rPr>
                <w:t>320 000</w:t>
              </w:r>
            </w:ins>
          </w:p>
        </w:tc>
        <w:tc>
          <w:tcPr>
            <w:tcW w:w="6458" w:type="dxa"/>
            <w:vAlign w:val="center"/>
            <w:tcPrChange w:id="215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58" w:author="user" w:date="2023-09-19T14:45:00Z"/>
                <w:rFonts w:ascii="GHEA Grapalat" w:hAnsi="GHEA Grapalat"/>
                <w:sz w:val="24"/>
                <w:szCs w:val="24"/>
              </w:rPr>
            </w:pPr>
            <w:ins w:id="2159" w:author="user" w:date="2023-09-19T14:50:00Z">
              <w:r>
                <w:rPr>
                  <w:rFonts w:ascii="Calibri" w:hAnsi="Calibri" w:cs="Calibri"/>
                  <w:color w:val="000000"/>
                  <w:sz w:val="16"/>
                  <w:szCs w:val="16"/>
                </w:rPr>
                <w:t>Двухслойные</w:t>
              </w:r>
              <w:r>
                <w:rPr>
                  <w:rFonts w:ascii="Arial LatArm" w:hAnsi="Arial LatArm" w:cs="Calibri"/>
                  <w:color w:val="000000"/>
                  <w:sz w:val="16"/>
                  <w:szCs w:val="16"/>
                </w:rPr>
                <w:t xml:space="preserve"> </w:t>
              </w:r>
              <w:r>
                <w:rPr>
                  <w:rFonts w:ascii="Calibri" w:hAnsi="Calibri" w:cs="Calibri"/>
                  <w:color w:val="000000"/>
                  <w:sz w:val="16"/>
                  <w:szCs w:val="16"/>
                </w:rPr>
                <w:t>специальные</w:t>
              </w:r>
              <w:r>
                <w:rPr>
                  <w:rFonts w:ascii="Arial LatArm" w:hAnsi="Arial LatArm" w:cs="Calibri"/>
                  <w:color w:val="000000"/>
                  <w:sz w:val="16"/>
                  <w:szCs w:val="16"/>
                </w:rPr>
                <w:t xml:space="preserve"> </w:t>
              </w:r>
              <w:r>
                <w:rPr>
                  <w:rFonts w:ascii="Calibri" w:hAnsi="Calibri" w:cs="Calibri"/>
                  <w:color w:val="000000"/>
                  <w:sz w:val="16"/>
                  <w:szCs w:val="16"/>
                </w:rPr>
                <w:t>хирургические</w:t>
              </w:r>
              <w:r>
                <w:rPr>
                  <w:rFonts w:ascii="Arial LatArm" w:hAnsi="Arial LatArm" w:cs="Calibri"/>
                  <w:color w:val="000000"/>
                  <w:sz w:val="16"/>
                  <w:szCs w:val="16"/>
                </w:rPr>
                <w:t xml:space="preserve"> </w:t>
              </w:r>
              <w:r>
                <w:rPr>
                  <w:rFonts w:ascii="Calibri" w:hAnsi="Calibri" w:cs="Calibri"/>
                  <w:color w:val="000000"/>
                  <w:sz w:val="16"/>
                  <w:szCs w:val="16"/>
                </w:rPr>
                <w:t>простыни</w:t>
              </w:r>
            </w:ins>
          </w:p>
        </w:tc>
      </w:tr>
      <w:tr w:rsidR="003A1D99" w:rsidRPr="009044F1" w:rsidTr="002264A1">
        <w:tblPrEx>
          <w:tblPrExChange w:id="2160" w:author="user" w:date="2023-09-19T14:50:00Z">
            <w:tblPrEx>
              <w:tblW w:w="9446" w:type="dxa"/>
            </w:tblPrEx>
          </w:tblPrExChange>
        </w:tblPrEx>
        <w:trPr>
          <w:jc w:val="center"/>
          <w:ins w:id="2161" w:author="user" w:date="2023-09-19T14:45:00Z"/>
          <w:trPrChange w:id="2162" w:author="user" w:date="2023-09-19T14:50:00Z">
            <w:trPr>
              <w:jc w:val="center"/>
            </w:trPr>
          </w:trPrChange>
        </w:trPr>
        <w:tc>
          <w:tcPr>
            <w:tcW w:w="1530" w:type="dxa"/>
            <w:vAlign w:val="center"/>
            <w:tcPrChange w:id="216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64" w:author="user" w:date="2023-09-19T14:45:00Z"/>
                <w:rFonts w:ascii="Arial LatArm" w:hAnsi="Arial LatArm" w:cs="Calibri"/>
                <w:color w:val="000000"/>
                <w:sz w:val="18"/>
                <w:szCs w:val="18"/>
              </w:rPr>
            </w:pPr>
            <w:ins w:id="2165" w:author="user" w:date="2023-09-19T14:45:00Z">
              <w:r w:rsidRPr="002A7D19">
                <w:rPr>
                  <w:rFonts w:ascii="Arial LatArm" w:hAnsi="Arial LatArm" w:cs="Calibri"/>
                  <w:color w:val="000000"/>
                  <w:sz w:val="18"/>
                  <w:szCs w:val="18"/>
                </w:rPr>
                <w:lastRenderedPageBreak/>
                <w:t>160</w:t>
              </w:r>
            </w:ins>
          </w:p>
        </w:tc>
        <w:tc>
          <w:tcPr>
            <w:tcW w:w="1458" w:type="dxa"/>
            <w:vAlign w:val="center"/>
            <w:tcPrChange w:id="216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67" w:author="user" w:date="2023-09-19T14:45:00Z"/>
                <w:rFonts w:ascii="Arial LatArm" w:hAnsi="Arial LatArm" w:cs="Calibri"/>
                <w:color w:val="000000"/>
                <w:sz w:val="18"/>
                <w:szCs w:val="18"/>
              </w:rPr>
            </w:pPr>
            <w:ins w:id="2168" w:author="user" w:date="2023-09-19T14:45:00Z">
              <w:r w:rsidRPr="002A7D19">
                <w:rPr>
                  <w:rFonts w:ascii="Arial LatArm" w:hAnsi="Arial LatArm" w:cs="Calibri"/>
                  <w:color w:val="000000"/>
                  <w:sz w:val="18"/>
                  <w:szCs w:val="18"/>
                </w:rPr>
                <w:t>640 000</w:t>
              </w:r>
            </w:ins>
          </w:p>
        </w:tc>
        <w:tc>
          <w:tcPr>
            <w:tcW w:w="6458" w:type="dxa"/>
            <w:vAlign w:val="center"/>
            <w:tcPrChange w:id="216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70" w:author="user" w:date="2023-09-19T14:45:00Z"/>
                <w:rFonts w:ascii="GHEA Grapalat" w:hAnsi="GHEA Grapalat"/>
                <w:sz w:val="24"/>
                <w:szCs w:val="24"/>
              </w:rPr>
            </w:pPr>
            <w:ins w:id="2171" w:author="user" w:date="2023-09-19T14:50:00Z">
              <w:r>
                <w:rPr>
                  <w:rFonts w:ascii="Calibri" w:hAnsi="Calibri" w:cs="Calibri"/>
                  <w:color w:val="000000"/>
                  <w:sz w:val="16"/>
                  <w:szCs w:val="16"/>
                </w:rPr>
                <w:t>Тележка</w:t>
              </w:r>
              <w:r>
                <w:rPr>
                  <w:rFonts w:ascii="Arial LatArm" w:hAnsi="Arial LatArm" w:cs="Calibri"/>
                  <w:color w:val="000000"/>
                  <w:sz w:val="16"/>
                  <w:szCs w:val="16"/>
                </w:rPr>
                <w:t xml:space="preserve"> </w:t>
              </w:r>
              <w:r>
                <w:rPr>
                  <w:rFonts w:ascii="Calibri" w:hAnsi="Calibri" w:cs="Calibri"/>
                  <w:color w:val="000000"/>
                  <w:sz w:val="16"/>
                  <w:szCs w:val="16"/>
                </w:rPr>
                <w:t>скорой</w:t>
              </w:r>
              <w:r>
                <w:rPr>
                  <w:rFonts w:ascii="Arial LatArm" w:hAnsi="Arial LatArm" w:cs="Calibri"/>
                  <w:color w:val="000000"/>
                  <w:sz w:val="16"/>
                  <w:szCs w:val="16"/>
                </w:rPr>
                <w:t xml:space="preserve"> </w:t>
              </w:r>
              <w:r>
                <w:rPr>
                  <w:rFonts w:ascii="Calibri" w:hAnsi="Calibri" w:cs="Calibri"/>
                  <w:color w:val="000000"/>
                  <w:sz w:val="16"/>
                  <w:szCs w:val="16"/>
                </w:rPr>
                <w:t>медицинской</w:t>
              </w:r>
              <w:r>
                <w:rPr>
                  <w:rFonts w:ascii="Arial LatArm" w:hAnsi="Arial LatArm" w:cs="Calibri"/>
                  <w:color w:val="000000"/>
                  <w:sz w:val="16"/>
                  <w:szCs w:val="16"/>
                </w:rPr>
                <w:t xml:space="preserve"> </w:t>
              </w:r>
              <w:r>
                <w:rPr>
                  <w:rFonts w:ascii="Calibri" w:hAnsi="Calibri" w:cs="Calibri"/>
                  <w:color w:val="000000"/>
                  <w:sz w:val="16"/>
                  <w:szCs w:val="16"/>
                </w:rPr>
                <w:t>помощи</w:t>
              </w:r>
            </w:ins>
          </w:p>
        </w:tc>
      </w:tr>
      <w:tr w:rsidR="003A1D99" w:rsidRPr="009044F1" w:rsidTr="002264A1">
        <w:tblPrEx>
          <w:tblPrExChange w:id="2172" w:author="user" w:date="2023-09-19T14:50:00Z">
            <w:tblPrEx>
              <w:tblW w:w="9446" w:type="dxa"/>
            </w:tblPrEx>
          </w:tblPrExChange>
        </w:tblPrEx>
        <w:trPr>
          <w:jc w:val="center"/>
          <w:ins w:id="2173" w:author="user" w:date="2023-09-19T14:45:00Z"/>
          <w:trPrChange w:id="2174" w:author="user" w:date="2023-09-19T14:50:00Z">
            <w:trPr>
              <w:jc w:val="center"/>
            </w:trPr>
          </w:trPrChange>
        </w:trPr>
        <w:tc>
          <w:tcPr>
            <w:tcW w:w="1530" w:type="dxa"/>
            <w:vAlign w:val="center"/>
            <w:tcPrChange w:id="217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76" w:author="user" w:date="2023-09-19T14:45:00Z"/>
                <w:rFonts w:ascii="Arial LatArm" w:hAnsi="Arial LatArm" w:cs="Calibri"/>
                <w:color w:val="000000"/>
                <w:sz w:val="18"/>
                <w:szCs w:val="18"/>
              </w:rPr>
            </w:pPr>
            <w:ins w:id="2177" w:author="user" w:date="2023-09-19T14:45:00Z">
              <w:r w:rsidRPr="002A7D19">
                <w:rPr>
                  <w:rFonts w:ascii="Arial LatArm" w:hAnsi="Arial LatArm" w:cs="Calibri"/>
                  <w:color w:val="000000"/>
                  <w:sz w:val="18"/>
                  <w:szCs w:val="18"/>
                </w:rPr>
                <w:t>161</w:t>
              </w:r>
            </w:ins>
          </w:p>
        </w:tc>
        <w:tc>
          <w:tcPr>
            <w:tcW w:w="1458" w:type="dxa"/>
            <w:vAlign w:val="center"/>
            <w:tcPrChange w:id="217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79" w:author="user" w:date="2023-09-19T14:45:00Z"/>
                <w:rFonts w:ascii="Arial LatArm" w:hAnsi="Arial LatArm" w:cs="Calibri"/>
                <w:color w:val="000000"/>
                <w:sz w:val="18"/>
                <w:szCs w:val="18"/>
              </w:rPr>
            </w:pPr>
            <w:ins w:id="2180" w:author="user" w:date="2023-09-19T14:45:00Z">
              <w:r w:rsidRPr="002A7D19">
                <w:rPr>
                  <w:rFonts w:ascii="Arial LatArm" w:hAnsi="Arial LatArm" w:cs="Calibri"/>
                  <w:color w:val="000000"/>
                  <w:sz w:val="18"/>
                  <w:szCs w:val="18"/>
                </w:rPr>
                <w:t>138 000</w:t>
              </w:r>
            </w:ins>
          </w:p>
        </w:tc>
        <w:tc>
          <w:tcPr>
            <w:tcW w:w="6458" w:type="dxa"/>
            <w:vAlign w:val="center"/>
            <w:tcPrChange w:id="218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82" w:author="user" w:date="2023-09-19T14:45:00Z"/>
                <w:rFonts w:ascii="GHEA Grapalat" w:hAnsi="GHEA Grapalat"/>
                <w:sz w:val="24"/>
                <w:szCs w:val="24"/>
              </w:rPr>
            </w:pPr>
            <w:ins w:id="2183" w:author="user" w:date="2023-09-19T14:50:00Z">
              <w:r>
                <w:rPr>
                  <w:rFonts w:ascii="Calibri" w:hAnsi="Calibri" w:cs="Calibri"/>
                  <w:color w:val="000000"/>
                  <w:sz w:val="16"/>
                  <w:szCs w:val="16"/>
                </w:rPr>
                <w:t>Медицинский</w:t>
              </w:r>
              <w:r>
                <w:rPr>
                  <w:rFonts w:ascii="Arial LatArm" w:hAnsi="Arial LatArm" w:cs="Calibri"/>
                  <w:color w:val="000000"/>
                  <w:sz w:val="16"/>
                  <w:szCs w:val="16"/>
                </w:rPr>
                <w:t xml:space="preserve"> </w:t>
              </w:r>
              <w:r>
                <w:rPr>
                  <w:rFonts w:ascii="Calibri" w:hAnsi="Calibri" w:cs="Calibri"/>
                  <w:color w:val="000000"/>
                  <w:sz w:val="16"/>
                  <w:szCs w:val="16"/>
                </w:rPr>
                <w:t>трон</w:t>
              </w:r>
            </w:ins>
          </w:p>
        </w:tc>
      </w:tr>
      <w:tr w:rsidR="003A1D99" w:rsidRPr="009044F1" w:rsidTr="002264A1">
        <w:tblPrEx>
          <w:tblPrExChange w:id="2184" w:author="user" w:date="2023-09-19T14:50:00Z">
            <w:tblPrEx>
              <w:tblW w:w="9446" w:type="dxa"/>
            </w:tblPrEx>
          </w:tblPrExChange>
        </w:tblPrEx>
        <w:trPr>
          <w:jc w:val="center"/>
          <w:ins w:id="2185" w:author="user" w:date="2023-09-19T14:45:00Z"/>
          <w:trPrChange w:id="2186" w:author="user" w:date="2023-09-19T14:50:00Z">
            <w:trPr>
              <w:jc w:val="center"/>
            </w:trPr>
          </w:trPrChange>
        </w:trPr>
        <w:tc>
          <w:tcPr>
            <w:tcW w:w="1530" w:type="dxa"/>
            <w:vAlign w:val="center"/>
            <w:tcPrChange w:id="218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188" w:author="user" w:date="2023-09-19T14:45:00Z"/>
                <w:rFonts w:ascii="Arial LatArm" w:hAnsi="Arial LatArm" w:cs="Calibri"/>
                <w:color w:val="000000"/>
                <w:sz w:val="18"/>
                <w:szCs w:val="18"/>
              </w:rPr>
            </w:pPr>
            <w:ins w:id="2189" w:author="user" w:date="2023-09-19T14:45:00Z">
              <w:r w:rsidRPr="002A7D19">
                <w:rPr>
                  <w:rFonts w:ascii="Arial LatArm" w:hAnsi="Arial LatArm" w:cs="Calibri"/>
                  <w:color w:val="000000"/>
                  <w:sz w:val="18"/>
                  <w:szCs w:val="18"/>
                </w:rPr>
                <w:t>162</w:t>
              </w:r>
            </w:ins>
          </w:p>
        </w:tc>
        <w:tc>
          <w:tcPr>
            <w:tcW w:w="1458" w:type="dxa"/>
            <w:vAlign w:val="center"/>
            <w:tcPrChange w:id="219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191" w:author="user" w:date="2023-09-19T14:45:00Z"/>
                <w:rFonts w:ascii="Arial LatArm" w:hAnsi="Arial LatArm" w:cs="Calibri"/>
                <w:color w:val="000000"/>
                <w:sz w:val="18"/>
                <w:szCs w:val="18"/>
              </w:rPr>
            </w:pPr>
            <w:ins w:id="2192" w:author="user" w:date="2023-09-19T14:45:00Z">
              <w:r w:rsidRPr="002A7D19">
                <w:rPr>
                  <w:rFonts w:ascii="Arial LatArm" w:hAnsi="Arial LatArm" w:cs="Calibri"/>
                  <w:color w:val="000000"/>
                  <w:sz w:val="18"/>
                  <w:szCs w:val="18"/>
                </w:rPr>
                <w:t>600 000</w:t>
              </w:r>
            </w:ins>
          </w:p>
        </w:tc>
        <w:tc>
          <w:tcPr>
            <w:tcW w:w="6458" w:type="dxa"/>
            <w:vAlign w:val="center"/>
            <w:tcPrChange w:id="219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194" w:author="user" w:date="2023-09-19T14:45:00Z"/>
                <w:rFonts w:ascii="GHEA Grapalat" w:hAnsi="GHEA Grapalat"/>
                <w:sz w:val="24"/>
                <w:szCs w:val="24"/>
              </w:rPr>
            </w:pPr>
            <w:ins w:id="2195" w:author="user" w:date="2023-09-19T14:50:00Z">
              <w:r>
                <w:rPr>
                  <w:rFonts w:ascii="Calibri" w:hAnsi="Calibri" w:cs="Calibri"/>
                  <w:color w:val="000000"/>
                  <w:sz w:val="16"/>
                  <w:szCs w:val="16"/>
                </w:rPr>
                <w:t>Медицинский</w:t>
              </w:r>
              <w:r>
                <w:rPr>
                  <w:rFonts w:ascii="Arial LatArm" w:hAnsi="Arial LatArm" w:cs="Calibri"/>
                  <w:color w:val="000000"/>
                  <w:sz w:val="16"/>
                  <w:szCs w:val="16"/>
                </w:rPr>
                <w:t xml:space="preserve"> </w:t>
              </w:r>
              <w:r>
                <w:rPr>
                  <w:rFonts w:ascii="Calibri" w:hAnsi="Calibri" w:cs="Calibri"/>
                  <w:color w:val="000000"/>
                  <w:sz w:val="16"/>
                  <w:szCs w:val="16"/>
                </w:rPr>
                <w:t>кабинет</w:t>
              </w:r>
            </w:ins>
          </w:p>
        </w:tc>
      </w:tr>
      <w:tr w:rsidR="003A1D99" w:rsidRPr="009044F1" w:rsidTr="002264A1">
        <w:tblPrEx>
          <w:tblPrExChange w:id="2196" w:author="user" w:date="2023-09-19T14:50:00Z">
            <w:tblPrEx>
              <w:tblW w:w="9446" w:type="dxa"/>
            </w:tblPrEx>
          </w:tblPrExChange>
        </w:tblPrEx>
        <w:trPr>
          <w:jc w:val="center"/>
          <w:ins w:id="2197" w:author="user" w:date="2023-09-19T14:45:00Z"/>
          <w:trPrChange w:id="2198" w:author="user" w:date="2023-09-19T14:50:00Z">
            <w:trPr>
              <w:jc w:val="center"/>
            </w:trPr>
          </w:trPrChange>
        </w:trPr>
        <w:tc>
          <w:tcPr>
            <w:tcW w:w="1530" w:type="dxa"/>
            <w:vAlign w:val="center"/>
            <w:tcPrChange w:id="219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00" w:author="user" w:date="2023-09-19T14:45:00Z"/>
                <w:rFonts w:ascii="Arial LatArm" w:hAnsi="Arial LatArm" w:cs="Calibri"/>
                <w:color w:val="000000"/>
                <w:sz w:val="18"/>
                <w:szCs w:val="18"/>
              </w:rPr>
            </w:pPr>
            <w:ins w:id="2201" w:author="user" w:date="2023-09-19T14:45:00Z">
              <w:r w:rsidRPr="002A7D19">
                <w:rPr>
                  <w:rFonts w:ascii="Arial LatArm" w:hAnsi="Arial LatArm" w:cs="Calibri"/>
                  <w:color w:val="000000"/>
                  <w:sz w:val="18"/>
                  <w:szCs w:val="18"/>
                </w:rPr>
                <w:t>163</w:t>
              </w:r>
            </w:ins>
          </w:p>
        </w:tc>
        <w:tc>
          <w:tcPr>
            <w:tcW w:w="1458" w:type="dxa"/>
            <w:vAlign w:val="center"/>
            <w:tcPrChange w:id="220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03" w:author="user" w:date="2023-09-19T14:45:00Z"/>
                <w:rFonts w:ascii="Arial LatArm" w:hAnsi="Arial LatArm" w:cs="Calibri"/>
                <w:color w:val="000000"/>
                <w:sz w:val="18"/>
                <w:szCs w:val="18"/>
              </w:rPr>
            </w:pPr>
            <w:ins w:id="2204" w:author="user" w:date="2023-09-19T14:45:00Z">
              <w:r w:rsidRPr="002A7D19">
                <w:rPr>
                  <w:rFonts w:ascii="Arial LatArm" w:hAnsi="Arial LatArm" w:cs="Calibri"/>
                  <w:color w:val="000000"/>
                  <w:sz w:val="18"/>
                  <w:szCs w:val="18"/>
                </w:rPr>
                <w:t>320 000</w:t>
              </w:r>
            </w:ins>
          </w:p>
        </w:tc>
        <w:tc>
          <w:tcPr>
            <w:tcW w:w="6458" w:type="dxa"/>
            <w:vAlign w:val="center"/>
            <w:tcPrChange w:id="220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06" w:author="user" w:date="2023-09-19T14:45:00Z"/>
                <w:rFonts w:ascii="GHEA Grapalat" w:hAnsi="GHEA Grapalat"/>
                <w:sz w:val="24"/>
                <w:szCs w:val="24"/>
              </w:rPr>
            </w:pPr>
            <w:ins w:id="2207" w:author="user" w:date="2023-09-19T14:50:00Z">
              <w:r>
                <w:rPr>
                  <w:rFonts w:ascii="Calibri" w:hAnsi="Calibri" w:cs="Calibri"/>
                  <w:color w:val="000000"/>
                  <w:sz w:val="16"/>
                  <w:szCs w:val="16"/>
                </w:rPr>
                <w:t>Устройства</w:t>
              </w:r>
              <w:r>
                <w:rPr>
                  <w:rFonts w:ascii="Arial LatArm" w:hAnsi="Arial LatArm" w:cs="Calibri"/>
                  <w:color w:val="000000"/>
                  <w:sz w:val="16"/>
                  <w:szCs w:val="16"/>
                </w:rPr>
                <w:t xml:space="preserve"> </w:t>
              </w:r>
              <w:r>
                <w:rPr>
                  <w:rFonts w:ascii="Calibri" w:hAnsi="Calibri" w:cs="Calibri"/>
                  <w:color w:val="000000"/>
                  <w:sz w:val="16"/>
                  <w:szCs w:val="16"/>
                </w:rPr>
                <w:t>обеззараживания</w:t>
              </w:r>
              <w:r>
                <w:rPr>
                  <w:rFonts w:ascii="Arial LatArm" w:hAnsi="Arial LatArm" w:cs="Calibri"/>
                  <w:color w:val="000000"/>
                  <w:sz w:val="16"/>
                  <w:szCs w:val="16"/>
                </w:rPr>
                <w:t xml:space="preserve"> </w:t>
              </w:r>
              <w:r>
                <w:rPr>
                  <w:rFonts w:ascii="Calibri" w:hAnsi="Calibri" w:cs="Calibri"/>
                  <w:color w:val="000000"/>
                  <w:sz w:val="16"/>
                  <w:szCs w:val="16"/>
                </w:rPr>
                <w:t>воздуха</w:t>
              </w:r>
            </w:ins>
          </w:p>
        </w:tc>
      </w:tr>
      <w:tr w:rsidR="003A1D99" w:rsidRPr="009044F1" w:rsidTr="002264A1">
        <w:tblPrEx>
          <w:tblPrExChange w:id="2208" w:author="user" w:date="2023-09-19T14:50:00Z">
            <w:tblPrEx>
              <w:tblW w:w="9446" w:type="dxa"/>
            </w:tblPrEx>
          </w:tblPrExChange>
        </w:tblPrEx>
        <w:trPr>
          <w:jc w:val="center"/>
          <w:ins w:id="2209" w:author="user" w:date="2023-09-19T14:45:00Z"/>
          <w:trPrChange w:id="2210" w:author="user" w:date="2023-09-19T14:50:00Z">
            <w:trPr>
              <w:jc w:val="center"/>
            </w:trPr>
          </w:trPrChange>
        </w:trPr>
        <w:tc>
          <w:tcPr>
            <w:tcW w:w="1530" w:type="dxa"/>
            <w:vAlign w:val="center"/>
            <w:tcPrChange w:id="221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12" w:author="user" w:date="2023-09-19T14:45:00Z"/>
                <w:rFonts w:ascii="Arial LatArm" w:hAnsi="Arial LatArm" w:cs="Calibri"/>
                <w:color w:val="000000"/>
                <w:sz w:val="18"/>
                <w:szCs w:val="18"/>
              </w:rPr>
            </w:pPr>
            <w:ins w:id="2213" w:author="user" w:date="2023-09-19T14:45:00Z">
              <w:r w:rsidRPr="002A7D19">
                <w:rPr>
                  <w:rFonts w:ascii="Arial LatArm" w:hAnsi="Arial LatArm" w:cs="Calibri"/>
                  <w:color w:val="000000"/>
                  <w:sz w:val="18"/>
                  <w:szCs w:val="18"/>
                </w:rPr>
                <w:t>164</w:t>
              </w:r>
            </w:ins>
          </w:p>
        </w:tc>
        <w:tc>
          <w:tcPr>
            <w:tcW w:w="1458" w:type="dxa"/>
            <w:vAlign w:val="center"/>
            <w:tcPrChange w:id="221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15" w:author="user" w:date="2023-09-19T14:45:00Z"/>
                <w:rFonts w:ascii="Arial LatArm" w:hAnsi="Arial LatArm" w:cs="Calibri"/>
                <w:color w:val="000000"/>
                <w:sz w:val="18"/>
                <w:szCs w:val="18"/>
              </w:rPr>
            </w:pPr>
            <w:ins w:id="2216" w:author="user" w:date="2023-09-19T14:45:00Z">
              <w:r w:rsidRPr="002A7D19">
                <w:rPr>
                  <w:rFonts w:ascii="Arial LatArm" w:hAnsi="Arial LatArm" w:cs="Calibri"/>
                  <w:color w:val="000000"/>
                  <w:sz w:val="18"/>
                  <w:szCs w:val="18"/>
                </w:rPr>
                <w:t>150 000</w:t>
              </w:r>
            </w:ins>
          </w:p>
        </w:tc>
        <w:tc>
          <w:tcPr>
            <w:tcW w:w="6458" w:type="dxa"/>
            <w:vAlign w:val="center"/>
            <w:tcPrChange w:id="221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18" w:author="user" w:date="2023-09-19T14:45:00Z"/>
                <w:rFonts w:ascii="GHEA Grapalat" w:hAnsi="GHEA Grapalat"/>
                <w:sz w:val="24"/>
                <w:szCs w:val="24"/>
              </w:rPr>
            </w:pPr>
            <w:ins w:id="2219" w:author="user" w:date="2023-09-19T14:50:00Z">
              <w:r>
                <w:rPr>
                  <w:rFonts w:ascii="Calibri" w:hAnsi="Calibri" w:cs="Calibri"/>
                  <w:color w:val="000000"/>
                  <w:sz w:val="16"/>
                  <w:szCs w:val="16"/>
                </w:rPr>
                <w:t>Стул</w:t>
              </w:r>
              <w:r>
                <w:rPr>
                  <w:rFonts w:ascii="Arial LatArm" w:hAnsi="Arial LatArm" w:cs="Calibri"/>
                  <w:color w:val="000000"/>
                  <w:sz w:val="16"/>
                  <w:szCs w:val="16"/>
                </w:rPr>
                <w:t xml:space="preserve"> </w:t>
              </w:r>
              <w:r>
                <w:rPr>
                  <w:rFonts w:ascii="Calibri" w:hAnsi="Calibri" w:cs="Calibri"/>
                  <w:color w:val="000000"/>
                  <w:sz w:val="16"/>
                  <w:szCs w:val="16"/>
                </w:rPr>
                <w:t>или</w:t>
              </w:r>
              <w:r>
                <w:rPr>
                  <w:rFonts w:ascii="Arial LatArm" w:hAnsi="Arial LatArm" w:cs="Calibri"/>
                  <w:color w:val="000000"/>
                  <w:sz w:val="16"/>
                  <w:szCs w:val="16"/>
                </w:rPr>
                <w:t xml:space="preserve"> </w:t>
              </w:r>
              <w:r>
                <w:rPr>
                  <w:rFonts w:ascii="Calibri" w:hAnsi="Calibri" w:cs="Calibri"/>
                  <w:color w:val="000000"/>
                  <w:sz w:val="16"/>
                  <w:szCs w:val="16"/>
                </w:rPr>
                <w:t>кресло</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забора</w:t>
              </w:r>
              <w:r>
                <w:rPr>
                  <w:rFonts w:ascii="Arial LatArm" w:hAnsi="Arial LatArm" w:cs="Calibri"/>
                  <w:color w:val="000000"/>
                  <w:sz w:val="16"/>
                  <w:szCs w:val="16"/>
                </w:rPr>
                <w:t xml:space="preserve"> </w:t>
              </w:r>
              <w:r>
                <w:rPr>
                  <w:rFonts w:ascii="Calibri" w:hAnsi="Calibri" w:cs="Calibri"/>
                  <w:color w:val="000000"/>
                  <w:sz w:val="16"/>
                  <w:szCs w:val="16"/>
                </w:rPr>
                <w:t>крови</w:t>
              </w:r>
            </w:ins>
          </w:p>
        </w:tc>
      </w:tr>
      <w:tr w:rsidR="003A1D99" w:rsidRPr="009044F1" w:rsidTr="002264A1">
        <w:tblPrEx>
          <w:tblPrExChange w:id="2220" w:author="user" w:date="2023-09-19T14:50:00Z">
            <w:tblPrEx>
              <w:tblW w:w="9446" w:type="dxa"/>
            </w:tblPrEx>
          </w:tblPrExChange>
        </w:tblPrEx>
        <w:trPr>
          <w:jc w:val="center"/>
          <w:ins w:id="2221" w:author="user" w:date="2023-09-19T14:45:00Z"/>
          <w:trPrChange w:id="2222" w:author="user" w:date="2023-09-19T14:50:00Z">
            <w:trPr>
              <w:jc w:val="center"/>
            </w:trPr>
          </w:trPrChange>
        </w:trPr>
        <w:tc>
          <w:tcPr>
            <w:tcW w:w="1530" w:type="dxa"/>
            <w:vAlign w:val="center"/>
            <w:tcPrChange w:id="222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24" w:author="user" w:date="2023-09-19T14:45:00Z"/>
                <w:rFonts w:ascii="Arial LatArm" w:hAnsi="Arial LatArm" w:cs="Calibri"/>
                <w:color w:val="000000"/>
                <w:sz w:val="18"/>
                <w:szCs w:val="18"/>
              </w:rPr>
            </w:pPr>
            <w:ins w:id="2225" w:author="user" w:date="2023-09-19T14:45:00Z">
              <w:r w:rsidRPr="002A7D19">
                <w:rPr>
                  <w:rFonts w:ascii="Arial LatArm" w:hAnsi="Arial LatArm" w:cs="Calibri"/>
                  <w:color w:val="000000"/>
                  <w:sz w:val="18"/>
                  <w:szCs w:val="18"/>
                </w:rPr>
                <w:t>165</w:t>
              </w:r>
            </w:ins>
          </w:p>
        </w:tc>
        <w:tc>
          <w:tcPr>
            <w:tcW w:w="1458" w:type="dxa"/>
            <w:vAlign w:val="center"/>
            <w:tcPrChange w:id="222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27" w:author="user" w:date="2023-09-19T14:45:00Z"/>
                <w:rFonts w:ascii="Arial LatArm" w:hAnsi="Arial LatArm" w:cs="Calibri"/>
                <w:color w:val="000000"/>
                <w:sz w:val="18"/>
                <w:szCs w:val="18"/>
              </w:rPr>
            </w:pPr>
            <w:ins w:id="2228" w:author="user" w:date="2023-09-19T14:45:00Z">
              <w:r w:rsidRPr="002A7D19">
                <w:rPr>
                  <w:rFonts w:ascii="Arial LatArm" w:hAnsi="Arial LatArm" w:cs="Calibri"/>
                  <w:color w:val="000000"/>
                  <w:sz w:val="18"/>
                  <w:szCs w:val="18"/>
                </w:rPr>
                <w:t>500 000</w:t>
              </w:r>
            </w:ins>
          </w:p>
        </w:tc>
        <w:tc>
          <w:tcPr>
            <w:tcW w:w="6458" w:type="dxa"/>
            <w:vAlign w:val="center"/>
            <w:tcPrChange w:id="222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30" w:author="user" w:date="2023-09-19T14:45:00Z"/>
                <w:rFonts w:ascii="GHEA Grapalat" w:hAnsi="GHEA Grapalat"/>
                <w:sz w:val="24"/>
                <w:szCs w:val="24"/>
              </w:rPr>
            </w:pPr>
            <w:ins w:id="2231" w:author="user" w:date="2023-09-19T14:50:00Z">
              <w:r>
                <w:rPr>
                  <w:rFonts w:ascii="Calibri" w:hAnsi="Calibri" w:cs="Calibri"/>
                  <w:color w:val="000000"/>
                  <w:sz w:val="16"/>
                  <w:szCs w:val="16"/>
                </w:rPr>
                <w:t>Бикс</w:t>
              </w:r>
            </w:ins>
          </w:p>
        </w:tc>
      </w:tr>
      <w:tr w:rsidR="003A1D99" w:rsidRPr="009044F1" w:rsidTr="002264A1">
        <w:tblPrEx>
          <w:tblPrExChange w:id="2232" w:author="user" w:date="2023-09-19T14:50:00Z">
            <w:tblPrEx>
              <w:tblW w:w="9446" w:type="dxa"/>
            </w:tblPrEx>
          </w:tblPrExChange>
        </w:tblPrEx>
        <w:trPr>
          <w:jc w:val="center"/>
          <w:ins w:id="2233" w:author="user" w:date="2023-09-19T14:45:00Z"/>
          <w:trPrChange w:id="2234" w:author="user" w:date="2023-09-19T14:50:00Z">
            <w:trPr>
              <w:jc w:val="center"/>
            </w:trPr>
          </w:trPrChange>
        </w:trPr>
        <w:tc>
          <w:tcPr>
            <w:tcW w:w="1530" w:type="dxa"/>
            <w:vAlign w:val="center"/>
            <w:tcPrChange w:id="223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36" w:author="user" w:date="2023-09-19T14:45:00Z"/>
                <w:rFonts w:ascii="Arial LatArm" w:hAnsi="Arial LatArm" w:cs="Calibri"/>
                <w:color w:val="000000"/>
                <w:sz w:val="18"/>
                <w:szCs w:val="18"/>
              </w:rPr>
            </w:pPr>
            <w:ins w:id="2237" w:author="user" w:date="2023-09-19T14:45:00Z">
              <w:r w:rsidRPr="002A7D19">
                <w:rPr>
                  <w:rFonts w:ascii="Arial LatArm" w:hAnsi="Arial LatArm" w:cs="Calibri"/>
                  <w:color w:val="000000"/>
                  <w:sz w:val="18"/>
                  <w:szCs w:val="18"/>
                </w:rPr>
                <w:t>166</w:t>
              </w:r>
            </w:ins>
          </w:p>
        </w:tc>
        <w:tc>
          <w:tcPr>
            <w:tcW w:w="1458" w:type="dxa"/>
            <w:vAlign w:val="center"/>
            <w:tcPrChange w:id="223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39" w:author="user" w:date="2023-09-19T14:45:00Z"/>
                <w:rFonts w:ascii="Arial LatArm" w:hAnsi="Arial LatArm" w:cs="Calibri"/>
                <w:color w:val="000000"/>
                <w:sz w:val="18"/>
                <w:szCs w:val="18"/>
              </w:rPr>
            </w:pPr>
            <w:ins w:id="2240" w:author="user" w:date="2023-09-19T14:45:00Z">
              <w:r w:rsidRPr="002A7D19">
                <w:rPr>
                  <w:rFonts w:ascii="Arial LatArm" w:hAnsi="Arial LatArm" w:cs="Calibri"/>
                  <w:color w:val="000000"/>
                  <w:sz w:val="18"/>
                  <w:szCs w:val="18"/>
                </w:rPr>
                <w:t>1 710 000</w:t>
              </w:r>
            </w:ins>
          </w:p>
        </w:tc>
        <w:tc>
          <w:tcPr>
            <w:tcW w:w="6458" w:type="dxa"/>
            <w:vAlign w:val="center"/>
            <w:tcPrChange w:id="224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42" w:author="user" w:date="2023-09-19T14:45:00Z"/>
                <w:rFonts w:ascii="GHEA Grapalat" w:hAnsi="GHEA Grapalat"/>
                <w:sz w:val="24"/>
                <w:szCs w:val="24"/>
              </w:rPr>
            </w:pPr>
            <w:ins w:id="2243" w:author="user" w:date="2023-09-19T14:50:00Z">
              <w:r>
                <w:rPr>
                  <w:rFonts w:ascii="Calibri" w:hAnsi="Calibri" w:cs="Calibri"/>
                  <w:color w:val="000000"/>
                  <w:sz w:val="16"/>
                  <w:szCs w:val="16"/>
                </w:rPr>
                <w:t>Холодильник</w:t>
              </w:r>
            </w:ins>
          </w:p>
        </w:tc>
      </w:tr>
      <w:tr w:rsidR="003A1D99" w:rsidRPr="009044F1" w:rsidTr="002264A1">
        <w:tblPrEx>
          <w:tblPrExChange w:id="2244" w:author="user" w:date="2023-09-19T14:50:00Z">
            <w:tblPrEx>
              <w:tblW w:w="9446" w:type="dxa"/>
            </w:tblPrEx>
          </w:tblPrExChange>
        </w:tblPrEx>
        <w:trPr>
          <w:jc w:val="center"/>
          <w:ins w:id="2245" w:author="user" w:date="2023-09-19T14:45:00Z"/>
          <w:trPrChange w:id="2246" w:author="user" w:date="2023-09-19T14:50:00Z">
            <w:trPr>
              <w:jc w:val="center"/>
            </w:trPr>
          </w:trPrChange>
        </w:trPr>
        <w:tc>
          <w:tcPr>
            <w:tcW w:w="1530" w:type="dxa"/>
            <w:vAlign w:val="center"/>
            <w:tcPrChange w:id="224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48" w:author="user" w:date="2023-09-19T14:45:00Z"/>
                <w:rFonts w:ascii="Arial LatArm" w:hAnsi="Arial LatArm" w:cs="Calibri"/>
                <w:color w:val="000000"/>
                <w:sz w:val="18"/>
                <w:szCs w:val="18"/>
              </w:rPr>
            </w:pPr>
            <w:ins w:id="2249" w:author="user" w:date="2023-09-19T14:45:00Z">
              <w:r w:rsidRPr="002A7D19">
                <w:rPr>
                  <w:rFonts w:ascii="Arial LatArm" w:hAnsi="Arial LatArm" w:cs="Calibri"/>
                  <w:color w:val="000000"/>
                  <w:sz w:val="18"/>
                  <w:szCs w:val="18"/>
                </w:rPr>
                <w:t>167</w:t>
              </w:r>
            </w:ins>
          </w:p>
        </w:tc>
        <w:tc>
          <w:tcPr>
            <w:tcW w:w="1458" w:type="dxa"/>
            <w:vAlign w:val="center"/>
            <w:tcPrChange w:id="225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51" w:author="user" w:date="2023-09-19T14:45:00Z"/>
                <w:rFonts w:ascii="Arial LatArm" w:hAnsi="Arial LatArm" w:cs="Calibri"/>
                <w:color w:val="000000"/>
                <w:sz w:val="18"/>
                <w:szCs w:val="18"/>
              </w:rPr>
            </w:pPr>
            <w:ins w:id="2252" w:author="user" w:date="2023-09-19T14:45:00Z">
              <w:r w:rsidRPr="002A7D19">
                <w:rPr>
                  <w:rFonts w:ascii="Arial LatArm" w:hAnsi="Arial LatArm" w:cs="Calibri"/>
                  <w:color w:val="000000"/>
                  <w:sz w:val="18"/>
                  <w:szCs w:val="18"/>
                </w:rPr>
                <w:t>2 160 000</w:t>
              </w:r>
            </w:ins>
          </w:p>
        </w:tc>
        <w:tc>
          <w:tcPr>
            <w:tcW w:w="6458" w:type="dxa"/>
            <w:vAlign w:val="center"/>
            <w:tcPrChange w:id="225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54" w:author="user" w:date="2023-09-19T14:45:00Z"/>
                <w:rFonts w:ascii="GHEA Grapalat" w:hAnsi="GHEA Grapalat"/>
                <w:sz w:val="24"/>
                <w:szCs w:val="24"/>
              </w:rPr>
            </w:pPr>
            <w:ins w:id="2255" w:author="user" w:date="2023-09-19T14:50:00Z">
              <w:r>
                <w:rPr>
                  <w:rFonts w:ascii="Calibri" w:hAnsi="Calibri" w:cs="Calibri"/>
                  <w:color w:val="000000"/>
                  <w:sz w:val="16"/>
                  <w:szCs w:val="16"/>
                </w:rPr>
                <w:t>Холодильник</w:t>
              </w:r>
            </w:ins>
          </w:p>
        </w:tc>
      </w:tr>
      <w:tr w:rsidR="003A1D99" w:rsidRPr="009044F1" w:rsidTr="002264A1">
        <w:tblPrEx>
          <w:tblPrExChange w:id="2256" w:author="user" w:date="2023-09-19T14:50:00Z">
            <w:tblPrEx>
              <w:tblW w:w="9446" w:type="dxa"/>
            </w:tblPrEx>
          </w:tblPrExChange>
        </w:tblPrEx>
        <w:trPr>
          <w:jc w:val="center"/>
          <w:ins w:id="2257" w:author="user" w:date="2023-09-19T14:45:00Z"/>
          <w:trPrChange w:id="2258" w:author="user" w:date="2023-09-19T14:50:00Z">
            <w:trPr>
              <w:jc w:val="center"/>
            </w:trPr>
          </w:trPrChange>
        </w:trPr>
        <w:tc>
          <w:tcPr>
            <w:tcW w:w="1530" w:type="dxa"/>
            <w:vAlign w:val="center"/>
            <w:tcPrChange w:id="225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60" w:author="user" w:date="2023-09-19T14:45:00Z"/>
                <w:rFonts w:ascii="Arial LatArm" w:hAnsi="Arial LatArm" w:cs="Calibri"/>
                <w:color w:val="000000"/>
                <w:sz w:val="18"/>
                <w:szCs w:val="18"/>
              </w:rPr>
            </w:pPr>
            <w:ins w:id="2261" w:author="user" w:date="2023-09-19T14:45:00Z">
              <w:r w:rsidRPr="002A7D19">
                <w:rPr>
                  <w:rFonts w:ascii="Arial LatArm" w:hAnsi="Arial LatArm" w:cs="Calibri"/>
                  <w:color w:val="000000"/>
                  <w:sz w:val="18"/>
                  <w:szCs w:val="18"/>
                </w:rPr>
                <w:t>168</w:t>
              </w:r>
            </w:ins>
          </w:p>
        </w:tc>
        <w:tc>
          <w:tcPr>
            <w:tcW w:w="1458" w:type="dxa"/>
            <w:vAlign w:val="center"/>
            <w:tcPrChange w:id="226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63" w:author="user" w:date="2023-09-19T14:45:00Z"/>
                <w:rFonts w:ascii="Arial LatArm" w:hAnsi="Arial LatArm" w:cs="Calibri"/>
                <w:color w:val="000000"/>
                <w:sz w:val="18"/>
                <w:szCs w:val="18"/>
              </w:rPr>
            </w:pPr>
            <w:ins w:id="2264" w:author="user" w:date="2023-09-19T14:45:00Z">
              <w:r w:rsidRPr="002A7D19">
                <w:rPr>
                  <w:rFonts w:ascii="Arial LatArm" w:hAnsi="Arial LatArm" w:cs="Calibri"/>
                  <w:color w:val="000000"/>
                  <w:sz w:val="18"/>
                  <w:szCs w:val="18"/>
                </w:rPr>
                <w:t>50 000</w:t>
              </w:r>
            </w:ins>
          </w:p>
        </w:tc>
        <w:tc>
          <w:tcPr>
            <w:tcW w:w="6458" w:type="dxa"/>
            <w:vAlign w:val="center"/>
            <w:tcPrChange w:id="226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66" w:author="user" w:date="2023-09-19T14:45:00Z"/>
                <w:rFonts w:ascii="GHEA Grapalat" w:hAnsi="GHEA Grapalat"/>
                <w:sz w:val="24"/>
                <w:szCs w:val="24"/>
              </w:rPr>
            </w:pPr>
            <w:ins w:id="2267" w:author="user" w:date="2023-09-19T14:50:00Z">
              <w:r>
                <w:rPr>
                  <w:rFonts w:ascii="Calibri" w:hAnsi="Calibri" w:cs="Calibri"/>
                  <w:color w:val="000000"/>
                  <w:sz w:val="16"/>
                  <w:szCs w:val="16"/>
                </w:rPr>
                <w:t>Цифровые</w:t>
              </w:r>
              <w:r>
                <w:rPr>
                  <w:rFonts w:ascii="Arial LatArm" w:hAnsi="Arial LatArm" w:cs="Calibri"/>
                  <w:color w:val="000000"/>
                  <w:sz w:val="16"/>
                  <w:szCs w:val="16"/>
                </w:rPr>
                <w:t xml:space="preserve"> </w:t>
              </w:r>
              <w:r>
                <w:rPr>
                  <w:rFonts w:ascii="Calibri" w:hAnsi="Calibri" w:cs="Calibri"/>
                  <w:color w:val="000000"/>
                  <w:sz w:val="16"/>
                  <w:szCs w:val="16"/>
                </w:rPr>
                <w:t>лабораторные</w:t>
              </w:r>
              <w:r>
                <w:rPr>
                  <w:rFonts w:ascii="Arial LatArm" w:hAnsi="Arial LatArm" w:cs="Calibri"/>
                  <w:color w:val="000000"/>
                  <w:sz w:val="16"/>
                  <w:szCs w:val="16"/>
                </w:rPr>
                <w:t xml:space="preserve"> </w:t>
              </w:r>
              <w:r>
                <w:rPr>
                  <w:rFonts w:ascii="Calibri" w:hAnsi="Calibri" w:cs="Calibri"/>
                  <w:color w:val="000000"/>
                  <w:sz w:val="16"/>
                  <w:szCs w:val="16"/>
                </w:rPr>
                <w:t>электронные</w:t>
              </w:r>
              <w:r>
                <w:rPr>
                  <w:rFonts w:ascii="Arial LatArm" w:hAnsi="Arial LatArm" w:cs="Calibri"/>
                  <w:color w:val="000000"/>
                  <w:sz w:val="16"/>
                  <w:szCs w:val="16"/>
                </w:rPr>
                <w:t xml:space="preserve"> </w:t>
              </w:r>
              <w:r>
                <w:rPr>
                  <w:rFonts w:ascii="Calibri" w:hAnsi="Calibri" w:cs="Calibri"/>
                  <w:color w:val="000000"/>
                  <w:sz w:val="16"/>
                  <w:szCs w:val="16"/>
                </w:rPr>
                <w:t>весы</w:t>
              </w:r>
            </w:ins>
          </w:p>
        </w:tc>
      </w:tr>
      <w:tr w:rsidR="003A1D99" w:rsidRPr="009044F1" w:rsidTr="002264A1">
        <w:tblPrEx>
          <w:tblPrExChange w:id="2268" w:author="user" w:date="2023-09-19T14:50:00Z">
            <w:tblPrEx>
              <w:tblW w:w="9446" w:type="dxa"/>
            </w:tblPrEx>
          </w:tblPrExChange>
        </w:tblPrEx>
        <w:trPr>
          <w:jc w:val="center"/>
          <w:ins w:id="2269" w:author="user" w:date="2023-09-19T14:45:00Z"/>
          <w:trPrChange w:id="2270" w:author="user" w:date="2023-09-19T14:50:00Z">
            <w:trPr>
              <w:jc w:val="center"/>
            </w:trPr>
          </w:trPrChange>
        </w:trPr>
        <w:tc>
          <w:tcPr>
            <w:tcW w:w="1530" w:type="dxa"/>
            <w:vAlign w:val="center"/>
            <w:tcPrChange w:id="227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72" w:author="user" w:date="2023-09-19T14:45:00Z"/>
                <w:rFonts w:ascii="Arial LatArm" w:hAnsi="Arial LatArm" w:cs="Calibri"/>
                <w:color w:val="000000"/>
                <w:sz w:val="18"/>
                <w:szCs w:val="18"/>
              </w:rPr>
            </w:pPr>
            <w:ins w:id="2273" w:author="user" w:date="2023-09-19T14:45:00Z">
              <w:r w:rsidRPr="002A7D19">
                <w:rPr>
                  <w:rFonts w:ascii="Arial LatArm" w:hAnsi="Arial LatArm" w:cs="Calibri"/>
                  <w:color w:val="000000"/>
                  <w:sz w:val="18"/>
                  <w:szCs w:val="18"/>
                </w:rPr>
                <w:t>169</w:t>
              </w:r>
            </w:ins>
          </w:p>
        </w:tc>
        <w:tc>
          <w:tcPr>
            <w:tcW w:w="1458" w:type="dxa"/>
            <w:vAlign w:val="center"/>
            <w:tcPrChange w:id="227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75" w:author="user" w:date="2023-09-19T14:45:00Z"/>
                <w:rFonts w:ascii="Arial LatArm" w:hAnsi="Arial LatArm" w:cs="Calibri"/>
                <w:color w:val="000000"/>
                <w:sz w:val="18"/>
                <w:szCs w:val="18"/>
              </w:rPr>
            </w:pPr>
            <w:ins w:id="2276" w:author="user" w:date="2023-09-19T14:45:00Z">
              <w:r w:rsidRPr="002A7D19">
                <w:rPr>
                  <w:rFonts w:ascii="Arial LatArm" w:hAnsi="Arial LatArm" w:cs="Calibri"/>
                  <w:color w:val="000000"/>
                  <w:sz w:val="18"/>
                  <w:szCs w:val="18"/>
                </w:rPr>
                <w:t>1 950 000</w:t>
              </w:r>
            </w:ins>
          </w:p>
        </w:tc>
        <w:tc>
          <w:tcPr>
            <w:tcW w:w="6458" w:type="dxa"/>
            <w:vAlign w:val="center"/>
            <w:tcPrChange w:id="227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78" w:author="user" w:date="2023-09-19T14:45:00Z"/>
                <w:rFonts w:ascii="GHEA Grapalat" w:hAnsi="GHEA Grapalat"/>
                <w:sz w:val="24"/>
                <w:szCs w:val="24"/>
              </w:rPr>
            </w:pPr>
            <w:ins w:id="2279" w:author="user" w:date="2023-09-19T14:50:00Z">
              <w:r>
                <w:rPr>
                  <w:rFonts w:ascii="Calibri" w:hAnsi="Calibri" w:cs="Calibri"/>
                  <w:color w:val="000000"/>
                  <w:sz w:val="16"/>
                  <w:szCs w:val="16"/>
                </w:rPr>
                <w:t>Лазерный</w:t>
              </w:r>
              <w:r>
                <w:rPr>
                  <w:rFonts w:ascii="Arial LatArm" w:hAnsi="Arial LatArm" w:cs="Calibri"/>
                  <w:color w:val="000000"/>
                  <w:sz w:val="16"/>
                  <w:szCs w:val="16"/>
                </w:rPr>
                <w:t xml:space="preserve"> </w:t>
              </w:r>
              <w:r>
                <w:rPr>
                  <w:rFonts w:ascii="Calibri" w:hAnsi="Calibri" w:cs="Calibri"/>
                  <w:color w:val="000000"/>
                  <w:sz w:val="16"/>
                  <w:szCs w:val="16"/>
                </w:rPr>
                <w:t>зонд</w:t>
              </w:r>
            </w:ins>
          </w:p>
        </w:tc>
      </w:tr>
      <w:tr w:rsidR="003A1D99" w:rsidRPr="009044F1" w:rsidTr="002264A1">
        <w:tblPrEx>
          <w:tblPrExChange w:id="2280" w:author="user" w:date="2023-09-19T14:50:00Z">
            <w:tblPrEx>
              <w:tblW w:w="9446" w:type="dxa"/>
            </w:tblPrEx>
          </w:tblPrExChange>
        </w:tblPrEx>
        <w:trPr>
          <w:jc w:val="center"/>
          <w:ins w:id="2281" w:author="user" w:date="2023-09-19T14:45:00Z"/>
          <w:trPrChange w:id="2282" w:author="user" w:date="2023-09-19T14:50:00Z">
            <w:trPr>
              <w:jc w:val="center"/>
            </w:trPr>
          </w:trPrChange>
        </w:trPr>
        <w:tc>
          <w:tcPr>
            <w:tcW w:w="1530" w:type="dxa"/>
            <w:vAlign w:val="center"/>
            <w:tcPrChange w:id="228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84" w:author="user" w:date="2023-09-19T14:45:00Z"/>
                <w:rFonts w:ascii="Arial LatArm" w:hAnsi="Arial LatArm" w:cs="Calibri"/>
                <w:color w:val="000000"/>
                <w:sz w:val="18"/>
                <w:szCs w:val="18"/>
              </w:rPr>
            </w:pPr>
            <w:ins w:id="2285" w:author="user" w:date="2023-09-19T14:45:00Z">
              <w:r w:rsidRPr="002A7D19">
                <w:rPr>
                  <w:rFonts w:ascii="Arial LatArm" w:hAnsi="Arial LatArm" w:cs="Calibri"/>
                  <w:color w:val="000000"/>
                  <w:sz w:val="18"/>
                  <w:szCs w:val="18"/>
                </w:rPr>
                <w:t>170</w:t>
              </w:r>
            </w:ins>
          </w:p>
        </w:tc>
        <w:tc>
          <w:tcPr>
            <w:tcW w:w="1458" w:type="dxa"/>
            <w:vAlign w:val="center"/>
            <w:tcPrChange w:id="228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87" w:author="user" w:date="2023-09-19T14:45:00Z"/>
                <w:rFonts w:ascii="Arial LatArm" w:hAnsi="Arial LatArm" w:cs="Calibri"/>
                <w:color w:val="000000"/>
                <w:sz w:val="18"/>
                <w:szCs w:val="18"/>
              </w:rPr>
            </w:pPr>
            <w:ins w:id="2288" w:author="user" w:date="2023-09-19T14:45:00Z">
              <w:r w:rsidRPr="002A7D19">
                <w:rPr>
                  <w:rFonts w:ascii="Arial LatArm" w:hAnsi="Arial LatArm" w:cs="Calibri"/>
                  <w:color w:val="000000"/>
                  <w:sz w:val="18"/>
                  <w:szCs w:val="18"/>
                </w:rPr>
                <w:t>6 120 000</w:t>
              </w:r>
            </w:ins>
          </w:p>
        </w:tc>
        <w:tc>
          <w:tcPr>
            <w:tcW w:w="6458" w:type="dxa"/>
            <w:vAlign w:val="center"/>
            <w:tcPrChange w:id="228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290" w:author="user" w:date="2023-09-19T14:45:00Z"/>
                <w:rFonts w:ascii="GHEA Grapalat" w:hAnsi="GHEA Grapalat"/>
                <w:sz w:val="24"/>
                <w:szCs w:val="24"/>
              </w:rPr>
            </w:pPr>
            <w:ins w:id="2291" w:author="user" w:date="2023-09-19T14:50:00Z">
              <w:r>
                <w:rPr>
                  <w:rFonts w:ascii="Calibri" w:hAnsi="Calibri" w:cs="Calibri"/>
                  <w:color w:val="000000"/>
                  <w:sz w:val="16"/>
                  <w:szCs w:val="16"/>
                </w:rPr>
                <w:t>Комбинированная</w:t>
              </w:r>
              <w:r>
                <w:rPr>
                  <w:rFonts w:ascii="Arial LatArm" w:hAnsi="Arial LatArm" w:cs="Calibri"/>
                  <w:color w:val="000000"/>
                  <w:sz w:val="16"/>
                  <w:szCs w:val="16"/>
                </w:rPr>
                <w:t xml:space="preserve"> </w:t>
              </w:r>
              <w:r>
                <w:rPr>
                  <w:rFonts w:ascii="Calibri" w:hAnsi="Calibri" w:cs="Calibri"/>
                  <w:color w:val="000000"/>
                  <w:sz w:val="16"/>
                  <w:szCs w:val="16"/>
                </w:rPr>
                <w:t>кассетная</w:t>
              </w:r>
              <w:r>
                <w:rPr>
                  <w:rFonts w:ascii="Arial LatArm" w:hAnsi="Arial LatArm" w:cs="Calibri"/>
                  <w:color w:val="000000"/>
                  <w:sz w:val="16"/>
                  <w:szCs w:val="16"/>
                </w:rPr>
                <w:t xml:space="preserve"> </w:t>
              </w:r>
              <w:r>
                <w:rPr>
                  <w:rFonts w:ascii="Calibri" w:hAnsi="Calibri" w:cs="Calibri"/>
                  <w:color w:val="000000"/>
                  <w:sz w:val="16"/>
                  <w:szCs w:val="16"/>
                </w:rPr>
                <w:t>система</w:t>
              </w:r>
            </w:ins>
          </w:p>
        </w:tc>
      </w:tr>
      <w:tr w:rsidR="003A1D99" w:rsidRPr="009044F1" w:rsidTr="002264A1">
        <w:tblPrEx>
          <w:tblPrExChange w:id="2292" w:author="user" w:date="2023-09-19T14:50:00Z">
            <w:tblPrEx>
              <w:tblW w:w="9446" w:type="dxa"/>
            </w:tblPrEx>
          </w:tblPrExChange>
        </w:tblPrEx>
        <w:trPr>
          <w:jc w:val="center"/>
          <w:ins w:id="2293" w:author="user" w:date="2023-09-19T14:45:00Z"/>
          <w:trPrChange w:id="2294" w:author="user" w:date="2023-09-19T14:50:00Z">
            <w:trPr>
              <w:jc w:val="center"/>
            </w:trPr>
          </w:trPrChange>
        </w:trPr>
        <w:tc>
          <w:tcPr>
            <w:tcW w:w="1530" w:type="dxa"/>
            <w:vAlign w:val="center"/>
            <w:tcPrChange w:id="229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296" w:author="user" w:date="2023-09-19T14:45:00Z"/>
                <w:rFonts w:ascii="Arial LatArm" w:hAnsi="Arial LatArm" w:cs="Calibri"/>
                <w:color w:val="000000"/>
                <w:sz w:val="18"/>
                <w:szCs w:val="18"/>
              </w:rPr>
            </w:pPr>
            <w:ins w:id="2297" w:author="user" w:date="2023-09-19T14:45:00Z">
              <w:r w:rsidRPr="002A7D19">
                <w:rPr>
                  <w:rFonts w:ascii="Arial LatArm" w:hAnsi="Arial LatArm" w:cs="Calibri"/>
                  <w:color w:val="000000"/>
                  <w:sz w:val="18"/>
                  <w:szCs w:val="18"/>
                </w:rPr>
                <w:t>171</w:t>
              </w:r>
            </w:ins>
          </w:p>
        </w:tc>
        <w:tc>
          <w:tcPr>
            <w:tcW w:w="1458" w:type="dxa"/>
            <w:vAlign w:val="center"/>
            <w:tcPrChange w:id="229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299" w:author="user" w:date="2023-09-19T14:45:00Z"/>
                <w:rFonts w:ascii="Arial LatArm" w:hAnsi="Arial LatArm" w:cs="Calibri"/>
                <w:color w:val="000000"/>
                <w:sz w:val="18"/>
                <w:szCs w:val="18"/>
              </w:rPr>
            </w:pPr>
            <w:ins w:id="2300" w:author="user" w:date="2023-09-19T14:45:00Z">
              <w:r w:rsidRPr="002A7D19">
                <w:rPr>
                  <w:rFonts w:ascii="Arial LatArm" w:hAnsi="Arial LatArm" w:cs="Calibri"/>
                  <w:color w:val="000000"/>
                  <w:sz w:val="18"/>
                  <w:szCs w:val="18"/>
                </w:rPr>
                <w:t>90 000</w:t>
              </w:r>
            </w:ins>
          </w:p>
        </w:tc>
        <w:tc>
          <w:tcPr>
            <w:tcW w:w="6458" w:type="dxa"/>
            <w:vAlign w:val="center"/>
            <w:tcPrChange w:id="230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02" w:author="user" w:date="2023-09-19T14:45:00Z"/>
                <w:rFonts w:ascii="GHEA Grapalat" w:hAnsi="GHEA Grapalat"/>
                <w:sz w:val="24"/>
                <w:szCs w:val="24"/>
              </w:rPr>
            </w:pPr>
            <w:ins w:id="2303" w:author="user" w:date="2023-09-19T14:50:00Z">
              <w:r>
                <w:rPr>
                  <w:rFonts w:ascii="Calibri" w:hAnsi="Calibri" w:cs="Calibri"/>
                  <w:color w:val="000000"/>
                  <w:sz w:val="16"/>
                  <w:szCs w:val="16"/>
                </w:rPr>
                <w:t>Лампочка</w:t>
              </w:r>
            </w:ins>
          </w:p>
        </w:tc>
      </w:tr>
      <w:tr w:rsidR="003A1D99" w:rsidRPr="009044F1" w:rsidTr="002264A1">
        <w:tblPrEx>
          <w:tblPrExChange w:id="2304" w:author="user" w:date="2023-09-19T14:50:00Z">
            <w:tblPrEx>
              <w:tblW w:w="9446" w:type="dxa"/>
            </w:tblPrEx>
          </w:tblPrExChange>
        </w:tblPrEx>
        <w:trPr>
          <w:jc w:val="center"/>
          <w:ins w:id="2305" w:author="user" w:date="2023-09-19T14:45:00Z"/>
          <w:trPrChange w:id="2306" w:author="user" w:date="2023-09-19T14:50:00Z">
            <w:trPr>
              <w:jc w:val="center"/>
            </w:trPr>
          </w:trPrChange>
        </w:trPr>
        <w:tc>
          <w:tcPr>
            <w:tcW w:w="1530" w:type="dxa"/>
            <w:vAlign w:val="center"/>
            <w:tcPrChange w:id="230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08" w:author="user" w:date="2023-09-19T14:45:00Z"/>
                <w:rFonts w:ascii="Arial LatArm" w:hAnsi="Arial LatArm" w:cs="Calibri"/>
                <w:color w:val="000000"/>
                <w:sz w:val="18"/>
                <w:szCs w:val="18"/>
              </w:rPr>
            </w:pPr>
            <w:ins w:id="2309" w:author="user" w:date="2023-09-19T14:45:00Z">
              <w:r w:rsidRPr="002A7D19">
                <w:rPr>
                  <w:rFonts w:ascii="Arial LatArm" w:hAnsi="Arial LatArm" w:cs="Calibri"/>
                  <w:color w:val="000000"/>
                  <w:sz w:val="18"/>
                  <w:szCs w:val="18"/>
                </w:rPr>
                <w:t>172</w:t>
              </w:r>
            </w:ins>
          </w:p>
        </w:tc>
        <w:tc>
          <w:tcPr>
            <w:tcW w:w="1458" w:type="dxa"/>
            <w:vAlign w:val="center"/>
            <w:tcPrChange w:id="231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11" w:author="user" w:date="2023-09-19T14:45:00Z"/>
                <w:rFonts w:ascii="Arial LatArm" w:hAnsi="Arial LatArm" w:cs="Calibri"/>
                <w:color w:val="000000"/>
                <w:sz w:val="18"/>
                <w:szCs w:val="18"/>
              </w:rPr>
            </w:pPr>
            <w:ins w:id="2312" w:author="user" w:date="2023-09-19T14:45:00Z">
              <w:r w:rsidRPr="002A7D19">
                <w:rPr>
                  <w:rFonts w:ascii="Arial LatArm" w:hAnsi="Arial LatArm" w:cs="Calibri"/>
                  <w:color w:val="000000"/>
                  <w:sz w:val="18"/>
                  <w:szCs w:val="18"/>
                </w:rPr>
                <w:t>490 000</w:t>
              </w:r>
            </w:ins>
          </w:p>
        </w:tc>
        <w:tc>
          <w:tcPr>
            <w:tcW w:w="6458" w:type="dxa"/>
            <w:vAlign w:val="center"/>
            <w:tcPrChange w:id="231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14" w:author="user" w:date="2023-09-19T14:45:00Z"/>
                <w:rFonts w:ascii="GHEA Grapalat" w:hAnsi="GHEA Grapalat"/>
                <w:sz w:val="24"/>
                <w:szCs w:val="24"/>
              </w:rPr>
            </w:pPr>
            <w:ins w:id="2315" w:author="user" w:date="2023-09-19T14:50:00Z">
              <w:r>
                <w:rPr>
                  <w:rFonts w:ascii="Calibri" w:hAnsi="Calibri" w:cs="Calibri"/>
                  <w:color w:val="000000"/>
                  <w:sz w:val="16"/>
                  <w:szCs w:val="16"/>
                </w:rPr>
                <w:t>Поднос</w:t>
              </w:r>
            </w:ins>
          </w:p>
        </w:tc>
      </w:tr>
      <w:tr w:rsidR="003A1D99" w:rsidRPr="009044F1" w:rsidTr="002264A1">
        <w:tblPrEx>
          <w:tblPrExChange w:id="2316" w:author="user" w:date="2023-09-19T14:50:00Z">
            <w:tblPrEx>
              <w:tblW w:w="9446" w:type="dxa"/>
            </w:tblPrEx>
          </w:tblPrExChange>
        </w:tblPrEx>
        <w:trPr>
          <w:jc w:val="center"/>
          <w:ins w:id="2317" w:author="user" w:date="2023-09-19T14:45:00Z"/>
          <w:trPrChange w:id="2318" w:author="user" w:date="2023-09-19T14:50:00Z">
            <w:trPr>
              <w:jc w:val="center"/>
            </w:trPr>
          </w:trPrChange>
        </w:trPr>
        <w:tc>
          <w:tcPr>
            <w:tcW w:w="1530" w:type="dxa"/>
            <w:vAlign w:val="center"/>
            <w:tcPrChange w:id="231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20" w:author="user" w:date="2023-09-19T14:45:00Z"/>
                <w:rFonts w:ascii="Arial LatArm" w:hAnsi="Arial LatArm" w:cs="Calibri"/>
                <w:color w:val="000000"/>
                <w:sz w:val="18"/>
                <w:szCs w:val="18"/>
              </w:rPr>
            </w:pPr>
            <w:ins w:id="2321" w:author="user" w:date="2023-09-19T14:45:00Z">
              <w:r w:rsidRPr="002A7D19">
                <w:rPr>
                  <w:rFonts w:ascii="Arial LatArm" w:hAnsi="Arial LatArm" w:cs="Calibri"/>
                  <w:color w:val="000000"/>
                  <w:sz w:val="18"/>
                  <w:szCs w:val="18"/>
                </w:rPr>
                <w:t>173</w:t>
              </w:r>
            </w:ins>
          </w:p>
        </w:tc>
        <w:tc>
          <w:tcPr>
            <w:tcW w:w="1458" w:type="dxa"/>
            <w:vAlign w:val="center"/>
            <w:tcPrChange w:id="232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23" w:author="user" w:date="2023-09-19T14:45:00Z"/>
                <w:rFonts w:ascii="Arial LatArm" w:hAnsi="Arial LatArm" w:cs="Calibri"/>
                <w:color w:val="000000"/>
                <w:sz w:val="18"/>
                <w:szCs w:val="18"/>
              </w:rPr>
            </w:pPr>
            <w:ins w:id="2324" w:author="user" w:date="2023-09-19T14:45:00Z">
              <w:r w:rsidRPr="002A7D19">
                <w:rPr>
                  <w:rFonts w:ascii="Arial LatArm" w:hAnsi="Arial LatArm" w:cs="Calibri"/>
                  <w:color w:val="000000"/>
                  <w:sz w:val="18"/>
                  <w:szCs w:val="18"/>
                </w:rPr>
                <w:t>165 000</w:t>
              </w:r>
            </w:ins>
          </w:p>
        </w:tc>
        <w:tc>
          <w:tcPr>
            <w:tcW w:w="6458" w:type="dxa"/>
            <w:vAlign w:val="center"/>
            <w:tcPrChange w:id="232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26" w:author="user" w:date="2023-09-19T14:45:00Z"/>
                <w:rFonts w:ascii="GHEA Grapalat" w:hAnsi="GHEA Grapalat"/>
                <w:sz w:val="24"/>
                <w:szCs w:val="24"/>
              </w:rPr>
            </w:pPr>
            <w:ins w:id="2327" w:author="user" w:date="2023-09-19T14:50:00Z">
              <w:r>
                <w:rPr>
                  <w:rFonts w:ascii="Calibri" w:hAnsi="Calibri" w:cs="Calibri"/>
                  <w:color w:val="000000"/>
                  <w:sz w:val="16"/>
                  <w:szCs w:val="16"/>
                </w:rPr>
                <w:t>Хирургическая</w:t>
              </w:r>
              <w:r>
                <w:rPr>
                  <w:rFonts w:ascii="Arial LatArm" w:hAnsi="Arial LatArm" w:cs="Calibri"/>
                  <w:color w:val="000000"/>
                  <w:sz w:val="16"/>
                  <w:szCs w:val="16"/>
                </w:rPr>
                <w:t xml:space="preserve"> </w:t>
              </w:r>
              <w:r>
                <w:rPr>
                  <w:rFonts w:ascii="Calibri" w:hAnsi="Calibri" w:cs="Calibri"/>
                  <w:color w:val="000000"/>
                  <w:sz w:val="16"/>
                  <w:szCs w:val="16"/>
                </w:rPr>
                <w:t>щетка</w:t>
              </w:r>
            </w:ins>
          </w:p>
        </w:tc>
      </w:tr>
      <w:tr w:rsidR="003A1D99" w:rsidRPr="009044F1" w:rsidTr="002264A1">
        <w:tblPrEx>
          <w:tblPrExChange w:id="2328" w:author="user" w:date="2023-09-19T14:50:00Z">
            <w:tblPrEx>
              <w:tblW w:w="9446" w:type="dxa"/>
            </w:tblPrEx>
          </w:tblPrExChange>
        </w:tblPrEx>
        <w:trPr>
          <w:jc w:val="center"/>
          <w:ins w:id="2329" w:author="user" w:date="2023-09-19T14:45:00Z"/>
          <w:trPrChange w:id="2330" w:author="user" w:date="2023-09-19T14:50:00Z">
            <w:trPr>
              <w:jc w:val="center"/>
            </w:trPr>
          </w:trPrChange>
        </w:trPr>
        <w:tc>
          <w:tcPr>
            <w:tcW w:w="1530" w:type="dxa"/>
            <w:vAlign w:val="center"/>
            <w:tcPrChange w:id="233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32" w:author="user" w:date="2023-09-19T14:45:00Z"/>
                <w:rFonts w:ascii="Arial LatArm" w:hAnsi="Arial LatArm" w:cs="Calibri"/>
                <w:color w:val="000000"/>
                <w:sz w:val="18"/>
                <w:szCs w:val="18"/>
              </w:rPr>
            </w:pPr>
            <w:ins w:id="2333" w:author="user" w:date="2023-09-19T14:45:00Z">
              <w:r w:rsidRPr="002A7D19">
                <w:rPr>
                  <w:rFonts w:ascii="Arial LatArm" w:hAnsi="Arial LatArm" w:cs="Calibri"/>
                  <w:color w:val="000000"/>
                  <w:sz w:val="18"/>
                  <w:szCs w:val="18"/>
                </w:rPr>
                <w:t>174</w:t>
              </w:r>
            </w:ins>
          </w:p>
        </w:tc>
        <w:tc>
          <w:tcPr>
            <w:tcW w:w="1458" w:type="dxa"/>
            <w:vAlign w:val="center"/>
            <w:tcPrChange w:id="233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35" w:author="user" w:date="2023-09-19T14:45:00Z"/>
                <w:rFonts w:ascii="Arial LatArm" w:hAnsi="Arial LatArm" w:cs="Calibri"/>
                <w:color w:val="000000"/>
                <w:sz w:val="18"/>
                <w:szCs w:val="18"/>
              </w:rPr>
            </w:pPr>
            <w:ins w:id="2336" w:author="user" w:date="2023-09-19T14:45:00Z">
              <w:r w:rsidRPr="002A7D19">
                <w:rPr>
                  <w:rFonts w:ascii="Arial LatArm" w:hAnsi="Arial LatArm" w:cs="Calibri"/>
                  <w:color w:val="000000"/>
                  <w:sz w:val="18"/>
                  <w:szCs w:val="18"/>
                </w:rPr>
                <w:t>17 000</w:t>
              </w:r>
            </w:ins>
          </w:p>
        </w:tc>
        <w:tc>
          <w:tcPr>
            <w:tcW w:w="6458" w:type="dxa"/>
            <w:vAlign w:val="center"/>
            <w:tcPrChange w:id="233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38" w:author="user" w:date="2023-09-19T14:45:00Z"/>
                <w:rFonts w:ascii="GHEA Grapalat" w:hAnsi="GHEA Grapalat"/>
                <w:sz w:val="24"/>
                <w:szCs w:val="24"/>
              </w:rPr>
            </w:pPr>
            <w:ins w:id="2339" w:author="user" w:date="2023-09-19T14:50:00Z">
              <w:r>
                <w:rPr>
                  <w:rFonts w:ascii="Calibri" w:hAnsi="Calibri" w:cs="Calibri"/>
                  <w:color w:val="000000"/>
                  <w:sz w:val="16"/>
                  <w:szCs w:val="16"/>
                </w:rPr>
                <w:t>Шприц</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грушей</w:t>
              </w:r>
            </w:ins>
          </w:p>
        </w:tc>
      </w:tr>
      <w:tr w:rsidR="003A1D99" w:rsidRPr="009044F1" w:rsidTr="002264A1">
        <w:tblPrEx>
          <w:tblPrExChange w:id="2340" w:author="user" w:date="2023-09-19T14:50:00Z">
            <w:tblPrEx>
              <w:tblW w:w="9446" w:type="dxa"/>
            </w:tblPrEx>
          </w:tblPrExChange>
        </w:tblPrEx>
        <w:trPr>
          <w:jc w:val="center"/>
          <w:ins w:id="2341" w:author="user" w:date="2023-09-19T14:45:00Z"/>
          <w:trPrChange w:id="2342" w:author="user" w:date="2023-09-19T14:50:00Z">
            <w:trPr>
              <w:jc w:val="center"/>
            </w:trPr>
          </w:trPrChange>
        </w:trPr>
        <w:tc>
          <w:tcPr>
            <w:tcW w:w="1530" w:type="dxa"/>
            <w:vAlign w:val="center"/>
            <w:tcPrChange w:id="234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44" w:author="user" w:date="2023-09-19T14:45:00Z"/>
                <w:rFonts w:ascii="Arial LatArm" w:hAnsi="Arial LatArm" w:cs="Calibri"/>
                <w:color w:val="000000"/>
                <w:sz w:val="18"/>
                <w:szCs w:val="18"/>
              </w:rPr>
            </w:pPr>
            <w:ins w:id="2345" w:author="user" w:date="2023-09-19T14:45:00Z">
              <w:r w:rsidRPr="002A7D19">
                <w:rPr>
                  <w:rFonts w:ascii="Arial LatArm" w:hAnsi="Arial LatArm" w:cs="Calibri"/>
                  <w:color w:val="000000"/>
                  <w:sz w:val="18"/>
                  <w:szCs w:val="18"/>
                </w:rPr>
                <w:t>175</w:t>
              </w:r>
            </w:ins>
          </w:p>
        </w:tc>
        <w:tc>
          <w:tcPr>
            <w:tcW w:w="1458" w:type="dxa"/>
            <w:vAlign w:val="center"/>
            <w:tcPrChange w:id="234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47" w:author="user" w:date="2023-09-19T14:45:00Z"/>
                <w:rFonts w:ascii="Arial LatArm" w:hAnsi="Arial LatArm" w:cs="Calibri"/>
                <w:color w:val="000000"/>
                <w:sz w:val="18"/>
                <w:szCs w:val="18"/>
              </w:rPr>
            </w:pPr>
            <w:ins w:id="2348" w:author="user" w:date="2023-09-19T14:45:00Z">
              <w:r w:rsidRPr="002A7D19">
                <w:rPr>
                  <w:rFonts w:ascii="Arial LatArm" w:hAnsi="Arial LatArm" w:cs="Calibri"/>
                  <w:color w:val="000000"/>
                  <w:sz w:val="18"/>
                  <w:szCs w:val="18"/>
                </w:rPr>
                <w:t>30 000</w:t>
              </w:r>
            </w:ins>
          </w:p>
        </w:tc>
        <w:tc>
          <w:tcPr>
            <w:tcW w:w="6458" w:type="dxa"/>
            <w:vAlign w:val="center"/>
            <w:tcPrChange w:id="234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50" w:author="user" w:date="2023-09-19T14:45:00Z"/>
                <w:rFonts w:ascii="GHEA Grapalat" w:hAnsi="GHEA Grapalat"/>
                <w:sz w:val="24"/>
                <w:szCs w:val="24"/>
              </w:rPr>
            </w:pPr>
            <w:ins w:id="2351" w:author="user" w:date="2023-09-19T14:50:00Z">
              <w:r>
                <w:rPr>
                  <w:rFonts w:ascii="Arial LatArm" w:hAnsi="Arial LatArm" w:cs="Calibri"/>
                  <w:color w:val="000000"/>
                  <w:sz w:val="16"/>
                  <w:szCs w:val="16"/>
                </w:rPr>
                <w:t xml:space="preserve"> </w:t>
              </w:r>
              <w:r>
                <w:rPr>
                  <w:rFonts w:ascii="Calibri" w:hAnsi="Calibri" w:cs="Calibri"/>
                  <w:color w:val="000000"/>
                  <w:sz w:val="16"/>
                  <w:szCs w:val="16"/>
                </w:rPr>
                <w:t>Бульон</w:t>
              </w:r>
            </w:ins>
          </w:p>
        </w:tc>
      </w:tr>
      <w:tr w:rsidR="003A1D99" w:rsidRPr="009044F1" w:rsidTr="002264A1">
        <w:tblPrEx>
          <w:tblPrExChange w:id="2352" w:author="user" w:date="2023-09-19T14:50:00Z">
            <w:tblPrEx>
              <w:tblW w:w="9446" w:type="dxa"/>
            </w:tblPrEx>
          </w:tblPrExChange>
        </w:tblPrEx>
        <w:trPr>
          <w:jc w:val="center"/>
          <w:ins w:id="2353" w:author="user" w:date="2023-09-19T14:45:00Z"/>
          <w:trPrChange w:id="2354" w:author="user" w:date="2023-09-19T14:50:00Z">
            <w:trPr>
              <w:jc w:val="center"/>
            </w:trPr>
          </w:trPrChange>
        </w:trPr>
        <w:tc>
          <w:tcPr>
            <w:tcW w:w="1530" w:type="dxa"/>
            <w:vAlign w:val="center"/>
            <w:tcPrChange w:id="235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56" w:author="user" w:date="2023-09-19T14:45:00Z"/>
                <w:rFonts w:ascii="Arial LatArm" w:hAnsi="Arial LatArm" w:cs="Calibri"/>
                <w:color w:val="000000"/>
                <w:sz w:val="18"/>
                <w:szCs w:val="18"/>
              </w:rPr>
            </w:pPr>
            <w:ins w:id="2357" w:author="user" w:date="2023-09-19T14:45:00Z">
              <w:r w:rsidRPr="002A7D19">
                <w:rPr>
                  <w:rFonts w:ascii="Arial LatArm" w:hAnsi="Arial LatArm" w:cs="Calibri"/>
                  <w:color w:val="000000"/>
                  <w:sz w:val="18"/>
                  <w:szCs w:val="18"/>
                </w:rPr>
                <w:t>176</w:t>
              </w:r>
            </w:ins>
          </w:p>
        </w:tc>
        <w:tc>
          <w:tcPr>
            <w:tcW w:w="1458" w:type="dxa"/>
            <w:vAlign w:val="center"/>
            <w:tcPrChange w:id="235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59" w:author="user" w:date="2023-09-19T14:45:00Z"/>
                <w:rFonts w:ascii="Arial LatArm" w:hAnsi="Arial LatArm" w:cs="Calibri"/>
                <w:color w:val="000000"/>
                <w:sz w:val="18"/>
                <w:szCs w:val="18"/>
              </w:rPr>
            </w:pPr>
            <w:ins w:id="2360" w:author="user" w:date="2023-09-19T14:45:00Z">
              <w:r w:rsidRPr="002A7D19">
                <w:rPr>
                  <w:rFonts w:ascii="Arial LatArm" w:hAnsi="Arial LatArm" w:cs="Calibri"/>
                  <w:color w:val="000000"/>
                  <w:sz w:val="18"/>
                  <w:szCs w:val="18"/>
                </w:rPr>
                <w:t>90 000</w:t>
              </w:r>
            </w:ins>
          </w:p>
        </w:tc>
        <w:tc>
          <w:tcPr>
            <w:tcW w:w="6458" w:type="dxa"/>
            <w:vAlign w:val="center"/>
            <w:tcPrChange w:id="236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62" w:author="user" w:date="2023-09-19T14:45:00Z"/>
                <w:rFonts w:ascii="GHEA Grapalat" w:hAnsi="GHEA Grapalat"/>
                <w:sz w:val="24"/>
                <w:szCs w:val="24"/>
              </w:rPr>
            </w:pPr>
            <w:ins w:id="2363" w:author="user" w:date="2023-09-19T14:50:00Z">
              <w:r>
                <w:rPr>
                  <w:rFonts w:ascii="Calibri" w:hAnsi="Calibri" w:cs="Calibri"/>
                  <w:color w:val="000000"/>
                  <w:sz w:val="16"/>
                  <w:szCs w:val="16"/>
                </w:rPr>
                <w:t>Вакуумный</w:t>
              </w:r>
              <w:r>
                <w:rPr>
                  <w:rFonts w:ascii="Arial LatArm" w:hAnsi="Arial LatArm" w:cs="Calibri"/>
                  <w:color w:val="000000"/>
                  <w:sz w:val="16"/>
                  <w:szCs w:val="16"/>
                </w:rPr>
                <w:t xml:space="preserve"> </w:t>
              </w:r>
              <w:r>
                <w:rPr>
                  <w:rFonts w:ascii="Calibri" w:hAnsi="Calibri" w:cs="Calibri"/>
                  <w:color w:val="000000"/>
                  <w:sz w:val="16"/>
                  <w:szCs w:val="16"/>
                </w:rPr>
                <w:t>дренаж</w:t>
              </w:r>
            </w:ins>
          </w:p>
        </w:tc>
      </w:tr>
      <w:tr w:rsidR="003A1D99" w:rsidRPr="009044F1" w:rsidTr="002264A1">
        <w:tblPrEx>
          <w:tblPrExChange w:id="2364" w:author="user" w:date="2023-09-19T14:50:00Z">
            <w:tblPrEx>
              <w:tblW w:w="9446" w:type="dxa"/>
            </w:tblPrEx>
          </w:tblPrExChange>
        </w:tblPrEx>
        <w:trPr>
          <w:jc w:val="center"/>
          <w:ins w:id="2365" w:author="user" w:date="2023-09-19T14:45:00Z"/>
          <w:trPrChange w:id="2366" w:author="user" w:date="2023-09-19T14:50:00Z">
            <w:trPr>
              <w:jc w:val="center"/>
            </w:trPr>
          </w:trPrChange>
        </w:trPr>
        <w:tc>
          <w:tcPr>
            <w:tcW w:w="1530" w:type="dxa"/>
            <w:vAlign w:val="center"/>
            <w:tcPrChange w:id="236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68" w:author="user" w:date="2023-09-19T14:45:00Z"/>
                <w:rFonts w:ascii="Arial LatArm" w:hAnsi="Arial LatArm" w:cs="Calibri"/>
                <w:color w:val="000000"/>
                <w:sz w:val="18"/>
                <w:szCs w:val="18"/>
              </w:rPr>
            </w:pPr>
            <w:ins w:id="2369" w:author="user" w:date="2023-09-19T14:45:00Z">
              <w:r w:rsidRPr="002A7D19">
                <w:rPr>
                  <w:rFonts w:ascii="Arial LatArm" w:hAnsi="Arial LatArm" w:cs="Calibri"/>
                  <w:color w:val="000000"/>
                  <w:sz w:val="18"/>
                  <w:szCs w:val="18"/>
                </w:rPr>
                <w:t>177</w:t>
              </w:r>
            </w:ins>
          </w:p>
        </w:tc>
        <w:tc>
          <w:tcPr>
            <w:tcW w:w="1458" w:type="dxa"/>
            <w:vAlign w:val="center"/>
            <w:tcPrChange w:id="237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71" w:author="user" w:date="2023-09-19T14:45:00Z"/>
                <w:rFonts w:ascii="Arial LatArm" w:hAnsi="Arial LatArm" w:cs="Calibri"/>
                <w:color w:val="000000"/>
                <w:sz w:val="18"/>
                <w:szCs w:val="18"/>
              </w:rPr>
            </w:pPr>
            <w:ins w:id="2372" w:author="user" w:date="2023-09-19T14:45:00Z">
              <w:r w:rsidRPr="002A7D19">
                <w:rPr>
                  <w:rFonts w:ascii="Arial LatArm" w:hAnsi="Arial LatArm" w:cs="Calibri"/>
                  <w:color w:val="000000"/>
                  <w:sz w:val="18"/>
                  <w:szCs w:val="18"/>
                </w:rPr>
                <w:t>30 000</w:t>
              </w:r>
            </w:ins>
          </w:p>
        </w:tc>
        <w:tc>
          <w:tcPr>
            <w:tcW w:w="6458" w:type="dxa"/>
            <w:vAlign w:val="center"/>
            <w:tcPrChange w:id="237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74" w:author="user" w:date="2023-09-19T14:45:00Z"/>
                <w:rFonts w:ascii="GHEA Grapalat" w:hAnsi="GHEA Grapalat"/>
                <w:sz w:val="24"/>
                <w:szCs w:val="24"/>
              </w:rPr>
            </w:pPr>
            <w:ins w:id="2375" w:author="user" w:date="2023-09-19T14:50:00Z">
              <w:r>
                <w:rPr>
                  <w:rFonts w:ascii="Calibri" w:hAnsi="Calibri" w:cs="Calibri"/>
                  <w:color w:val="000000"/>
                  <w:sz w:val="16"/>
                  <w:szCs w:val="16"/>
                </w:rPr>
                <w:t>Бритва</w:t>
              </w:r>
              <w:r>
                <w:rPr>
                  <w:rFonts w:ascii="Arial LatArm" w:hAnsi="Arial LatArm" w:cs="Calibri"/>
                  <w:color w:val="000000"/>
                  <w:sz w:val="16"/>
                  <w:szCs w:val="16"/>
                </w:rPr>
                <w:t xml:space="preserve"> </w:t>
              </w:r>
              <w:r>
                <w:rPr>
                  <w:rFonts w:ascii="Calibri" w:hAnsi="Calibri" w:cs="Calibri"/>
                  <w:color w:val="000000"/>
                  <w:sz w:val="16"/>
                  <w:szCs w:val="16"/>
                </w:rPr>
                <w:t>М</w:t>
              </w:r>
              <w:r>
                <w:rPr>
                  <w:rFonts w:ascii="Arial LatArm" w:hAnsi="Arial LatArm" w:cs="Calibri"/>
                  <w:color w:val="000000"/>
                  <w:sz w:val="16"/>
                  <w:szCs w:val="16"/>
                </w:rPr>
                <w:t>/</w:t>
              </w:r>
              <w:r>
                <w:rPr>
                  <w:rFonts w:ascii="Calibri" w:hAnsi="Calibri" w:cs="Calibri"/>
                  <w:color w:val="000000"/>
                  <w:sz w:val="16"/>
                  <w:szCs w:val="16"/>
                </w:rPr>
                <w:t>О</w:t>
              </w:r>
            </w:ins>
          </w:p>
        </w:tc>
      </w:tr>
      <w:tr w:rsidR="003A1D99" w:rsidRPr="009044F1" w:rsidTr="002264A1">
        <w:tblPrEx>
          <w:tblPrExChange w:id="2376" w:author="user" w:date="2023-09-19T14:50:00Z">
            <w:tblPrEx>
              <w:tblW w:w="9446" w:type="dxa"/>
            </w:tblPrEx>
          </w:tblPrExChange>
        </w:tblPrEx>
        <w:trPr>
          <w:jc w:val="center"/>
          <w:ins w:id="2377" w:author="user" w:date="2023-09-19T14:45:00Z"/>
          <w:trPrChange w:id="2378" w:author="user" w:date="2023-09-19T14:50:00Z">
            <w:trPr>
              <w:jc w:val="center"/>
            </w:trPr>
          </w:trPrChange>
        </w:trPr>
        <w:tc>
          <w:tcPr>
            <w:tcW w:w="1530" w:type="dxa"/>
            <w:vAlign w:val="center"/>
            <w:tcPrChange w:id="237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80" w:author="user" w:date="2023-09-19T14:45:00Z"/>
                <w:rFonts w:ascii="Arial LatArm" w:hAnsi="Arial LatArm" w:cs="Calibri"/>
                <w:color w:val="000000"/>
                <w:sz w:val="18"/>
                <w:szCs w:val="18"/>
              </w:rPr>
            </w:pPr>
            <w:ins w:id="2381" w:author="user" w:date="2023-09-19T14:45:00Z">
              <w:r w:rsidRPr="002A7D19">
                <w:rPr>
                  <w:rFonts w:ascii="Arial LatArm" w:hAnsi="Arial LatArm" w:cs="Calibri"/>
                  <w:color w:val="000000"/>
                  <w:sz w:val="18"/>
                  <w:szCs w:val="18"/>
                </w:rPr>
                <w:t>178</w:t>
              </w:r>
            </w:ins>
          </w:p>
        </w:tc>
        <w:tc>
          <w:tcPr>
            <w:tcW w:w="1458" w:type="dxa"/>
            <w:vAlign w:val="center"/>
            <w:tcPrChange w:id="238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83" w:author="user" w:date="2023-09-19T14:45:00Z"/>
                <w:rFonts w:ascii="Arial LatArm" w:hAnsi="Arial LatArm" w:cs="Calibri"/>
                <w:color w:val="000000"/>
                <w:sz w:val="18"/>
                <w:szCs w:val="18"/>
              </w:rPr>
            </w:pPr>
            <w:ins w:id="2384" w:author="user" w:date="2023-09-19T14:45:00Z">
              <w:r w:rsidRPr="002A7D19">
                <w:rPr>
                  <w:rFonts w:ascii="Arial LatArm" w:hAnsi="Arial LatArm" w:cs="Calibri"/>
                  <w:color w:val="000000"/>
                  <w:sz w:val="18"/>
                  <w:szCs w:val="18"/>
                </w:rPr>
                <w:t>132 500</w:t>
              </w:r>
            </w:ins>
          </w:p>
        </w:tc>
        <w:tc>
          <w:tcPr>
            <w:tcW w:w="6458" w:type="dxa"/>
            <w:vAlign w:val="center"/>
            <w:tcPrChange w:id="238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86" w:author="user" w:date="2023-09-19T14:45:00Z"/>
                <w:rFonts w:ascii="GHEA Grapalat" w:hAnsi="GHEA Grapalat"/>
                <w:sz w:val="24"/>
                <w:szCs w:val="24"/>
              </w:rPr>
            </w:pPr>
            <w:ins w:id="2387" w:author="user" w:date="2023-09-19T14:50:00Z">
              <w:r>
                <w:rPr>
                  <w:rFonts w:ascii="Calibri" w:hAnsi="Calibri" w:cs="Calibri"/>
                  <w:color w:val="000000"/>
                  <w:sz w:val="16"/>
                  <w:szCs w:val="16"/>
                </w:rPr>
                <w:t>Ночной</w:t>
              </w:r>
              <w:r>
                <w:rPr>
                  <w:rFonts w:ascii="Arial LatArm" w:hAnsi="Arial LatArm" w:cs="Calibri"/>
                  <w:color w:val="000000"/>
                  <w:sz w:val="16"/>
                  <w:szCs w:val="16"/>
                </w:rPr>
                <w:t xml:space="preserve"> </w:t>
              </w:r>
              <w:r>
                <w:rPr>
                  <w:rFonts w:ascii="Calibri" w:hAnsi="Calibri" w:cs="Calibri"/>
                  <w:color w:val="000000"/>
                  <w:sz w:val="16"/>
                  <w:szCs w:val="16"/>
                </w:rPr>
                <w:t>взрослый</w:t>
              </w:r>
            </w:ins>
          </w:p>
        </w:tc>
      </w:tr>
      <w:tr w:rsidR="003A1D99" w:rsidRPr="009044F1" w:rsidTr="002264A1">
        <w:tblPrEx>
          <w:tblPrExChange w:id="2388" w:author="user" w:date="2023-09-19T14:50:00Z">
            <w:tblPrEx>
              <w:tblW w:w="9446" w:type="dxa"/>
            </w:tblPrEx>
          </w:tblPrExChange>
        </w:tblPrEx>
        <w:trPr>
          <w:jc w:val="center"/>
          <w:ins w:id="2389" w:author="user" w:date="2023-09-19T14:45:00Z"/>
          <w:trPrChange w:id="2390" w:author="user" w:date="2023-09-19T14:50:00Z">
            <w:trPr>
              <w:jc w:val="center"/>
            </w:trPr>
          </w:trPrChange>
        </w:trPr>
        <w:tc>
          <w:tcPr>
            <w:tcW w:w="1530" w:type="dxa"/>
            <w:vAlign w:val="center"/>
            <w:tcPrChange w:id="239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392" w:author="user" w:date="2023-09-19T14:45:00Z"/>
                <w:rFonts w:ascii="Arial LatArm" w:hAnsi="Arial LatArm" w:cs="Calibri"/>
                <w:color w:val="000000"/>
                <w:sz w:val="18"/>
                <w:szCs w:val="18"/>
              </w:rPr>
            </w:pPr>
            <w:ins w:id="2393" w:author="user" w:date="2023-09-19T14:45:00Z">
              <w:r w:rsidRPr="002A7D19">
                <w:rPr>
                  <w:rFonts w:ascii="Arial LatArm" w:hAnsi="Arial LatArm" w:cs="Calibri"/>
                  <w:color w:val="000000"/>
                  <w:sz w:val="18"/>
                  <w:szCs w:val="18"/>
                </w:rPr>
                <w:t>179</w:t>
              </w:r>
            </w:ins>
          </w:p>
        </w:tc>
        <w:tc>
          <w:tcPr>
            <w:tcW w:w="1458" w:type="dxa"/>
            <w:vAlign w:val="center"/>
            <w:tcPrChange w:id="239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395" w:author="user" w:date="2023-09-19T14:45:00Z"/>
                <w:rFonts w:ascii="Arial LatArm" w:hAnsi="Arial LatArm" w:cs="Calibri"/>
                <w:color w:val="000000"/>
                <w:sz w:val="18"/>
                <w:szCs w:val="18"/>
              </w:rPr>
            </w:pPr>
            <w:ins w:id="2396" w:author="user" w:date="2023-09-19T14:45:00Z">
              <w:r w:rsidRPr="002A7D19">
                <w:rPr>
                  <w:rFonts w:ascii="Arial LatArm" w:hAnsi="Arial LatArm" w:cs="Calibri"/>
                  <w:color w:val="000000"/>
                  <w:sz w:val="18"/>
                  <w:szCs w:val="18"/>
                </w:rPr>
                <w:t>45 000</w:t>
              </w:r>
            </w:ins>
          </w:p>
        </w:tc>
        <w:tc>
          <w:tcPr>
            <w:tcW w:w="6458" w:type="dxa"/>
            <w:vAlign w:val="center"/>
            <w:tcPrChange w:id="239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398" w:author="user" w:date="2023-09-19T14:45:00Z"/>
                <w:rFonts w:ascii="GHEA Grapalat" w:hAnsi="GHEA Grapalat"/>
                <w:sz w:val="24"/>
                <w:szCs w:val="24"/>
              </w:rPr>
            </w:pPr>
            <w:ins w:id="2399" w:author="user" w:date="2023-09-19T14:50:00Z">
              <w:r>
                <w:rPr>
                  <w:rFonts w:ascii="Arial LatArm" w:hAnsi="Arial LatArm" w:cs="Calibri"/>
                  <w:color w:val="000000"/>
                  <w:sz w:val="16"/>
                  <w:szCs w:val="16"/>
                </w:rPr>
                <w:t xml:space="preserve"> </w:t>
              </w:r>
              <w:r>
                <w:rPr>
                  <w:rFonts w:ascii="Calibri" w:hAnsi="Calibri" w:cs="Calibri"/>
                  <w:color w:val="000000"/>
                  <w:sz w:val="16"/>
                  <w:szCs w:val="16"/>
                </w:rPr>
                <w:t>Регистратор</w:t>
              </w:r>
            </w:ins>
          </w:p>
        </w:tc>
      </w:tr>
      <w:tr w:rsidR="003A1D99" w:rsidRPr="009044F1" w:rsidTr="002264A1">
        <w:tblPrEx>
          <w:tblPrExChange w:id="2400" w:author="user" w:date="2023-09-19T14:50:00Z">
            <w:tblPrEx>
              <w:tblW w:w="9446" w:type="dxa"/>
            </w:tblPrEx>
          </w:tblPrExChange>
        </w:tblPrEx>
        <w:trPr>
          <w:jc w:val="center"/>
          <w:ins w:id="2401" w:author="user" w:date="2023-09-19T14:45:00Z"/>
          <w:trPrChange w:id="2402" w:author="user" w:date="2023-09-19T14:50:00Z">
            <w:trPr>
              <w:jc w:val="center"/>
            </w:trPr>
          </w:trPrChange>
        </w:trPr>
        <w:tc>
          <w:tcPr>
            <w:tcW w:w="1530" w:type="dxa"/>
            <w:vAlign w:val="center"/>
            <w:tcPrChange w:id="240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04" w:author="user" w:date="2023-09-19T14:45:00Z"/>
                <w:rFonts w:ascii="Arial LatArm" w:hAnsi="Arial LatArm" w:cs="Calibri"/>
                <w:color w:val="000000"/>
                <w:sz w:val="18"/>
                <w:szCs w:val="18"/>
              </w:rPr>
            </w:pPr>
            <w:ins w:id="2405" w:author="user" w:date="2023-09-19T14:45:00Z">
              <w:r w:rsidRPr="002A7D19">
                <w:rPr>
                  <w:rFonts w:ascii="Arial LatArm" w:hAnsi="Arial LatArm" w:cs="Calibri"/>
                  <w:color w:val="000000"/>
                  <w:sz w:val="18"/>
                  <w:szCs w:val="18"/>
                </w:rPr>
                <w:t>180</w:t>
              </w:r>
            </w:ins>
          </w:p>
        </w:tc>
        <w:tc>
          <w:tcPr>
            <w:tcW w:w="1458" w:type="dxa"/>
            <w:vAlign w:val="center"/>
            <w:tcPrChange w:id="240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07" w:author="user" w:date="2023-09-19T14:45:00Z"/>
                <w:rFonts w:ascii="Arial LatArm" w:hAnsi="Arial LatArm" w:cs="Calibri"/>
                <w:color w:val="000000"/>
                <w:sz w:val="18"/>
                <w:szCs w:val="18"/>
              </w:rPr>
            </w:pPr>
            <w:ins w:id="2408" w:author="user" w:date="2023-09-19T14:45:00Z">
              <w:r w:rsidRPr="002A7D19">
                <w:rPr>
                  <w:rFonts w:ascii="Arial LatArm" w:hAnsi="Arial LatArm" w:cs="Calibri"/>
                  <w:color w:val="000000"/>
                  <w:sz w:val="18"/>
                  <w:szCs w:val="18"/>
                </w:rPr>
                <w:t>390 000</w:t>
              </w:r>
            </w:ins>
          </w:p>
        </w:tc>
        <w:tc>
          <w:tcPr>
            <w:tcW w:w="6458" w:type="dxa"/>
            <w:vAlign w:val="center"/>
            <w:tcPrChange w:id="240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10" w:author="user" w:date="2023-09-19T14:45:00Z"/>
                <w:rFonts w:ascii="GHEA Grapalat" w:hAnsi="GHEA Grapalat"/>
                <w:sz w:val="24"/>
                <w:szCs w:val="24"/>
              </w:rPr>
            </w:pPr>
            <w:ins w:id="2411" w:author="user" w:date="2023-09-19T14:50:00Z">
              <w:r>
                <w:rPr>
                  <w:rFonts w:ascii="Arial LatArm" w:hAnsi="Arial LatArm" w:cs="Calibri"/>
                  <w:color w:val="000000"/>
                  <w:sz w:val="16"/>
                  <w:szCs w:val="16"/>
                </w:rPr>
                <w:t xml:space="preserve"> </w:t>
              </w:r>
              <w:r>
                <w:rPr>
                  <w:rFonts w:ascii="Calibri" w:hAnsi="Calibri" w:cs="Calibri"/>
                  <w:color w:val="000000"/>
                  <w:sz w:val="16"/>
                  <w:szCs w:val="16"/>
                </w:rPr>
                <w:t>Стерильный</w:t>
              </w:r>
              <w:r>
                <w:rPr>
                  <w:rFonts w:ascii="Arial LatArm" w:hAnsi="Arial LatArm" w:cs="Calibri"/>
                  <w:color w:val="000000"/>
                  <w:sz w:val="16"/>
                  <w:szCs w:val="16"/>
                </w:rPr>
                <w:t xml:space="preserve"> </w:t>
              </w:r>
              <w:r>
                <w:rPr>
                  <w:rFonts w:ascii="Calibri" w:hAnsi="Calibri" w:cs="Calibri"/>
                  <w:color w:val="000000"/>
                  <w:sz w:val="16"/>
                  <w:szCs w:val="16"/>
                </w:rPr>
                <w:t>халат</w:t>
              </w:r>
            </w:ins>
          </w:p>
        </w:tc>
      </w:tr>
      <w:tr w:rsidR="003A1D99" w:rsidRPr="009044F1" w:rsidTr="002264A1">
        <w:tblPrEx>
          <w:tblPrExChange w:id="2412" w:author="user" w:date="2023-09-19T14:50:00Z">
            <w:tblPrEx>
              <w:tblW w:w="9446" w:type="dxa"/>
            </w:tblPrEx>
          </w:tblPrExChange>
        </w:tblPrEx>
        <w:trPr>
          <w:jc w:val="center"/>
          <w:ins w:id="2413" w:author="user" w:date="2023-09-19T14:45:00Z"/>
          <w:trPrChange w:id="2414" w:author="user" w:date="2023-09-19T14:50:00Z">
            <w:trPr>
              <w:jc w:val="center"/>
            </w:trPr>
          </w:trPrChange>
        </w:trPr>
        <w:tc>
          <w:tcPr>
            <w:tcW w:w="1530" w:type="dxa"/>
            <w:vAlign w:val="center"/>
            <w:tcPrChange w:id="241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16" w:author="user" w:date="2023-09-19T14:45:00Z"/>
                <w:rFonts w:ascii="Arial LatArm" w:hAnsi="Arial LatArm" w:cs="Calibri"/>
                <w:color w:val="000000"/>
                <w:sz w:val="18"/>
                <w:szCs w:val="18"/>
              </w:rPr>
            </w:pPr>
            <w:ins w:id="2417" w:author="user" w:date="2023-09-19T14:45:00Z">
              <w:r w:rsidRPr="002A7D19">
                <w:rPr>
                  <w:rFonts w:ascii="Arial LatArm" w:hAnsi="Arial LatArm" w:cs="Calibri"/>
                  <w:color w:val="000000"/>
                  <w:sz w:val="18"/>
                  <w:szCs w:val="18"/>
                </w:rPr>
                <w:t>181</w:t>
              </w:r>
            </w:ins>
          </w:p>
        </w:tc>
        <w:tc>
          <w:tcPr>
            <w:tcW w:w="1458" w:type="dxa"/>
            <w:vAlign w:val="center"/>
            <w:tcPrChange w:id="241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19" w:author="user" w:date="2023-09-19T14:45:00Z"/>
                <w:rFonts w:ascii="Arial LatArm" w:hAnsi="Arial LatArm" w:cs="Calibri"/>
                <w:color w:val="000000"/>
                <w:sz w:val="18"/>
                <w:szCs w:val="18"/>
              </w:rPr>
            </w:pPr>
            <w:ins w:id="2420" w:author="user" w:date="2023-09-19T14:45:00Z">
              <w:r w:rsidRPr="002A7D19">
                <w:rPr>
                  <w:rFonts w:ascii="Arial LatArm" w:hAnsi="Arial LatArm" w:cs="Calibri"/>
                  <w:color w:val="000000"/>
                  <w:sz w:val="18"/>
                  <w:szCs w:val="18"/>
                </w:rPr>
                <w:t>120 000</w:t>
              </w:r>
            </w:ins>
          </w:p>
        </w:tc>
        <w:tc>
          <w:tcPr>
            <w:tcW w:w="6458" w:type="dxa"/>
            <w:vAlign w:val="center"/>
            <w:tcPrChange w:id="242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22" w:author="user" w:date="2023-09-19T14:45:00Z"/>
                <w:rFonts w:ascii="GHEA Grapalat" w:hAnsi="GHEA Grapalat"/>
                <w:sz w:val="24"/>
                <w:szCs w:val="24"/>
              </w:rPr>
            </w:pPr>
            <w:ins w:id="2423" w:author="user" w:date="2023-09-19T14:50:00Z">
              <w:r>
                <w:rPr>
                  <w:rFonts w:ascii="Arial LatArm" w:hAnsi="Arial LatArm" w:cs="Calibri"/>
                  <w:color w:val="000000"/>
                  <w:sz w:val="16"/>
                  <w:szCs w:val="16"/>
                </w:rPr>
                <w:t xml:space="preserve"> </w:t>
              </w:r>
              <w:r>
                <w:rPr>
                  <w:rFonts w:ascii="Calibri" w:hAnsi="Calibri" w:cs="Calibri"/>
                  <w:color w:val="000000"/>
                  <w:sz w:val="16"/>
                  <w:szCs w:val="16"/>
                </w:rPr>
                <w:t>Тест</w:t>
              </w:r>
              <w:r>
                <w:rPr>
                  <w:rFonts w:ascii="Arial LatArm" w:hAnsi="Arial LatArm" w:cs="Calibri"/>
                  <w:color w:val="000000"/>
                  <w:sz w:val="16"/>
                  <w:szCs w:val="16"/>
                </w:rPr>
                <w:t>-</w:t>
              </w:r>
              <w:r>
                <w:rPr>
                  <w:rFonts w:ascii="Calibri" w:hAnsi="Calibri" w:cs="Calibri"/>
                  <w:color w:val="000000"/>
                  <w:sz w:val="16"/>
                  <w:szCs w:val="16"/>
                </w:rPr>
                <w:t>полоски</w:t>
              </w:r>
              <w:r>
                <w:rPr>
                  <w:rFonts w:ascii="Arial LatArm" w:hAnsi="Arial LatArm" w:cs="Calibri"/>
                  <w:color w:val="000000"/>
                  <w:sz w:val="16"/>
                  <w:szCs w:val="16"/>
                </w:rPr>
                <w:t xml:space="preserve"> </w:t>
              </w:r>
              <w:r>
                <w:rPr>
                  <w:rFonts w:ascii="Calibri" w:hAnsi="Calibri" w:cs="Calibri"/>
                  <w:color w:val="000000"/>
                  <w:sz w:val="16"/>
                  <w:szCs w:val="16"/>
                </w:rPr>
                <w:t>для</w:t>
              </w:r>
              <w:r>
                <w:rPr>
                  <w:rFonts w:ascii="Arial LatArm" w:hAnsi="Arial LatArm" w:cs="Calibri"/>
                  <w:color w:val="000000"/>
                  <w:sz w:val="16"/>
                  <w:szCs w:val="16"/>
                </w:rPr>
                <w:t xml:space="preserve"> </w:t>
              </w:r>
              <w:r>
                <w:rPr>
                  <w:rFonts w:ascii="Calibri" w:hAnsi="Calibri" w:cs="Calibri"/>
                  <w:color w:val="000000"/>
                  <w:sz w:val="16"/>
                  <w:szCs w:val="16"/>
                </w:rPr>
                <w:t>глюкометра</w:t>
              </w:r>
            </w:ins>
          </w:p>
        </w:tc>
      </w:tr>
      <w:tr w:rsidR="003A1D99" w:rsidRPr="009044F1" w:rsidTr="002264A1">
        <w:tblPrEx>
          <w:tblPrExChange w:id="2424" w:author="user" w:date="2023-09-19T14:50:00Z">
            <w:tblPrEx>
              <w:tblW w:w="9446" w:type="dxa"/>
            </w:tblPrEx>
          </w:tblPrExChange>
        </w:tblPrEx>
        <w:trPr>
          <w:jc w:val="center"/>
          <w:ins w:id="2425" w:author="user" w:date="2023-09-19T14:45:00Z"/>
          <w:trPrChange w:id="2426" w:author="user" w:date="2023-09-19T14:50:00Z">
            <w:trPr>
              <w:jc w:val="center"/>
            </w:trPr>
          </w:trPrChange>
        </w:trPr>
        <w:tc>
          <w:tcPr>
            <w:tcW w:w="1530" w:type="dxa"/>
            <w:vAlign w:val="center"/>
            <w:tcPrChange w:id="242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28" w:author="user" w:date="2023-09-19T14:45:00Z"/>
                <w:rFonts w:ascii="Arial LatArm" w:hAnsi="Arial LatArm" w:cs="Calibri"/>
                <w:color w:val="000000"/>
                <w:sz w:val="18"/>
                <w:szCs w:val="18"/>
              </w:rPr>
            </w:pPr>
            <w:ins w:id="2429" w:author="user" w:date="2023-09-19T14:45:00Z">
              <w:r w:rsidRPr="002A7D19">
                <w:rPr>
                  <w:rFonts w:ascii="Arial LatArm" w:hAnsi="Arial LatArm" w:cs="Calibri"/>
                  <w:color w:val="000000"/>
                  <w:sz w:val="18"/>
                  <w:szCs w:val="18"/>
                </w:rPr>
                <w:t>182</w:t>
              </w:r>
            </w:ins>
          </w:p>
        </w:tc>
        <w:tc>
          <w:tcPr>
            <w:tcW w:w="1458" w:type="dxa"/>
            <w:vAlign w:val="center"/>
            <w:tcPrChange w:id="243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31" w:author="user" w:date="2023-09-19T14:45:00Z"/>
                <w:rFonts w:ascii="Arial LatArm" w:hAnsi="Arial LatArm" w:cs="Calibri"/>
                <w:color w:val="000000"/>
                <w:sz w:val="18"/>
                <w:szCs w:val="18"/>
              </w:rPr>
            </w:pPr>
            <w:ins w:id="2432" w:author="user" w:date="2023-09-19T14:45:00Z">
              <w:r w:rsidRPr="002A7D19">
                <w:rPr>
                  <w:rFonts w:ascii="Arial LatArm" w:hAnsi="Arial LatArm" w:cs="Calibri"/>
                  <w:color w:val="000000"/>
                  <w:sz w:val="18"/>
                  <w:szCs w:val="18"/>
                </w:rPr>
                <w:t>96 000</w:t>
              </w:r>
            </w:ins>
          </w:p>
        </w:tc>
        <w:tc>
          <w:tcPr>
            <w:tcW w:w="6458" w:type="dxa"/>
            <w:vAlign w:val="center"/>
            <w:tcPrChange w:id="243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34" w:author="user" w:date="2023-09-19T14:45:00Z"/>
                <w:rFonts w:ascii="GHEA Grapalat" w:hAnsi="GHEA Grapalat"/>
                <w:sz w:val="24"/>
                <w:szCs w:val="24"/>
              </w:rPr>
            </w:pPr>
            <w:ins w:id="2435" w:author="user" w:date="2023-09-19T14:50:00Z">
              <w:r>
                <w:rPr>
                  <w:rFonts w:ascii="Calibri" w:hAnsi="Calibri" w:cs="Calibri"/>
                  <w:color w:val="000000"/>
                  <w:sz w:val="16"/>
                  <w:szCs w:val="16"/>
                </w:rPr>
                <w:t>Инсулиновый</w:t>
              </w:r>
              <w:r>
                <w:rPr>
                  <w:rFonts w:ascii="Arial LatArm" w:hAnsi="Arial LatArm" w:cs="Calibri"/>
                  <w:color w:val="000000"/>
                  <w:sz w:val="16"/>
                  <w:szCs w:val="16"/>
                </w:rPr>
                <w:t xml:space="preserve"> </w:t>
              </w:r>
              <w:r>
                <w:rPr>
                  <w:rFonts w:ascii="Calibri" w:hAnsi="Calibri" w:cs="Calibri"/>
                  <w:color w:val="000000"/>
                  <w:sz w:val="16"/>
                  <w:szCs w:val="16"/>
                </w:rPr>
                <w:t>шприц</w:t>
              </w:r>
            </w:ins>
          </w:p>
        </w:tc>
      </w:tr>
      <w:tr w:rsidR="003A1D99" w:rsidRPr="009044F1" w:rsidTr="002264A1">
        <w:tblPrEx>
          <w:tblPrExChange w:id="2436" w:author="user" w:date="2023-09-19T14:50:00Z">
            <w:tblPrEx>
              <w:tblW w:w="9446" w:type="dxa"/>
            </w:tblPrEx>
          </w:tblPrExChange>
        </w:tblPrEx>
        <w:trPr>
          <w:jc w:val="center"/>
          <w:ins w:id="2437" w:author="user" w:date="2023-09-19T14:45:00Z"/>
          <w:trPrChange w:id="2438" w:author="user" w:date="2023-09-19T14:50:00Z">
            <w:trPr>
              <w:jc w:val="center"/>
            </w:trPr>
          </w:trPrChange>
        </w:trPr>
        <w:tc>
          <w:tcPr>
            <w:tcW w:w="1530" w:type="dxa"/>
            <w:vAlign w:val="center"/>
            <w:tcPrChange w:id="243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40" w:author="user" w:date="2023-09-19T14:45:00Z"/>
                <w:rFonts w:ascii="Arial LatArm" w:hAnsi="Arial LatArm" w:cs="Calibri"/>
                <w:color w:val="000000"/>
                <w:sz w:val="18"/>
                <w:szCs w:val="18"/>
              </w:rPr>
            </w:pPr>
            <w:ins w:id="2441" w:author="user" w:date="2023-09-19T14:45:00Z">
              <w:r w:rsidRPr="002A7D19">
                <w:rPr>
                  <w:rFonts w:ascii="Arial LatArm" w:hAnsi="Arial LatArm" w:cs="Calibri"/>
                  <w:color w:val="000000"/>
                  <w:sz w:val="18"/>
                  <w:szCs w:val="18"/>
                </w:rPr>
                <w:t>183</w:t>
              </w:r>
            </w:ins>
          </w:p>
        </w:tc>
        <w:tc>
          <w:tcPr>
            <w:tcW w:w="1458" w:type="dxa"/>
            <w:vAlign w:val="center"/>
            <w:tcPrChange w:id="244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43" w:author="user" w:date="2023-09-19T14:45:00Z"/>
                <w:rFonts w:ascii="Arial LatArm" w:hAnsi="Arial LatArm" w:cs="Calibri"/>
                <w:color w:val="000000"/>
                <w:sz w:val="18"/>
                <w:szCs w:val="18"/>
              </w:rPr>
            </w:pPr>
            <w:ins w:id="2444" w:author="user" w:date="2023-09-19T14:45:00Z">
              <w:r w:rsidRPr="002A7D19">
                <w:rPr>
                  <w:rFonts w:ascii="Arial LatArm" w:hAnsi="Arial LatArm" w:cs="Calibri"/>
                  <w:color w:val="000000"/>
                  <w:sz w:val="18"/>
                  <w:szCs w:val="18"/>
                </w:rPr>
                <w:t>85 000</w:t>
              </w:r>
            </w:ins>
          </w:p>
        </w:tc>
        <w:tc>
          <w:tcPr>
            <w:tcW w:w="6458" w:type="dxa"/>
            <w:vAlign w:val="center"/>
            <w:tcPrChange w:id="244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46" w:author="user" w:date="2023-09-19T14:45:00Z"/>
                <w:rFonts w:ascii="GHEA Grapalat" w:hAnsi="GHEA Grapalat"/>
                <w:sz w:val="24"/>
                <w:szCs w:val="24"/>
              </w:rPr>
            </w:pPr>
            <w:ins w:id="2447" w:author="user" w:date="2023-09-19T14:50:00Z">
              <w:r>
                <w:rPr>
                  <w:rFonts w:ascii="Arial LatArm" w:hAnsi="Arial LatArm" w:cs="Calibri"/>
                  <w:color w:val="000000"/>
                  <w:sz w:val="16"/>
                  <w:szCs w:val="16"/>
                </w:rPr>
                <w:t xml:space="preserve"> </w:t>
              </w:r>
              <w:r>
                <w:rPr>
                  <w:rFonts w:ascii="Calibri" w:hAnsi="Calibri" w:cs="Calibri"/>
                  <w:color w:val="000000"/>
                  <w:sz w:val="16"/>
                  <w:szCs w:val="16"/>
                </w:rPr>
                <w:t>Хлопок</w:t>
              </w:r>
            </w:ins>
          </w:p>
        </w:tc>
      </w:tr>
      <w:tr w:rsidR="003A1D99" w:rsidRPr="009044F1" w:rsidTr="002264A1">
        <w:tblPrEx>
          <w:tblPrExChange w:id="2448" w:author="user" w:date="2023-09-19T14:50:00Z">
            <w:tblPrEx>
              <w:tblW w:w="9446" w:type="dxa"/>
            </w:tblPrEx>
          </w:tblPrExChange>
        </w:tblPrEx>
        <w:trPr>
          <w:jc w:val="center"/>
          <w:ins w:id="2449" w:author="user" w:date="2023-09-19T14:45:00Z"/>
          <w:trPrChange w:id="2450" w:author="user" w:date="2023-09-19T14:50:00Z">
            <w:trPr>
              <w:jc w:val="center"/>
            </w:trPr>
          </w:trPrChange>
        </w:trPr>
        <w:tc>
          <w:tcPr>
            <w:tcW w:w="1530" w:type="dxa"/>
            <w:vAlign w:val="center"/>
            <w:tcPrChange w:id="245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52" w:author="user" w:date="2023-09-19T14:45:00Z"/>
                <w:rFonts w:ascii="Arial LatArm" w:hAnsi="Arial LatArm" w:cs="Calibri"/>
                <w:color w:val="000000"/>
                <w:sz w:val="18"/>
                <w:szCs w:val="18"/>
              </w:rPr>
            </w:pPr>
            <w:ins w:id="2453" w:author="user" w:date="2023-09-19T14:45:00Z">
              <w:r w:rsidRPr="002A7D19">
                <w:rPr>
                  <w:rFonts w:ascii="Arial LatArm" w:hAnsi="Arial LatArm" w:cs="Calibri"/>
                  <w:color w:val="000000"/>
                  <w:sz w:val="18"/>
                  <w:szCs w:val="18"/>
                </w:rPr>
                <w:t>184</w:t>
              </w:r>
            </w:ins>
          </w:p>
        </w:tc>
        <w:tc>
          <w:tcPr>
            <w:tcW w:w="1458" w:type="dxa"/>
            <w:vAlign w:val="center"/>
            <w:tcPrChange w:id="245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55" w:author="user" w:date="2023-09-19T14:45:00Z"/>
                <w:rFonts w:ascii="Arial LatArm" w:hAnsi="Arial LatArm" w:cs="Calibri"/>
                <w:color w:val="000000"/>
                <w:sz w:val="18"/>
                <w:szCs w:val="18"/>
              </w:rPr>
            </w:pPr>
            <w:ins w:id="2456" w:author="user" w:date="2023-09-19T14:45:00Z">
              <w:r w:rsidRPr="002A7D19">
                <w:rPr>
                  <w:rFonts w:ascii="Arial LatArm" w:hAnsi="Arial LatArm" w:cs="Calibri"/>
                  <w:color w:val="000000"/>
                  <w:sz w:val="18"/>
                  <w:szCs w:val="18"/>
                </w:rPr>
                <w:t>285 000</w:t>
              </w:r>
            </w:ins>
          </w:p>
        </w:tc>
        <w:tc>
          <w:tcPr>
            <w:tcW w:w="6458" w:type="dxa"/>
            <w:vAlign w:val="center"/>
            <w:tcPrChange w:id="245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58" w:author="user" w:date="2023-09-19T14:45:00Z"/>
                <w:rFonts w:ascii="GHEA Grapalat" w:hAnsi="GHEA Grapalat"/>
                <w:sz w:val="24"/>
                <w:szCs w:val="24"/>
              </w:rPr>
            </w:pPr>
            <w:ins w:id="2459" w:author="user" w:date="2023-09-19T14:50:00Z">
              <w:r>
                <w:rPr>
                  <w:rFonts w:ascii="Calibri" w:hAnsi="Calibri" w:cs="Calibri"/>
                  <w:color w:val="000000"/>
                  <w:sz w:val="16"/>
                  <w:szCs w:val="16"/>
                </w:rPr>
                <w:t>Тазиф</w:t>
              </w:r>
            </w:ins>
          </w:p>
        </w:tc>
      </w:tr>
      <w:tr w:rsidR="003A1D99" w:rsidRPr="009044F1" w:rsidTr="002264A1">
        <w:tblPrEx>
          <w:tblPrExChange w:id="2460" w:author="user" w:date="2023-09-19T14:50:00Z">
            <w:tblPrEx>
              <w:tblW w:w="9446" w:type="dxa"/>
            </w:tblPrEx>
          </w:tblPrExChange>
        </w:tblPrEx>
        <w:trPr>
          <w:jc w:val="center"/>
          <w:ins w:id="2461" w:author="user" w:date="2023-09-19T14:45:00Z"/>
          <w:trPrChange w:id="2462" w:author="user" w:date="2023-09-19T14:50:00Z">
            <w:trPr>
              <w:jc w:val="center"/>
            </w:trPr>
          </w:trPrChange>
        </w:trPr>
        <w:tc>
          <w:tcPr>
            <w:tcW w:w="1530" w:type="dxa"/>
            <w:vAlign w:val="center"/>
            <w:tcPrChange w:id="246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64" w:author="user" w:date="2023-09-19T14:45:00Z"/>
                <w:rFonts w:ascii="Arial LatArm" w:hAnsi="Arial LatArm" w:cs="Calibri"/>
                <w:color w:val="000000"/>
                <w:sz w:val="18"/>
                <w:szCs w:val="18"/>
              </w:rPr>
            </w:pPr>
            <w:ins w:id="2465" w:author="user" w:date="2023-09-19T14:45:00Z">
              <w:r w:rsidRPr="002A7D19">
                <w:rPr>
                  <w:rFonts w:ascii="Arial LatArm" w:hAnsi="Arial LatArm" w:cs="Calibri"/>
                  <w:color w:val="000000"/>
                  <w:sz w:val="18"/>
                  <w:szCs w:val="18"/>
                </w:rPr>
                <w:t>185</w:t>
              </w:r>
            </w:ins>
          </w:p>
        </w:tc>
        <w:tc>
          <w:tcPr>
            <w:tcW w:w="1458" w:type="dxa"/>
            <w:vAlign w:val="center"/>
            <w:tcPrChange w:id="246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67" w:author="user" w:date="2023-09-19T14:45:00Z"/>
                <w:rFonts w:ascii="Arial LatArm" w:hAnsi="Arial LatArm" w:cs="Calibri"/>
                <w:color w:val="000000"/>
                <w:sz w:val="18"/>
                <w:szCs w:val="18"/>
              </w:rPr>
            </w:pPr>
            <w:ins w:id="2468" w:author="user" w:date="2023-09-19T14:45:00Z">
              <w:r w:rsidRPr="002A7D19">
                <w:rPr>
                  <w:rFonts w:ascii="Arial LatArm" w:hAnsi="Arial LatArm" w:cs="Calibri"/>
                  <w:color w:val="000000"/>
                  <w:sz w:val="18"/>
                  <w:szCs w:val="18"/>
                </w:rPr>
                <w:t>40 000</w:t>
              </w:r>
            </w:ins>
          </w:p>
        </w:tc>
        <w:tc>
          <w:tcPr>
            <w:tcW w:w="6458" w:type="dxa"/>
            <w:vAlign w:val="center"/>
            <w:tcPrChange w:id="246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70" w:author="user" w:date="2023-09-19T14:45:00Z"/>
                <w:rFonts w:ascii="GHEA Grapalat" w:hAnsi="GHEA Grapalat"/>
                <w:sz w:val="24"/>
                <w:szCs w:val="24"/>
              </w:rPr>
            </w:pPr>
            <w:ins w:id="2471" w:author="user" w:date="2023-09-19T14:50:00Z">
              <w:r>
                <w:rPr>
                  <w:rFonts w:ascii="Calibri" w:hAnsi="Calibri" w:cs="Calibri"/>
                  <w:color w:val="000000"/>
                  <w:sz w:val="16"/>
                  <w:szCs w:val="16"/>
                </w:rPr>
                <w:t>Медицинская</w:t>
              </w:r>
              <w:r>
                <w:rPr>
                  <w:rFonts w:ascii="Arial LatArm" w:hAnsi="Arial LatArm" w:cs="Calibri"/>
                  <w:color w:val="000000"/>
                  <w:sz w:val="16"/>
                  <w:szCs w:val="16"/>
                </w:rPr>
                <w:t xml:space="preserve"> </w:t>
              </w:r>
              <w:r>
                <w:rPr>
                  <w:rFonts w:ascii="Calibri" w:hAnsi="Calibri" w:cs="Calibri"/>
                  <w:color w:val="000000"/>
                  <w:sz w:val="16"/>
                  <w:szCs w:val="16"/>
                </w:rPr>
                <w:t>шапочка</w:t>
              </w:r>
            </w:ins>
          </w:p>
        </w:tc>
      </w:tr>
      <w:tr w:rsidR="003A1D99" w:rsidRPr="009044F1" w:rsidTr="002264A1">
        <w:tblPrEx>
          <w:tblPrExChange w:id="2472" w:author="user" w:date="2023-09-19T14:50:00Z">
            <w:tblPrEx>
              <w:tblW w:w="9446" w:type="dxa"/>
            </w:tblPrEx>
          </w:tblPrExChange>
        </w:tblPrEx>
        <w:trPr>
          <w:jc w:val="center"/>
          <w:ins w:id="2473" w:author="user" w:date="2023-09-19T14:45:00Z"/>
          <w:trPrChange w:id="2474" w:author="user" w:date="2023-09-19T14:50:00Z">
            <w:trPr>
              <w:jc w:val="center"/>
            </w:trPr>
          </w:trPrChange>
        </w:trPr>
        <w:tc>
          <w:tcPr>
            <w:tcW w:w="1530" w:type="dxa"/>
            <w:vAlign w:val="center"/>
            <w:tcPrChange w:id="247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76" w:author="user" w:date="2023-09-19T14:45:00Z"/>
                <w:rFonts w:ascii="Arial LatArm" w:hAnsi="Arial LatArm" w:cs="Calibri"/>
                <w:color w:val="000000"/>
                <w:sz w:val="18"/>
                <w:szCs w:val="18"/>
              </w:rPr>
            </w:pPr>
            <w:ins w:id="2477" w:author="user" w:date="2023-09-19T14:45:00Z">
              <w:r w:rsidRPr="002A7D19">
                <w:rPr>
                  <w:rFonts w:ascii="Arial LatArm" w:hAnsi="Arial LatArm" w:cs="Calibri"/>
                  <w:color w:val="000000"/>
                  <w:sz w:val="18"/>
                  <w:szCs w:val="18"/>
                </w:rPr>
                <w:t>186</w:t>
              </w:r>
            </w:ins>
          </w:p>
        </w:tc>
        <w:tc>
          <w:tcPr>
            <w:tcW w:w="1458" w:type="dxa"/>
            <w:vAlign w:val="center"/>
            <w:tcPrChange w:id="247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79" w:author="user" w:date="2023-09-19T14:45:00Z"/>
                <w:rFonts w:ascii="Arial LatArm" w:hAnsi="Arial LatArm" w:cs="Calibri"/>
                <w:color w:val="000000"/>
                <w:sz w:val="18"/>
                <w:szCs w:val="18"/>
              </w:rPr>
            </w:pPr>
            <w:ins w:id="2480" w:author="user" w:date="2023-09-19T14:45:00Z">
              <w:r w:rsidRPr="002A7D19">
                <w:rPr>
                  <w:rFonts w:ascii="Arial LatArm" w:hAnsi="Arial LatArm" w:cs="Calibri"/>
                  <w:color w:val="000000"/>
                  <w:sz w:val="18"/>
                  <w:szCs w:val="18"/>
                </w:rPr>
                <w:t>320 000</w:t>
              </w:r>
            </w:ins>
          </w:p>
        </w:tc>
        <w:tc>
          <w:tcPr>
            <w:tcW w:w="6458" w:type="dxa"/>
            <w:vAlign w:val="center"/>
            <w:tcPrChange w:id="248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82" w:author="user" w:date="2023-09-19T14:45:00Z"/>
                <w:rFonts w:ascii="GHEA Grapalat" w:hAnsi="GHEA Grapalat"/>
                <w:sz w:val="24"/>
                <w:szCs w:val="24"/>
              </w:rPr>
            </w:pPr>
            <w:ins w:id="2483" w:author="user" w:date="2023-09-19T14:50:00Z">
              <w:r>
                <w:rPr>
                  <w:rFonts w:ascii="Calibri" w:hAnsi="Calibri" w:cs="Calibri"/>
                  <w:color w:val="000000"/>
                  <w:sz w:val="16"/>
                  <w:szCs w:val="16"/>
                </w:rPr>
                <w:t>Перчатка</w:t>
              </w:r>
              <w:r>
                <w:rPr>
                  <w:rFonts w:ascii="Arial LatArm" w:hAnsi="Arial LatArm" w:cs="Calibri"/>
                  <w:color w:val="000000"/>
                  <w:sz w:val="16"/>
                  <w:szCs w:val="16"/>
                </w:rPr>
                <w:t xml:space="preserve"> </w:t>
              </w:r>
              <w:r>
                <w:rPr>
                  <w:rFonts w:ascii="Calibri" w:hAnsi="Calibri" w:cs="Calibri"/>
                  <w:color w:val="000000"/>
                  <w:sz w:val="16"/>
                  <w:szCs w:val="16"/>
                </w:rPr>
                <w:t>стерильная</w:t>
              </w:r>
            </w:ins>
          </w:p>
        </w:tc>
      </w:tr>
      <w:tr w:rsidR="003A1D99" w:rsidRPr="009044F1" w:rsidTr="002264A1">
        <w:tblPrEx>
          <w:tblPrExChange w:id="2484" w:author="user" w:date="2023-09-19T14:50:00Z">
            <w:tblPrEx>
              <w:tblW w:w="9446" w:type="dxa"/>
            </w:tblPrEx>
          </w:tblPrExChange>
        </w:tblPrEx>
        <w:trPr>
          <w:jc w:val="center"/>
          <w:ins w:id="2485" w:author="user" w:date="2023-09-19T14:45:00Z"/>
          <w:trPrChange w:id="2486" w:author="user" w:date="2023-09-19T14:50:00Z">
            <w:trPr>
              <w:jc w:val="center"/>
            </w:trPr>
          </w:trPrChange>
        </w:trPr>
        <w:tc>
          <w:tcPr>
            <w:tcW w:w="1530" w:type="dxa"/>
            <w:vAlign w:val="center"/>
            <w:tcPrChange w:id="248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488" w:author="user" w:date="2023-09-19T14:45:00Z"/>
                <w:rFonts w:ascii="Arial LatArm" w:hAnsi="Arial LatArm" w:cs="Calibri"/>
                <w:color w:val="000000"/>
                <w:sz w:val="18"/>
                <w:szCs w:val="18"/>
              </w:rPr>
            </w:pPr>
            <w:ins w:id="2489" w:author="user" w:date="2023-09-19T14:45:00Z">
              <w:r w:rsidRPr="002A7D19">
                <w:rPr>
                  <w:rFonts w:ascii="Arial LatArm" w:hAnsi="Arial LatArm" w:cs="Calibri"/>
                  <w:color w:val="000000"/>
                  <w:sz w:val="18"/>
                  <w:szCs w:val="18"/>
                </w:rPr>
                <w:t>187</w:t>
              </w:r>
            </w:ins>
          </w:p>
        </w:tc>
        <w:tc>
          <w:tcPr>
            <w:tcW w:w="1458" w:type="dxa"/>
            <w:vAlign w:val="center"/>
            <w:tcPrChange w:id="249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491" w:author="user" w:date="2023-09-19T14:45:00Z"/>
                <w:rFonts w:ascii="Arial LatArm" w:hAnsi="Arial LatArm" w:cs="Calibri"/>
                <w:color w:val="000000"/>
                <w:sz w:val="18"/>
                <w:szCs w:val="18"/>
              </w:rPr>
            </w:pPr>
            <w:ins w:id="2492" w:author="user" w:date="2023-09-19T14:45:00Z">
              <w:r w:rsidRPr="002A7D19">
                <w:rPr>
                  <w:rFonts w:ascii="Arial LatArm" w:hAnsi="Arial LatArm" w:cs="Calibri"/>
                  <w:color w:val="000000"/>
                  <w:sz w:val="18"/>
                  <w:szCs w:val="18"/>
                </w:rPr>
                <w:t>600 000</w:t>
              </w:r>
            </w:ins>
          </w:p>
        </w:tc>
        <w:tc>
          <w:tcPr>
            <w:tcW w:w="6458" w:type="dxa"/>
            <w:vAlign w:val="center"/>
            <w:tcPrChange w:id="249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494" w:author="user" w:date="2023-09-19T14:45:00Z"/>
                <w:rFonts w:ascii="GHEA Grapalat" w:hAnsi="GHEA Grapalat"/>
                <w:sz w:val="24"/>
                <w:szCs w:val="24"/>
              </w:rPr>
            </w:pPr>
            <w:ins w:id="2495" w:author="user" w:date="2023-09-19T14:50:00Z">
              <w:r>
                <w:rPr>
                  <w:rFonts w:ascii="Arial LatArm" w:hAnsi="Arial LatArm" w:cs="Calibri"/>
                  <w:color w:val="000000"/>
                  <w:sz w:val="16"/>
                  <w:szCs w:val="16"/>
                </w:rPr>
                <w:t xml:space="preserve"> </w:t>
              </w:r>
              <w:r>
                <w:rPr>
                  <w:rFonts w:ascii="Calibri" w:hAnsi="Calibri" w:cs="Calibri"/>
                  <w:color w:val="000000"/>
                  <w:sz w:val="16"/>
                  <w:szCs w:val="16"/>
                </w:rPr>
                <w:t>Рассасывающийся</w:t>
              </w:r>
              <w:r>
                <w:rPr>
                  <w:rFonts w:ascii="Arial LatArm" w:hAnsi="Arial LatArm" w:cs="Calibri"/>
                  <w:color w:val="000000"/>
                  <w:sz w:val="16"/>
                  <w:szCs w:val="16"/>
                </w:rPr>
                <w:t xml:space="preserve"> </w:t>
              </w:r>
              <w:r>
                <w:rPr>
                  <w:rFonts w:ascii="Calibri" w:hAnsi="Calibri" w:cs="Calibri"/>
                  <w:color w:val="000000"/>
                  <w:sz w:val="16"/>
                  <w:szCs w:val="16"/>
                </w:rPr>
                <w:t>хирургический</w:t>
              </w:r>
              <w:r>
                <w:rPr>
                  <w:rFonts w:ascii="Arial LatArm" w:hAnsi="Arial LatArm" w:cs="Calibri"/>
                  <w:color w:val="000000"/>
                  <w:sz w:val="16"/>
                  <w:szCs w:val="16"/>
                </w:rPr>
                <w:t xml:space="preserve"> </w:t>
              </w:r>
              <w:r>
                <w:rPr>
                  <w:rFonts w:ascii="Calibri" w:hAnsi="Calibri" w:cs="Calibri"/>
                  <w:color w:val="000000"/>
                  <w:sz w:val="16"/>
                  <w:szCs w:val="16"/>
                </w:rPr>
                <w:t>шовный</w:t>
              </w:r>
              <w:r>
                <w:rPr>
                  <w:rFonts w:ascii="Arial LatArm" w:hAnsi="Arial LatArm" w:cs="Calibri"/>
                  <w:color w:val="000000"/>
                  <w:sz w:val="16"/>
                  <w:szCs w:val="16"/>
                </w:rPr>
                <w:t xml:space="preserve"> </w:t>
              </w:r>
              <w:r>
                <w:rPr>
                  <w:rFonts w:ascii="Calibri" w:hAnsi="Calibri" w:cs="Calibri"/>
                  <w:color w:val="000000"/>
                  <w:sz w:val="16"/>
                  <w:szCs w:val="16"/>
                </w:rPr>
                <w:t>материал</w:t>
              </w:r>
            </w:ins>
          </w:p>
        </w:tc>
      </w:tr>
      <w:tr w:rsidR="003A1D99" w:rsidRPr="009044F1" w:rsidTr="002264A1">
        <w:tblPrEx>
          <w:tblPrExChange w:id="2496" w:author="user" w:date="2023-09-19T14:50:00Z">
            <w:tblPrEx>
              <w:tblW w:w="9446" w:type="dxa"/>
            </w:tblPrEx>
          </w:tblPrExChange>
        </w:tblPrEx>
        <w:trPr>
          <w:jc w:val="center"/>
          <w:ins w:id="2497" w:author="user" w:date="2023-09-19T14:45:00Z"/>
          <w:trPrChange w:id="2498" w:author="user" w:date="2023-09-19T14:50:00Z">
            <w:trPr>
              <w:jc w:val="center"/>
            </w:trPr>
          </w:trPrChange>
        </w:trPr>
        <w:tc>
          <w:tcPr>
            <w:tcW w:w="1530" w:type="dxa"/>
            <w:vAlign w:val="center"/>
            <w:tcPrChange w:id="249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00" w:author="user" w:date="2023-09-19T14:45:00Z"/>
                <w:rFonts w:ascii="Arial LatArm" w:hAnsi="Arial LatArm" w:cs="Calibri"/>
                <w:color w:val="000000"/>
                <w:sz w:val="18"/>
                <w:szCs w:val="18"/>
              </w:rPr>
            </w:pPr>
            <w:ins w:id="2501" w:author="user" w:date="2023-09-19T14:45:00Z">
              <w:r w:rsidRPr="002A7D19">
                <w:rPr>
                  <w:rFonts w:ascii="Arial LatArm" w:hAnsi="Arial LatArm" w:cs="Calibri"/>
                  <w:color w:val="000000"/>
                  <w:sz w:val="18"/>
                  <w:szCs w:val="18"/>
                </w:rPr>
                <w:t>188</w:t>
              </w:r>
            </w:ins>
          </w:p>
        </w:tc>
        <w:tc>
          <w:tcPr>
            <w:tcW w:w="1458" w:type="dxa"/>
            <w:vAlign w:val="center"/>
            <w:tcPrChange w:id="250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03" w:author="user" w:date="2023-09-19T14:45:00Z"/>
                <w:rFonts w:ascii="Arial LatArm" w:hAnsi="Arial LatArm" w:cs="Calibri"/>
                <w:color w:val="000000"/>
                <w:sz w:val="18"/>
                <w:szCs w:val="18"/>
              </w:rPr>
            </w:pPr>
            <w:ins w:id="2504" w:author="user" w:date="2023-09-19T14:45:00Z">
              <w:r w:rsidRPr="002A7D19">
                <w:rPr>
                  <w:rFonts w:ascii="Arial LatArm" w:hAnsi="Arial LatArm" w:cs="Calibri"/>
                  <w:color w:val="000000"/>
                  <w:sz w:val="18"/>
                  <w:szCs w:val="18"/>
                </w:rPr>
                <w:t>240 000</w:t>
              </w:r>
            </w:ins>
          </w:p>
        </w:tc>
        <w:tc>
          <w:tcPr>
            <w:tcW w:w="6458" w:type="dxa"/>
            <w:vAlign w:val="center"/>
            <w:tcPrChange w:id="250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06" w:author="user" w:date="2023-09-19T14:45:00Z"/>
                <w:rFonts w:ascii="GHEA Grapalat" w:hAnsi="GHEA Grapalat"/>
                <w:sz w:val="24"/>
                <w:szCs w:val="24"/>
              </w:rPr>
            </w:pPr>
            <w:ins w:id="2507" w:author="user" w:date="2023-09-19T14:50:00Z">
              <w:r>
                <w:rPr>
                  <w:rFonts w:ascii="Calibri" w:hAnsi="Calibri" w:cs="Calibri"/>
                  <w:color w:val="000000"/>
                  <w:sz w:val="16"/>
                  <w:szCs w:val="16"/>
                </w:rPr>
                <w:t>Нерассасывающаяся</w:t>
              </w:r>
              <w:r>
                <w:rPr>
                  <w:rFonts w:ascii="Arial LatArm" w:hAnsi="Arial LatArm" w:cs="Calibri"/>
                  <w:color w:val="000000"/>
                  <w:sz w:val="16"/>
                  <w:szCs w:val="16"/>
                </w:rPr>
                <w:t xml:space="preserve"> </w:t>
              </w:r>
              <w:r>
                <w:rPr>
                  <w:rFonts w:ascii="Calibri" w:hAnsi="Calibri" w:cs="Calibri"/>
                  <w:color w:val="000000"/>
                  <w:sz w:val="16"/>
                  <w:szCs w:val="16"/>
                </w:rPr>
                <w:t>хирургическая</w:t>
              </w:r>
              <w:r>
                <w:rPr>
                  <w:rFonts w:ascii="Arial LatArm" w:hAnsi="Arial LatArm" w:cs="Calibri"/>
                  <w:color w:val="000000"/>
                  <w:sz w:val="16"/>
                  <w:szCs w:val="16"/>
                </w:rPr>
                <w:t xml:space="preserve"> </w:t>
              </w:r>
              <w:r>
                <w:rPr>
                  <w:rFonts w:ascii="Calibri" w:hAnsi="Calibri" w:cs="Calibri"/>
                  <w:color w:val="000000"/>
                  <w:sz w:val="16"/>
                  <w:szCs w:val="16"/>
                </w:rPr>
                <w:t>нить</w:t>
              </w:r>
            </w:ins>
          </w:p>
        </w:tc>
      </w:tr>
      <w:tr w:rsidR="003A1D99" w:rsidRPr="009044F1" w:rsidTr="002264A1">
        <w:tblPrEx>
          <w:tblPrExChange w:id="2508" w:author="user" w:date="2023-09-19T14:50:00Z">
            <w:tblPrEx>
              <w:tblW w:w="9446" w:type="dxa"/>
            </w:tblPrEx>
          </w:tblPrExChange>
        </w:tblPrEx>
        <w:trPr>
          <w:jc w:val="center"/>
          <w:ins w:id="2509" w:author="user" w:date="2023-09-19T14:45:00Z"/>
          <w:trPrChange w:id="2510" w:author="user" w:date="2023-09-19T14:50:00Z">
            <w:trPr>
              <w:jc w:val="center"/>
            </w:trPr>
          </w:trPrChange>
        </w:trPr>
        <w:tc>
          <w:tcPr>
            <w:tcW w:w="1530" w:type="dxa"/>
            <w:vAlign w:val="center"/>
            <w:tcPrChange w:id="251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12" w:author="user" w:date="2023-09-19T14:45:00Z"/>
                <w:rFonts w:ascii="Arial LatArm" w:hAnsi="Arial LatArm" w:cs="Calibri"/>
                <w:color w:val="000000"/>
                <w:sz w:val="18"/>
                <w:szCs w:val="18"/>
              </w:rPr>
            </w:pPr>
            <w:ins w:id="2513" w:author="user" w:date="2023-09-19T14:45:00Z">
              <w:r w:rsidRPr="002A7D19">
                <w:rPr>
                  <w:rFonts w:ascii="Arial LatArm" w:hAnsi="Arial LatArm" w:cs="Calibri"/>
                  <w:color w:val="000000"/>
                  <w:sz w:val="18"/>
                  <w:szCs w:val="18"/>
                </w:rPr>
                <w:t>189</w:t>
              </w:r>
            </w:ins>
          </w:p>
        </w:tc>
        <w:tc>
          <w:tcPr>
            <w:tcW w:w="1458" w:type="dxa"/>
            <w:vAlign w:val="center"/>
            <w:tcPrChange w:id="251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15" w:author="user" w:date="2023-09-19T14:45:00Z"/>
                <w:rFonts w:ascii="Arial LatArm" w:hAnsi="Arial LatArm" w:cs="Calibri"/>
                <w:color w:val="000000"/>
                <w:sz w:val="18"/>
                <w:szCs w:val="18"/>
              </w:rPr>
            </w:pPr>
            <w:ins w:id="2516" w:author="user" w:date="2023-09-19T14:45:00Z">
              <w:r w:rsidRPr="002A7D19">
                <w:rPr>
                  <w:rFonts w:ascii="Arial LatArm" w:hAnsi="Arial LatArm" w:cs="Calibri"/>
                  <w:color w:val="000000"/>
                  <w:sz w:val="18"/>
                  <w:szCs w:val="18"/>
                </w:rPr>
                <w:t>72 000</w:t>
              </w:r>
            </w:ins>
          </w:p>
        </w:tc>
        <w:tc>
          <w:tcPr>
            <w:tcW w:w="6458" w:type="dxa"/>
            <w:vAlign w:val="center"/>
            <w:tcPrChange w:id="251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18" w:author="user" w:date="2023-09-19T14:45:00Z"/>
                <w:rFonts w:ascii="GHEA Grapalat" w:hAnsi="GHEA Grapalat"/>
                <w:sz w:val="24"/>
                <w:szCs w:val="24"/>
              </w:rPr>
            </w:pPr>
            <w:ins w:id="2519" w:author="user" w:date="2023-09-19T14:50:00Z">
              <w:r>
                <w:rPr>
                  <w:rFonts w:ascii="Calibri" w:hAnsi="Calibri" w:cs="Calibri"/>
                  <w:color w:val="000000"/>
                  <w:sz w:val="16"/>
                  <w:szCs w:val="16"/>
                </w:rPr>
                <w:t>Эндотрахеальная</w:t>
              </w:r>
              <w:r>
                <w:rPr>
                  <w:rFonts w:ascii="Arial LatArm" w:hAnsi="Arial LatArm" w:cs="Calibri"/>
                  <w:color w:val="000000"/>
                  <w:sz w:val="16"/>
                  <w:szCs w:val="16"/>
                </w:rPr>
                <w:t xml:space="preserve"> </w:t>
              </w:r>
              <w:r>
                <w:rPr>
                  <w:rFonts w:ascii="Calibri" w:hAnsi="Calibri" w:cs="Calibri"/>
                  <w:color w:val="000000"/>
                  <w:sz w:val="16"/>
                  <w:szCs w:val="16"/>
                </w:rPr>
                <w:t>трубка</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манжетой</w:t>
              </w:r>
              <w:r>
                <w:rPr>
                  <w:rFonts w:ascii="Arial LatArm" w:hAnsi="Arial LatArm" w:cs="Calibri"/>
                  <w:color w:val="000000"/>
                  <w:sz w:val="16"/>
                  <w:szCs w:val="16"/>
                </w:rPr>
                <w:t xml:space="preserve"> </w:t>
              </w:r>
              <w:r>
                <w:rPr>
                  <w:rFonts w:ascii="Calibri" w:hAnsi="Calibri" w:cs="Calibri"/>
                  <w:color w:val="000000"/>
                  <w:sz w:val="16"/>
                  <w:szCs w:val="16"/>
                </w:rPr>
                <w:t>низкого</w:t>
              </w:r>
              <w:r>
                <w:rPr>
                  <w:rFonts w:ascii="Arial LatArm" w:hAnsi="Arial LatArm" w:cs="Calibri"/>
                  <w:color w:val="000000"/>
                  <w:sz w:val="16"/>
                  <w:szCs w:val="16"/>
                </w:rPr>
                <w:t xml:space="preserve"> </w:t>
              </w:r>
              <w:r>
                <w:rPr>
                  <w:rFonts w:ascii="Calibri" w:hAnsi="Calibri" w:cs="Calibri"/>
                  <w:color w:val="000000"/>
                  <w:sz w:val="16"/>
                  <w:szCs w:val="16"/>
                </w:rPr>
                <w:t>давления</w:t>
              </w:r>
              <w:r>
                <w:rPr>
                  <w:rFonts w:ascii="Arial LatArm" w:hAnsi="Arial LatArm" w:cs="Calibri"/>
                  <w:color w:val="000000"/>
                  <w:sz w:val="16"/>
                  <w:szCs w:val="16"/>
                </w:rPr>
                <w:t xml:space="preserve"> Blue Line, «</w:t>
              </w:r>
              <w:r>
                <w:rPr>
                  <w:rFonts w:ascii="Calibri" w:hAnsi="Calibri" w:cs="Calibri"/>
                  <w:color w:val="000000"/>
                  <w:sz w:val="16"/>
                  <w:szCs w:val="16"/>
                </w:rPr>
                <w:t>Южный</w:t>
              </w:r>
              <w:r>
                <w:rPr>
                  <w:rFonts w:ascii="Arial LatArm" w:hAnsi="Arial LatArm" w:cs="Arial LatArm"/>
                  <w:color w:val="000000"/>
                  <w:sz w:val="16"/>
                  <w:szCs w:val="16"/>
                </w:rPr>
                <w:t>»</w:t>
              </w:r>
              <w:r>
                <w:rPr>
                  <w:rFonts w:ascii="Arial LatArm" w:hAnsi="Arial LatArm" w:cs="Calibri"/>
                  <w:color w:val="000000"/>
                  <w:sz w:val="16"/>
                  <w:szCs w:val="16"/>
                </w:rPr>
                <w:t xml:space="preserve"> </w:t>
              </w:r>
              <w:r>
                <w:rPr>
                  <w:rFonts w:ascii="Calibri" w:hAnsi="Calibri" w:cs="Calibri"/>
                  <w:color w:val="000000"/>
                  <w:sz w:val="16"/>
                  <w:szCs w:val="16"/>
                </w:rPr>
                <w:t>угол</w:t>
              </w:r>
              <w:r>
                <w:rPr>
                  <w:rFonts w:ascii="Arial LatArm" w:hAnsi="Arial LatArm" w:cs="Calibri"/>
                  <w:color w:val="000000"/>
                  <w:sz w:val="16"/>
                  <w:szCs w:val="16"/>
                </w:rPr>
                <w:t>, Portex</w:t>
              </w:r>
            </w:ins>
          </w:p>
        </w:tc>
      </w:tr>
      <w:tr w:rsidR="003A1D99" w:rsidRPr="009044F1" w:rsidTr="002264A1">
        <w:tblPrEx>
          <w:tblPrExChange w:id="2520" w:author="user" w:date="2023-09-19T14:50:00Z">
            <w:tblPrEx>
              <w:tblW w:w="9446" w:type="dxa"/>
            </w:tblPrEx>
          </w:tblPrExChange>
        </w:tblPrEx>
        <w:trPr>
          <w:jc w:val="center"/>
          <w:ins w:id="2521" w:author="user" w:date="2023-09-19T14:45:00Z"/>
          <w:trPrChange w:id="2522" w:author="user" w:date="2023-09-19T14:50:00Z">
            <w:trPr>
              <w:jc w:val="center"/>
            </w:trPr>
          </w:trPrChange>
        </w:trPr>
        <w:tc>
          <w:tcPr>
            <w:tcW w:w="1530" w:type="dxa"/>
            <w:vAlign w:val="center"/>
            <w:tcPrChange w:id="252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24" w:author="user" w:date="2023-09-19T14:45:00Z"/>
                <w:rFonts w:ascii="Arial LatArm" w:hAnsi="Arial LatArm" w:cs="Calibri"/>
                <w:color w:val="000000"/>
                <w:sz w:val="18"/>
                <w:szCs w:val="18"/>
              </w:rPr>
            </w:pPr>
            <w:ins w:id="2525" w:author="user" w:date="2023-09-19T14:45:00Z">
              <w:r w:rsidRPr="002A7D19">
                <w:rPr>
                  <w:rFonts w:ascii="Arial LatArm" w:hAnsi="Arial LatArm" w:cs="Calibri"/>
                  <w:color w:val="000000"/>
                  <w:sz w:val="18"/>
                  <w:szCs w:val="18"/>
                </w:rPr>
                <w:t>190</w:t>
              </w:r>
            </w:ins>
          </w:p>
        </w:tc>
        <w:tc>
          <w:tcPr>
            <w:tcW w:w="1458" w:type="dxa"/>
            <w:vAlign w:val="center"/>
            <w:tcPrChange w:id="252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27" w:author="user" w:date="2023-09-19T14:45:00Z"/>
                <w:rFonts w:ascii="Arial LatArm" w:hAnsi="Arial LatArm" w:cs="Calibri"/>
                <w:color w:val="000000"/>
                <w:sz w:val="18"/>
                <w:szCs w:val="18"/>
              </w:rPr>
            </w:pPr>
            <w:ins w:id="2528" w:author="user" w:date="2023-09-19T14:45:00Z">
              <w:r w:rsidRPr="002A7D19">
                <w:rPr>
                  <w:rFonts w:ascii="Arial LatArm" w:hAnsi="Arial LatArm" w:cs="Calibri"/>
                  <w:color w:val="000000"/>
                  <w:sz w:val="18"/>
                  <w:szCs w:val="18"/>
                </w:rPr>
                <w:t>72 000</w:t>
              </w:r>
            </w:ins>
          </w:p>
        </w:tc>
        <w:tc>
          <w:tcPr>
            <w:tcW w:w="6458" w:type="dxa"/>
            <w:vAlign w:val="center"/>
            <w:tcPrChange w:id="252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30" w:author="user" w:date="2023-09-19T14:45:00Z"/>
                <w:rFonts w:ascii="GHEA Grapalat" w:hAnsi="GHEA Grapalat"/>
                <w:sz w:val="24"/>
                <w:szCs w:val="24"/>
              </w:rPr>
            </w:pPr>
            <w:ins w:id="2531" w:author="user" w:date="2023-09-19T14:50:00Z">
              <w:r>
                <w:rPr>
                  <w:rFonts w:ascii="Calibri" w:hAnsi="Calibri" w:cs="Calibri"/>
                  <w:color w:val="000000"/>
                  <w:sz w:val="16"/>
                  <w:szCs w:val="16"/>
                </w:rPr>
                <w:t>Эндотрахеальная</w:t>
              </w:r>
              <w:r>
                <w:rPr>
                  <w:rFonts w:ascii="Arial LatArm" w:hAnsi="Arial LatArm" w:cs="Calibri"/>
                  <w:color w:val="000000"/>
                  <w:sz w:val="16"/>
                  <w:szCs w:val="16"/>
                </w:rPr>
                <w:t xml:space="preserve"> </w:t>
              </w:r>
              <w:r>
                <w:rPr>
                  <w:rFonts w:ascii="Calibri" w:hAnsi="Calibri" w:cs="Calibri"/>
                  <w:color w:val="000000"/>
                  <w:sz w:val="16"/>
                  <w:szCs w:val="16"/>
                </w:rPr>
                <w:t>трубка</w:t>
              </w:r>
              <w:r>
                <w:rPr>
                  <w:rFonts w:ascii="Arial LatArm" w:hAnsi="Arial LatArm" w:cs="Calibri"/>
                  <w:color w:val="000000"/>
                  <w:sz w:val="16"/>
                  <w:szCs w:val="16"/>
                </w:rPr>
                <w:t xml:space="preserve"> </w:t>
              </w:r>
              <w:r>
                <w:rPr>
                  <w:rFonts w:ascii="Calibri" w:hAnsi="Calibri" w:cs="Calibri"/>
                  <w:color w:val="000000"/>
                  <w:sz w:val="16"/>
                  <w:szCs w:val="16"/>
                </w:rPr>
                <w:t>с</w:t>
              </w:r>
              <w:r>
                <w:rPr>
                  <w:rFonts w:ascii="Arial LatArm" w:hAnsi="Arial LatArm" w:cs="Calibri"/>
                  <w:color w:val="000000"/>
                  <w:sz w:val="16"/>
                  <w:szCs w:val="16"/>
                </w:rPr>
                <w:t xml:space="preserve"> </w:t>
              </w:r>
              <w:r>
                <w:rPr>
                  <w:rFonts w:ascii="Calibri" w:hAnsi="Calibri" w:cs="Calibri"/>
                  <w:color w:val="000000"/>
                  <w:sz w:val="16"/>
                  <w:szCs w:val="16"/>
                </w:rPr>
                <w:t>манжетой</w:t>
              </w:r>
              <w:r>
                <w:rPr>
                  <w:rFonts w:ascii="Arial LatArm" w:hAnsi="Arial LatArm" w:cs="Calibri"/>
                  <w:color w:val="000000"/>
                  <w:sz w:val="16"/>
                  <w:szCs w:val="16"/>
                </w:rPr>
                <w:t xml:space="preserve"> </w:t>
              </w:r>
              <w:r>
                <w:rPr>
                  <w:rFonts w:ascii="Calibri" w:hAnsi="Calibri" w:cs="Calibri"/>
                  <w:color w:val="000000"/>
                  <w:sz w:val="16"/>
                  <w:szCs w:val="16"/>
                </w:rPr>
                <w:t>низкого</w:t>
              </w:r>
              <w:r>
                <w:rPr>
                  <w:rFonts w:ascii="Arial LatArm" w:hAnsi="Arial LatArm" w:cs="Calibri"/>
                  <w:color w:val="000000"/>
                  <w:sz w:val="16"/>
                  <w:szCs w:val="16"/>
                </w:rPr>
                <w:t xml:space="preserve"> </w:t>
              </w:r>
              <w:r>
                <w:rPr>
                  <w:rFonts w:ascii="Calibri" w:hAnsi="Calibri" w:cs="Calibri"/>
                  <w:color w:val="000000"/>
                  <w:sz w:val="16"/>
                  <w:szCs w:val="16"/>
                </w:rPr>
                <w:t>давления</w:t>
              </w:r>
              <w:r>
                <w:rPr>
                  <w:rFonts w:ascii="Arial LatArm" w:hAnsi="Arial LatArm" w:cs="Calibri"/>
                  <w:color w:val="000000"/>
                  <w:sz w:val="16"/>
                  <w:szCs w:val="16"/>
                </w:rPr>
                <w:t xml:space="preserve"> Blue Line, </w:t>
              </w:r>
              <w:r>
                <w:rPr>
                  <w:rFonts w:ascii="Arial LatArm" w:hAnsi="Arial LatArm" w:cs="Arial LatArm"/>
                  <w:color w:val="000000"/>
                  <w:sz w:val="16"/>
                  <w:szCs w:val="16"/>
                </w:rPr>
                <w:t>«</w:t>
              </w:r>
              <w:r>
                <w:rPr>
                  <w:rFonts w:ascii="Calibri" w:hAnsi="Calibri" w:cs="Calibri"/>
                  <w:color w:val="000000"/>
                  <w:sz w:val="16"/>
                  <w:szCs w:val="16"/>
                </w:rPr>
                <w:t>Южный</w:t>
              </w:r>
              <w:r>
                <w:rPr>
                  <w:rFonts w:ascii="Arial LatArm" w:hAnsi="Arial LatArm" w:cs="Arial LatArm"/>
                  <w:color w:val="000000"/>
                  <w:sz w:val="16"/>
                  <w:szCs w:val="16"/>
                </w:rPr>
                <w:t>»</w:t>
              </w:r>
              <w:r>
                <w:rPr>
                  <w:rFonts w:ascii="Arial LatArm" w:hAnsi="Arial LatArm" w:cs="Calibri"/>
                  <w:color w:val="000000"/>
                  <w:sz w:val="16"/>
                  <w:szCs w:val="16"/>
                </w:rPr>
                <w:t xml:space="preserve"> </w:t>
              </w:r>
              <w:r>
                <w:rPr>
                  <w:rFonts w:ascii="Calibri" w:hAnsi="Calibri" w:cs="Calibri"/>
                  <w:color w:val="000000"/>
                  <w:sz w:val="16"/>
                  <w:szCs w:val="16"/>
                </w:rPr>
                <w:t>угол</w:t>
              </w:r>
              <w:r>
                <w:rPr>
                  <w:rFonts w:ascii="Arial LatArm" w:hAnsi="Arial LatArm" w:cs="Calibri"/>
                  <w:color w:val="000000"/>
                  <w:sz w:val="16"/>
                  <w:szCs w:val="16"/>
                </w:rPr>
                <w:t>, Portex</w:t>
              </w:r>
            </w:ins>
          </w:p>
        </w:tc>
      </w:tr>
      <w:tr w:rsidR="003A1D99" w:rsidRPr="009044F1" w:rsidTr="002264A1">
        <w:tblPrEx>
          <w:tblPrExChange w:id="2532" w:author="user" w:date="2023-09-19T14:50:00Z">
            <w:tblPrEx>
              <w:tblW w:w="9446" w:type="dxa"/>
            </w:tblPrEx>
          </w:tblPrExChange>
        </w:tblPrEx>
        <w:trPr>
          <w:jc w:val="center"/>
          <w:ins w:id="2533" w:author="user" w:date="2023-09-19T14:45:00Z"/>
          <w:trPrChange w:id="2534" w:author="user" w:date="2023-09-19T14:50:00Z">
            <w:trPr>
              <w:jc w:val="center"/>
            </w:trPr>
          </w:trPrChange>
        </w:trPr>
        <w:tc>
          <w:tcPr>
            <w:tcW w:w="1530" w:type="dxa"/>
            <w:vAlign w:val="center"/>
            <w:tcPrChange w:id="2535"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36" w:author="user" w:date="2023-09-19T14:45:00Z"/>
                <w:rFonts w:ascii="Arial LatArm" w:hAnsi="Arial LatArm" w:cs="Calibri"/>
                <w:color w:val="000000"/>
                <w:sz w:val="18"/>
                <w:szCs w:val="18"/>
              </w:rPr>
            </w:pPr>
            <w:ins w:id="2537" w:author="user" w:date="2023-09-19T14:45:00Z">
              <w:r w:rsidRPr="002A7D19">
                <w:rPr>
                  <w:rFonts w:ascii="Arial LatArm" w:hAnsi="Arial LatArm" w:cs="Calibri"/>
                  <w:color w:val="000000"/>
                  <w:sz w:val="18"/>
                  <w:szCs w:val="18"/>
                </w:rPr>
                <w:t>191</w:t>
              </w:r>
            </w:ins>
          </w:p>
        </w:tc>
        <w:tc>
          <w:tcPr>
            <w:tcW w:w="1458" w:type="dxa"/>
            <w:vAlign w:val="center"/>
            <w:tcPrChange w:id="2538"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39" w:author="user" w:date="2023-09-19T14:45:00Z"/>
                <w:rFonts w:ascii="Arial LatArm" w:hAnsi="Arial LatArm" w:cs="Calibri"/>
                <w:color w:val="000000"/>
                <w:sz w:val="18"/>
                <w:szCs w:val="18"/>
              </w:rPr>
            </w:pPr>
            <w:ins w:id="2540" w:author="user" w:date="2023-09-19T14:45:00Z">
              <w:r w:rsidRPr="002A7D19">
                <w:rPr>
                  <w:rFonts w:ascii="Arial LatArm" w:hAnsi="Arial LatArm" w:cs="Calibri"/>
                  <w:color w:val="000000"/>
                  <w:sz w:val="18"/>
                  <w:szCs w:val="18"/>
                </w:rPr>
                <w:t>37 500</w:t>
              </w:r>
            </w:ins>
          </w:p>
        </w:tc>
        <w:tc>
          <w:tcPr>
            <w:tcW w:w="6458" w:type="dxa"/>
            <w:vAlign w:val="center"/>
            <w:tcPrChange w:id="2541"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42" w:author="user" w:date="2023-09-19T14:45:00Z"/>
                <w:rFonts w:ascii="GHEA Grapalat" w:hAnsi="GHEA Grapalat"/>
                <w:sz w:val="24"/>
                <w:szCs w:val="24"/>
              </w:rPr>
            </w:pPr>
            <w:ins w:id="2543" w:author="user" w:date="2023-09-19T14:50:00Z">
              <w:r>
                <w:rPr>
                  <w:rFonts w:ascii="Inherit" w:hAnsi="Inherit" w:cs="Calibri"/>
                  <w:color w:val="000000"/>
                  <w:sz w:val="16"/>
                  <w:szCs w:val="16"/>
                </w:rPr>
                <w:t>Внутритрахеальная трубка с манжетой низкого давления Blue Line, «Северный» изгиб, Portex</w:t>
              </w:r>
            </w:ins>
          </w:p>
        </w:tc>
      </w:tr>
      <w:tr w:rsidR="003A1D99" w:rsidRPr="009044F1" w:rsidTr="002264A1">
        <w:tblPrEx>
          <w:tblPrExChange w:id="2544" w:author="user" w:date="2023-09-19T14:50:00Z">
            <w:tblPrEx>
              <w:tblW w:w="9446" w:type="dxa"/>
            </w:tblPrEx>
          </w:tblPrExChange>
        </w:tblPrEx>
        <w:trPr>
          <w:jc w:val="center"/>
          <w:ins w:id="2545" w:author="user" w:date="2023-09-19T14:45:00Z"/>
          <w:trPrChange w:id="2546" w:author="user" w:date="2023-09-19T14:50:00Z">
            <w:trPr>
              <w:jc w:val="center"/>
            </w:trPr>
          </w:trPrChange>
        </w:trPr>
        <w:tc>
          <w:tcPr>
            <w:tcW w:w="1530" w:type="dxa"/>
            <w:vAlign w:val="center"/>
            <w:tcPrChange w:id="2547"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48" w:author="user" w:date="2023-09-19T14:45:00Z"/>
                <w:rFonts w:ascii="Arial LatArm" w:hAnsi="Arial LatArm" w:cs="Calibri"/>
                <w:color w:val="000000"/>
                <w:sz w:val="18"/>
                <w:szCs w:val="18"/>
              </w:rPr>
            </w:pPr>
            <w:ins w:id="2549" w:author="user" w:date="2023-09-19T14:45:00Z">
              <w:r w:rsidRPr="002A7D19">
                <w:rPr>
                  <w:rFonts w:ascii="Arial LatArm" w:hAnsi="Arial LatArm" w:cs="Calibri"/>
                  <w:color w:val="000000"/>
                  <w:sz w:val="18"/>
                  <w:szCs w:val="18"/>
                </w:rPr>
                <w:t>192</w:t>
              </w:r>
            </w:ins>
          </w:p>
        </w:tc>
        <w:tc>
          <w:tcPr>
            <w:tcW w:w="1458" w:type="dxa"/>
            <w:vAlign w:val="center"/>
            <w:tcPrChange w:id="2550"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51" w:author="user" w:date="2023-09-19T14:45:00Z"/>
                <w:rFonts w:ascii="Arial LatArm" w:hAnsi="Arial LatArm" w:cs="Calibri"/>
                <w:color w:val="000000"/>
                <w:sz w:val="18"/>
                <w:szCs w:val="18"/>
              </w:rPr>
            </w:pPr>
            <w:ins w:id="2552" w:author="user" w:date="2023-09-19T14:45:00Z">
              <w:r w:rsidRPr="002A7D19">
                <w:rPr>
                  <w:rFonts w:ascii="Arial LatArm" w:hAnsi="Arial LatArm" w:cs="Calibri"/>
                  <w:color w:val="000000"/>
                  <w:sz w:val="18"/>
                  <w:szCs w:val="18"/>
                </w:rPr>
                <w:t>37 500</w:t>
              </w:r>
            </w:ins>
          </w:p>
        </w:tc>
        <w:tc>
          <w:tcPr>
            <w:tcW w:w="6458" w:type="dxa"/>
            <w:vAlign w:val="center"/>
            <w:tcPrChange w:id="2553"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54" w:author="user" w:date="2023-09-19T14:45:00Z"/>
                <w:rFonts w:ascii="GHEA Grapalat" w:hAnsi="GHEA Grapalat"/>
                <w:sz w:val="24"/>
                <w:szCs w:val="24"/>
              </w:rPr>
            </w:pPr>
            <w:ins w:id="2555" w:author="user" w:date="2023-09-19T14:50:00Z">
              <w:r>
                <w:rPr>
                  <w:rFonts w:ascii="Inherit" w:hAnsi="Inherit" w:cs="Calibri"/>
                  <w:color w:val="000000"/>
                  <w:sz w:val="16"/>
                  <w:szCs w:val="16"/>
                </w:rPr>
                <w:t>Внутритрахеальная трубка с манжетой низкого давления Blue Line, «Северный» изгиб, Portex</w:t>
              </w:r>
            </w:ins>
          </w:p>
        </w:tc>
      </w:tr>
      <w:tr w:rsidR="003A1D99" w:rsidRPr="009044F1" w:rsidTr="002264A1">
        <w:tblPrEx>
          <w:tblPrExChange w:id="2556" w:author="user" w:date="2023-09-19T14:50:00Z">
            <w:tblPrEx>
              <w:tblW w:w="9446" w:type="dxa"/>
            </w:tblPrEx>
          </w:tblPrExChange>
        </w:tblPrEx>
        <w:trPr>
          <w:jc w:val="center"/>
          <w:ins w:id="2557" w:author="user" w:date="2023-09-19T14:45:00Z"/>
          <w:trPrChange w:id="2558" w:author="user" w:date="2023-09-19T14:50:00Z">
            <w:trPr>
              <w:jc w:val="center"/>
            </w:trPr>
          </w:trPrChange>
        </w:trPr>
        <w:tc>
          <w:tcPr>
            <w:tcW w:w="1530" w:type="dxa"/>
            <w:vAlign w:val="center"/>
            <w:tcPrChange w:id="2559"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60" w:author="user" w:date="2023-09-19T14:45:00Z"/>
                <w:rFonts w:ascii="Arial LatArm" w:hAnsi="Arial LatArm" w:cs="Calibri"/>
                <w:color w:val="000000"/>
                <w:sz w:val="18"/>
                <w:szCs w:val="18"/>
              </w:rPr>
            </w:pPr>
            <w:ins w:id="2561" w:author="user" w:date="2023-09-19T14:45:00Z">
              <w:r w:rsidRPr="002A7D19">
                <w:rPr>
                  <w:rFonts w:ascii="Arial LatArm" w:hAnsi="Arial LatArm" w:cs="Calibri"/>
                  <w:color w:val="000000"/>
                  <w:sz w:val="18"/>
                  <w:szCs w:val="18"/>
                </w:rPr>
                <w:t>193</w:t>
              </w:r>
            </w:ins>
          </w:p>
        </w:tc>
        <w:tc>
          <w:tcPr>
            <w:tcW w:w="1458" w:type="dxa"/>
            <w:vAlign w:val="center"/>
            <w:tcPrChange w:id="2562"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63" w:author="user" w:date="2023-09-19T14:45:00Z"/>
                <w:rFonts w:ascii="Arial LatArm" w:hAnsi="Arial LatArm" w:cs="Calibri"/>
                <w:color w:val="000000"/>
                <w:sz w:val="18"/>
                <w:szCs w:val="18"/>
              </w:rPr>
            </w:pPr>
            <w:ins w:id="2564" w:author="user" w:date="2023-09-19T14:45:00Z">
              <w:r w:rsidRPr="002A7D19">
                <w:rPr>
                  <w:rFonts w:ascii="Arial LatArm" w:hAnsi="Arial LatArm" w:cs="Calibri"/>
                  <w:color w:val="000000"/>
                  <w:sz w:val="18"/>
                  <w:szCs w:val="18"/>
                </w:rPr>
                <w:t>37 500</w:t>
              </w:r>
            </w:ins>
          </w:p>
        </w:tc>
        <w:tc>
          <w:tcPr>
            <w:tcW w:w="6458" w:type="dxa"/>
            <w:vAlign w:val="center"/>
            <w:tcPrChange w:id="2565"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66" w:author="user" w:date="2023-09-19T14:45:00Z"/>
                <w:rFonts w:ascii="GHEA Grapalat" w:hAnsi="GHEA Grapalat"/>
                <w:sz w:val="24"/>
                <w:szCs w:val="24"/>
              </w:rPr>
            </w:pPr>
            <w:ins w:id="2567" w:author="user" w:date="2023-09-19T14:50:00Z">
              <w:r>
                <w:rPr>
                  <w:rFonts w:ascii="Inherit" w:hAnsi="Inherit" w:cs="Calibri"/>
                  <w:color w:val="000000"/>
                  <w:sz w:val="16"/>
                  <w:szCs w:val="16"/>
                </w:rPr>
                <w:t>Внутритрахеальная трубка с манжетой низкого давления Blue Line, «Северный» изгиб, Portex</w:t>
              </w:r>
            </w:ins>
          </w:p>
        </w:tc>
      </w:tr>
      <w:tr w:rsidR="003A1D99" w:rsidRPr="009044F1" w:rsidTr="002264A1">
        <w:tblPrEx>
          <w:tblPrExChange w:id="2568" w:author="user" w:date="2023-09-19T14:50:00Z">
            <w:tblPrEx>
              <w:tblW w:w="9446" w:type="dxa"/>
            </w:tblPrEx>
          </w:tblPrExChange>
        </w:tblPrEx>
        <w:trPr>
          <w:jc w:val="center"/>
          <w:ins w:id="2569" w:author="user" w:date="2023-09-19T14:45:00Z"/>
          <w:trPrChange w:id="2570" w:author="user" w:date="2023-09-19T14:50:00Z">
            <w:trPr>
              <w:jc w:val="center"/>
            </w:trPr>
          </w:trPrChange>
        </w:trPr>
        <w:tc>
          <w:tcPr>
            <w:tcW w:w="1530" w:type="dxa"/>
            <w:vAlign w:val="center"/>
            <w:tcPrChange w:id="2571"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72" w:author="user" w:date="2023-09-19T14:45:00Z"/>
                <w:rFonts w:ascii="Arial LatArm" w:hAnsi="Arial LatArm" w:cs="Calibri"/>
                <w:color w:val="000000"/>
                <w:sz w:val="18"/>
                <w:szCs w:val="18"/>
              </w:rPr>
            </w:pPr>
            <w:ins w:id="2573" w:author="user" w:date="2023-09-19T14:45:00Z">
              <w:r w:rsidRPr="002A7D19">
                <w:rPr>
                  <w:rFonts w:ascii="Arial LatArm" w:hAnsi="Arial LatArm" w:cs="Calibri"/>
                  <w:color w:val="000000"/>
                  <w:sz w:val="18"/>
                  <w:szCs w:val="18"/>
                </w:rPr>
                <w:t>194</w:t>
              </w:r>
            </w:ins>
          </w:p>
        </w:tc>
        <w:tc>
          <w:tcPr>
            <w:tcW w:w="1458" w:type="dxa"/>
            <w:vAlign w:val="center"/>
            <w:tcPrChange w:id="2574"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75" w:author="user" w:date="2023-09-19T14:45:00Z"/>
                <w:rFonts w:ascii="Arial LatArm" w:hAnsi="Arial LatArm" w:cs="Calibri"/>
                <w:color w:val="000000"/>
                <w:sz w:val="18"/>
                <w:szCs w:val="18"/>
              </w:rPr>
            </w:pPr>
            <w:ins w:id="2576" w:author="user" w:date="2023-09-19T14:45:00Z">
              <w:r w:rsidRPr="002A7D19">
                <w:rPr>
                  <w:rFonts w:ascii="Arial LatArm" w:hAnsi="Arial LatArm" w:cs="Calibri"/>
                  <w:color w:val="000000"/>
                  <w:sz w:val="18"/>
                  <w:szCs w:val="18"/>
                </w:rPr>
                <w:t>300 000</w:t>
              </w:r>
            </w:ins>
          </w:p>
        </w:tc>
        <w:tc>
          <w:tcPr>
            <w:tcW w:w="6458" w:type="dxa"/>
            <w:vAlign w:val="center"/>
            <w:tcPrChange w:id="2577"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78" w:author="user" w:date="2023-09-19T14:45:00Z"/>
                <w:rFonts w:ascii="GHEA Grapalat" w:hAnsi="GHEA Grapalat"/>
                <w:sz w:val="24"/>
                <w:szCs w:val="24"/>
              </w:rPr>
            </w:pPr>
            <w:ins w:id="2579" w:author="user" w:date="2023-09-19T14:50:00Z">
              <w:r>
                <w:rPr>
                  <w:rFonts w:ascii="Calibri" w:hAnsi="Calibri" w:cs="Calibri"/>
                  <w:color w:val="000000"/>
                  <w:sz w:val="18"/>
                  <w:szCs w:val="18"/>
                </w:rPr>
                <w:t>провод</w:t>
              </w:r>
              <w:r>
                <w:rPr>
                  <w:rFonts w:ascii="Arial LatArm" w:hAnsi="Arial LatArm" w:cs="Calibri"/>
                  <w:color w:val="000000"/>
                  <w:sz w:val="18"/>
                  <w:szCs w:val="18"/>
                </w:rPr>
                <w:t xml:space="preserve"> </w:t>
              </w:r>
              <w:r>
                <w:rPr>
                  <w:rFonts w:ascii="Calibri" w:hAnsi="Calibri" w:cs="Calibri"/>
                  <w:color w:val="000000"/>
                  <w:sz w:val="18"/>
                  <w:szCs w:val="18"/>
                </w:rPr>
                <w:t>ЭКГ</w:t>
              </w:r>
            </w:ins>
          </w:p>
        </w:tc>
      </w:tr>
      <w:tr w:rsidR="003A1D99" w:rsidRPr="009044F1" w:rsidTr="002264A1">
        <w:tblPrEx>
          <w:tblPrExChange w:id="2580" w:author="user" w:date="2023-09-19T14:50:00Z">
            <w:tblPrEx>
              <w:tblW w:w="9446" w:type="dxa"/>
            </w:tblPrEx>
          </w:tblPrExChange>
        </w:tblPrEx>
        <w:trPr>
          <w:jc w:val="center"/>
          <w:ins w:id="2581" w:author="user" w:date="2023-09-19T14:45:00Z"/>
          <w:trPrChange w:id="2582" w:author="user" w:date="2023-09-19T14:50:00Z">
            <w:trPr>
              <w:jc w:val="center"/>
            </w:trPr>
          </w:trPrChange>
        </w:trPr>
        <w:tc>
          <w:tcPr>
            <w:tcW w:w="1530" w:type="dxa"/>
            <w:vAlign w:val="center"/>
            <w:tcPrChange w:id="2583" w:author="user" w:date="2023-09-19T14:50:00Z">
              <w:tcPr>
                <w:tcW w:w="1530" w:type="dxa"/>
                <w:vAlign w:val="center"/>
              </w:tcPr>
            </w:tcPrChange>
          </w:tcPr>
          <w:p w:rsidR="003A1D99" w:rsidRPr="002A7D19" w:rsidRDefault="003A1D99" w:rsidP="003A1D99">
            <w:pPr>
              <w:pStyle w:val="BodyTextIndent2"/>
              <w:widowControl w:val="0"/>
              <w:spacing w:after="120" w:line="240" w:lineRule="auto"/>
              <w:ind w:firstLine="0"/>
              <w:jc w:val="center"/>
              <w:rPr>
                <w:ins w:id="2584" w:author="user" w:date="2023-09-19T14:45:00Z"/>
                <w:rFonts w:ascii="Arial LatArm" w:hAnsi="Arial LatArm" w:cs="Calibri"/>
                <w:color w:val="000000"/>
                <w:sz w:val="18"/>
                <w:szCs w:val="18"/>
              </w:rPr>
            </w:pPr>
            <w:ins w:id="2585" w:author="user" w:date="2023-09-19T14:45:00Z">
              <w:r w:rsidRPr="002A7D19">
                <w:rPr>
                  <w:rFonts w:ascii="Arial LatArm" w:hAnsi="Arial LatArm" w:cs="Calibri"/>
                  <w:color w:val="000000"/>
                  <w:sz w:val="18"/>
                  <w:szCs w:val="18"/>
                </w:rPr>
                <w:t>195</w:t>
              </w:r>
            </w:ins>
          </w:p>
        </w:tc>
        <w:tc>
          <w:tcPr>
            <w:tcW w:w="1458" w:type="dxa"/>
            <w:vAlign w:val="center"/>
            <w:tcPrChange w:id="2586" w:author="user" w:date="2023-09-19T14:50:00Z">
              <w:tcPr>
                <w:tcW w:w="1458" w:type="dxa"/>
                <w:gridSpan w:val="2"/>
                <w:vAlign w:val="center"/>
              </w:tcPr>
            </w:tcPrChange>
          </w:tcPr>
          <w:p w:rsidR="003A1D99" w:rsidRPr="002A7D19" w:rsidRDefault="003A1D99" w:rsidP="003A1D99">
            <w:pPr>
              <w:pStyle w:val="BodyTextIndent2"/>
              <w:widowControl w:val="0"/>
              <w:spacing w:after="120" w:line="240" w:lineRule="auto"/>
              <w:ind w:firstLine="0"/>
              <w:jc w:val="center"/>
              <w:rPr>
                <w:ins w:id="2587" w:author="user" w:date="2023-09-19T14:45:00Z"/>
                <w:rFonts w:ascii="Arial LatArm" w:hAnsi="Arial LatArm" w:cs="Calibri"/>
                <w:color w:val="000000"/>
                <w:sz w:val="18"/>
                <w:szCs w:val="18"/>
              </w:rPr>
            </w:pPr>
            <w:ins w:id="2588" w:author="user" w:date="2023-09-19T14:45:00Z">
              <w:r w:rsidRPr="002A7D19">
                <w:rPr>
                  <w:rFonts w:ascii="Arial LatArm" w:hAnsi="Arial LatArm" w:cs="Calibri"/>
                  <w:color w:val="000000"/>
                  <w:sz w:val="18"/>
                  <w:szCs w:val="18"/>
                </w:rPr>
                <w:t>80 000</w:t>
              </w:r>
            </w:ins>
          </w:p>
        </w:tc>
        <w:tc>
          <w:tcPr>
            <w:tcW w:w="6458" w:type="dxa"/>
            <w:vAlign w:val="center"/>
            <w:tcPrChange w:id="2589" w:author="user" w:date="2023-09-19T14:50:00Z">
              <w:tcPr>
                <w:tcW w:w="6458" w:type="dxa"/>
                <w:gridSpan w:val="2"/>
              </w:tcPr>
            </w:tcPrChange>
          </w:tcPr>
          <w:p w:rsidR="003A1D99" w:rsidRPr="009044F1" w:rsidDel="000B3425" w:rsidRDefault="003A1D99" w:rsidP="003A1D99">
            <w:pPr>
              <w:pStyle w:val="BodyTextIndent2"/>
              <w:widowControl w:val="0"/>
              <w:spacing w:after="120" w:line="240" w:lineRule="auto"/>
              <w:ind w:firstLine="0"/>
              <w:rPr>
                <w:ins w:id="2590" w:author="user" w:date="2023-09-19T14:45:00Z"/>
                <w:rFonts w:ascii="GHEA Grapalat" w:hAnsi="GHEA Grapalat"/>
                <w:sz w:val="24"/>
                <w:szCs w:val="24"/>
              </w:rPr>
            </w:pPr>
            <w:ins w:id="2591" w:author="user" w:date="2023-09-19T14:50:00Z">
              <w:r>
                <w:rPr>
                  <w:rFonts w:ascii="Arial LatArm" w:hAnsi="Arial LatArm" w:cs="Calibri"/>
                  <w:color w:val="000000"/>
                  <w:sz w:val="18"/>
                  <w:szCs w:val="18"/>
                </w:rPr>
                <w:t xml:space="preserve">Pulse Oxymeter </w:t>
              </w:r>
              <w:r>
                <w:rPr>
                  <w:rFonts w:ascii="Calibri" w:hAnsi="Calibri" w:cs="Calibri"/>
                  <w:color w:val="000000"/>
                  <w:sz w:val="18"/>
                  <w:szCs w:val="18"/>
                </w:rPr>
                <w:t>Датчик</w:t>
              </w:r>
            </w:ins>
          </w:p>
        </w:tc>
      </w:tr>
    </w:tbl>
    <w:p w:rsidR="006173D4" w:rsidRPr="00B453CD" w:rsidRDefault="00816505" w:rsidP="006173D4">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Del="000B3425" w:rsidRDefault="00D54A25" w:rsidP="00B46D58">
      <w:pPr>
        <w:pStyle w:val="BodyTextIndent2"/>
        <w:widowControl w:val="0"/>
        <w:spacing w:after="160" w:line="240" w:lineRule="auto"/>
        <w:ind w:firstLine="567"/>
        <w:rPr>
          <w:del w:id="2592" w:author="user" w:date="2023-08-29T14:02:00Z"/>
          <w:rFonts w:ascii="GHEA Grapalat" w:hAnsi="GHEA Grapalat"/>
          <w:sz w:val="24"/>
          <w:szCs w:val="24"/>
        </w:rPr>
      </w:pPr>
      <w:del w:id="2593" w:author="user" w:date="2023-08-29T14:02:00Z">
        <w:r w:rsidDel="000B3425">
          <w:rPr>
            <w:rFonts w:ascii="GHEA Grapalat" w:hAnsi="GHEA Grapalat"/>
            <w:sz w:val="24"/>
            <w:szCs w:val="24"/>
          </w:rPr>
          <w:delText xml:space="preserve">1.2. </w:delText>
        </w:r>
        <w:r w:rsidR="00845AA5" w:rsidRPr="009044F1" w:rsidDel="000B3425">
          <w:rPr>
            <w:rFonts w:ascii="GHEA Grapalat" w:hAnsi="GHEA Grapalat"/>
            <w:sz w:val="24"/>
            <w:szCs w:val="24"/>
          </w:rPr>
          <w:delText>В рамках настоящей процедуры на основании предложения отобранного участника будет предоставлена предоплата в указанных ниже размере и сроках:</w:delText>
        </w:r>
      </w:del>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0"/>
        <w:gridCol w:w="3776"/>
      </w:tblGrid>
      <w:tr w:rsidR="0085236E" w:rsidRPr="009044F1" w:rsidDel="000B3425" w:rsidTr="006D1826">
        <w:trPr>
          <w:jc w:val="center"/>
          <w:del w:id="2594" w:author="user" w:date="2023-08-29T14:02:00Z"/>
        </w:trPr>
        <w:tc>
          <w:tcPr>
            <w:tcW w:w="6356" w:type="dxa"/>
            <w:gridSpan w:val="2"/>
          </w:tcPr>
          <w:p w:rsidR="0085236E" w:rsidRPr="009044F1" w:rsidDel="000B3425" w:rsidRDefault="0085236E" w:rsidP="00B46D58">
            <w:pPr>
              <w:pStyle w:val="BodyTextIndent2"/>
              <w:widowControl w:val="0"/>
              <w:spacing w:after="120" w:line="240" w:lineRule="auto"/>
              <w:ind w:firstLine="0"/>
              <w:jc w:val="center"/>
              <w:rPr>
                <w:del w:id="2595" w:author="user" w:date="2023-08-29T14:02:00Z"/>
                <w:rFonts w:ascii="GHEA Grapalat" w:hAnsi="GHEA Grapalat" w:cs="Sylfaen"/>
                <w:b/>
                <w:i/>
                <w:sz w:val="24"/>
                <w:szCs w:val="24"/>
              </w:rPr>
            </w:pPr>
            <w:del w:id="2596" w:author="user" w:date="2023-08-29T14:02:00Z">
              <w:r w:rsidRPr="009044F1" w:rsidDel="000B3425">
                <w:rPr>
                  <w:rFonts w:ascii="GHEA Grapalat" w:hAnsi="GHEA Grapalat"/>
                  <w:b/>
                  <w:i/>
                  <w:sz w:val="24"/>
                  <w:szCs w:val="24"/>
                </w:rPr>
                <w:delText>Предоставление предоплаты</w:delText>
              </w:r>
            </w:del>
          </w:p>
        </w:tc>
      </w:tr>
      <w:tr w:rsidR="0085236E" w:rsidRPr="009044F1" w:rsidDel="000B3425" w:rsidTr="006D1826">
        <w:trPr>
          <w:jc w:val="center"/>
          <w:del w:id="2597" w:author="user" w:date="2023-08-29T14:02:00Z"/>
        </w:trPr>
        <w:tc>
          <w:tcPr>
            <w:tcW w:w="2580" w:type="dxa"/>
            <w:vAlign w:val="center"/>
          </w:tcPr>
          <w:p w:rsidR="0085236E" w:rsidRPr="009044F1" w:rsidDel="000B3425" w:rsidRDefault="0085236E" w:rsidP="00B46D58">
            <w:pPr>
              <w:pStyle w:val="BodyTextIndent2"/>
              <w:widowControl w:val="0"/>
              <w:spacing w:after="120" w:line="240" w:lineRule="auto"/>
              <w:ind w:firstLine="0"/>
              <w:jc w:val="center"/>
              <w:rPr>
                <w:del w:id="2598" w:author="user" w:date="2023-08-29T14:02:00Z"/>
                <w:rFonts w:ascii="GHEA Grapalat" w:hAnsi="GHEA Grapalat" w:cs="Sylfaen"/>
                <w:b/>
                <w:i/>
                <w:sz w:val="24"/>
                <w:szCs w:val="24"/>
              </w:rPr>
            </w:pPr>
            <w:del w:id="2599" w:author="user" w:date="2023-08-29T14:02:00Z">
              <w:r w:rsidRPr="009044F1" w:rsidDel="000B3425">
                <w:rPr>
                  <w:rFonts w:ascii="GHEA Grapalat" w:hAnsi="GHEA Grapalat"/>
                  <w:b/>
                  <w:i/>
                  <w:sz w:val="24"/>
                  <w:szCs w:val="24"/>
                </w:rPr>
                <w:delText>максимальный размер (драмы РА)</w:delText>
              </w:r>
            </w:del>
          </w:p>
        </w:tc>
        <w:tc>
          <w:tcPr>
            <w:tcW w:w="3776" w:type="dxa"/>
            <w:vAlign w:val="center"/>
          </w:tcPr>
          <w:p w:rsidR="0085236E" w:rsidRPr="009044F1" w:rsidDel="000B3425" w:rsidRDefault="0085236E" w:rsidP="00B46D58">
            <w:pPr>
              <w:pStyle w:val="BodyTextIndent2"/>
              <w:widowControl w:val="0"/>
              <w:spacing w:after="120" w:line="240" w:lineRule="auto"/>
              <w:ind w:firstLine="0"/>
              <w:jc w:val="center"/>
              <w:rPr>
                <w:del w:id="2600" w:author="user" w:date="2023-08-29T14:02:00Z"/>
                <w:rFonts w:ascii="GHEA Grapalat" w:hAnsi="GHEA Grapalat" w:cs="Sylfaen"/>
                <w:b/>
                <w:i/>
                <w:sz w:val="24"/>
                <w:szCs w:val="24"/>
              </w:rPr>
            </w:pPr>
            <w:del w:id="2601" w:author="user" w:date="2023-08-29T14:02:00Z">
              <w:r w:rsidRPr="009044F1" w:rsidDel="000B3425">
                <w:rPr>
                  <w:rFonts w:ascii="GHEA Grapalat" w:hAnsi="GHEA Grapalat"/>
                  <w:b/>
                  <w:i/>
                  <w:sz w:val="24"/>
                  <w:szCs w:val="24"/>
                </w:rPr>
                <w:delText>срок (месяц, год)</w:delText>
              </w:r>
            </w:del>
          </w:p>
        </w:tc>
      </w:tr>
      <w:tr w:rsidR="0085236E" w:rsidRPr="009044F1" w:rsidDel="000B3425" w:rsidTr="006D1826">
        <w:trPr>
          <w:jc w:val="center"/>
          <w:del w:id="2602" w:author="user" w:date="2023-08-29T14:02:00Z"/>
        </w:trPr>
        <w:tc>
          <w:tcPr>
            <w:tcW w:w="2580" w:type="dxa"/>
          </w:tcPr>
          <w:p w:rsidR="0085236E" w:rsidRPr="009044F1" w:rsidDel="000B3425" w:rsidRDefault="0085236E" w:rsidP="00B46D58">
            <w:pPr>
              <w:widowControl w:val="0"/>
              <w:spacing w:after="120"/>
              <w:jc w:val="center"/>
              <w:rPr>
                <w:del w:id="2603" w:author="user" w:date="2023-08-29T14:02:00Z"/>
                <w:rFonts w:ascii="GHEA Grapalat" w:hAnsi="GHEA Grapalat"/>
              </w:rPr>
            </w:pPr>
          </w:p>
        </w:tc>
        <w:tc>
          <w:tcPr>
            <w:tcW w:w="3776" w:type="dxa"/>
          </w:tcPr>
          <w:p w:rsidR="0085236E" w:rsidRPr="009044F1" w:rsidDel="000B3425" w:rsidRDefault="0085236E" w:rsidP="00B46D58">
            <w:pPr>
              <w:widowControl w:val="0"/>
              <w:spacing w:after="120"/>
              <w:jc w:val="center"/>
              <w:rPr>
                <w:del w:id="2604" w:author="user" w:date="2023-08-29T14:02:00Z"/>
                <w:rFonts w:ascii="GHEA Grapalat" w:hAnsi="GHEA Grapalat"/>
              </w:rPr>
            </w:pPr>
          </w:p>
        </w:tc>
      </w:tr>
      <w:tr w:rsidR="0085236E" w:rsidRPr="009044F1" w:rsidDel="000B3425" w:rsidTr="006D1826">
        <w:trPr>
          <w:jc w:val="center"/>
          <w:del w:id="2605" w:author="user" w:date="2023-08-29T14:02:00Z"/>
        </w:trPr>
        <w:tc>
          <w:tcPr>
            <w:tcW w:w="2580" w:type="dxa"/>
          </w:tcPr>
          <w:p w:rsidR="0085236E" w:rsidRPr="009044F1" w:rsidDel="000B3425" w:rsidRDefault="0085236E" w:rsidP="00B46D58">
            <w:pPr>
              <w:widowControl w:val="0"/>
              <w:spacing w:after="120"/>
              <w:jc w:val="center"/>
              <w:rPr>
                <w:del w:id="2606" w:author="user" w:date="2023-08-29T14:02:00Z"/>
                <w:rFonts w:ascii="GHEA Grapalat" w:hAnsi="GHEA Grapalat"/>
              </w:rPr>
            </w:pPr>
          </w:p>
        </w:tc>
        <w:tc>
          <w:tcPr>
            <w:tcW w:w="3776" w:type="dxa"/>
          </w:tcPr>
          <w:p w:rsidR="0085236E" w:rsidRPr="009044F1" w:rsidDel="000B3425" w:rsidRDefault="0085236E" w:rsidP="00B46D58">
            <w:pPr>
              <w:widowControl w:val="0"/>
              <w:spacing w:after="120"/>
              <w:jc w:val="center"/>
              <w:rPr>
                <w:del w:id="2607" w:author="user" w:date="2023-08-29T14:02:00Z"/>
                <w:rFonts w:ascii="GHEA Grapalat" w:hAnsi="GHEA Grapalat"/>
              </w:rPr>
            </w:pPr>
          </w:p>
        </w:tc>
      </w:tr>
    </w:tbl>
    <w:p w:rsidR="0085236E" w:rsidRPr="009044F1" w:rsidDel="000B3425" w:rsidRDefault="0085236E" w:rsidP="00B46D58">
      <w:pPr>
        <w:pStyle w:val="BodyTextIndent2"/>
        <w:widowControl w:val="0"/>
        <w:spacing w:after="160" w:line="240" w:lineRule="auto"/>
        <w:ind w:firstLine="567"/>
        <w:rPr>
          <w:del w:id="2608" w:author="user" w:date="2023-08-29T14:02:00Z"/>
          <w:rFonts w:ascii="GHEA Grapalat" w:hAnsi="GHEA Grapalat"/>
          <w:sz w:val="24"/>
          <w:szCs w:val="24"/>
        </w:rPr>
      </w:pPr>
      <w:del w:id="2609" w:author="user" w:date="2023-08-29T14:02:00Z">
        <w:r w:rsidRPr="009044F1" w:rsidDel="000B3425">
          <w:rPr>
            <w:rFonts w:ascii="GHEA Grapalat" w:hAnsi="GHEA Grapalat"/>
            <w:sz w:val="24"/>
            <w:szCs w:val="24"/>
          </w:rPr>
          <w:lastRenderedPageBreak/>
          <w:delText xml:space="preserve">При этом предоплата будет предоставлена отобранному участнику на условиях, установленных пунктом </w:delText>
        </w:r>
        <w:r w:rsidRPr="00E63619" w:rsidDel="000B3425">
          <w:rPr>
            <w:rFonts w:ascii="GHEA Grapalat" w:hAnsi="GHEA Grapalat"/>
            <w:sz w:val="24"/>
            <w:szCs w:val="24"/>
          </w:rPr>
          <w:delText>10.</w:delText>
        </w:r>
        <w:r w:rsidR="006672E6" w:rsidRPr="00E63619" w:rsidDel="000B3425">
          <w:rPr>
            <w:rFonts w:ascii="GHEA Grapalat" w:hAnsi="GHEA Grapalat"/>
            <w:sz w:val="24"/>
            <w:szCs w:val="24"/>
          </w:rPr>
          <w:delText xml:space="preserve">5 </w:delText>
        </w:r>
        <w:r w:rsidRPr="00E63619" w:rsidDel="000B3425">
          <w:rPr>
            <w:rFonts w:ascii="GHEA Grapalat" w:hAnsi="GHEA Grapalat"/>
            <w:sz w:val="24"/>
            <w:szCs w:val="24"/>
          </w:rPr>
          <w:delText>части</w:delText>
        </w:r>
        <w:r w:rsidRPr="009044F1" w:rsidDel="000B3425">
          <w:rPr>
            <w:rFonts w:ascii="GHEA Grapalat" w:hAnsi="GHEA Grapalat"/>
            <w:sz w:val="24"/>
            <w:szCs w:val="24"/>
          </w:rPr>
          <w:delText xml:space="preserve"> 1 настоящего Приглашения, а</w:delText>
        </w:r>
        <w:r w:rsidR="00090699" w:rsidDel="000B3425">
          <w:rPr>
            <w:rFonts w:ascii="Courier New" w:hAnsi="Courier New" w:cs="Courier New"/>
            <w:sz w:val="24"/>
            <w:szCs w:val="24"/>
            <w:lang w:val="en-US"/>
          </w:rPr>
          <w:delText> </w:delText>
        </w:r>
        <w:r w:rsidRPr="009044F1" w:rsidDel="000B3425">
          <w:rPr>
            <w:rFonts w:ascii="GHEA Grapalat" w:hAnsi="GHEA Grapalat"/>
            <w:sz w:val="24"/>
            <w:szCs w:val="24"/>
          </w:rPr>
          <w:delText>погашение предоплаты будет осуществлено в порядке, установленном заключаемым договором.</w:delText>
        </w:r>
        <w:r w:rsidR="00AA7117" w:rsidDel="000B3425">
          <w:rPr>
            <w:rFonts w:ascii="GHEA Grapalat" w:hAnsi="GHEA Grapalat"/>
            <w:sz w:val="24"/>
            <w:szCs w:val="24"/>
          </w:rPr>
          <w:delText xml:space="preserve"> </w:delText>
        </w:r>
      </w:del>
    </w:p>
    <w:p w:rsidR="00096865" w:rsidRPr="009044F1" w:rsidDel="00062974" w:rsidRDefault="00096865" w:rsidP="00B46D58">
      <w:pPr>
        <w:widowControl w:val="0"/>
        <w:spacing w:after="160"/>
        <w:ind w:firstLine="567"/>
        <w:jc w:val="center"/>
        <w:rPr>
          <w:del w:id="2610" w:author="user" w:date="2023-08-29T14:03:00Z"/>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622A4">
      <w:pPr>
        <w:pStyle w:val="ListParagraph"/>
        <w:widowControl w:val="0"/>
        <w:numPr>
          <w:ilvl w:val="0"/>
          <w:numId w:val="31"/>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622A4">
      <w:pPr>
        <w:pStyle w:val="ListParagraph"/>
        <w:widowControl w:val="0"/>
        <w:numPr>
          <w:ilvl w:val="0"/>
          <w:numId w:val="31"/>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Del="00062974" w:rsidRDefault="006622A4" w:rsidP="00B46D58">
      <w:pPr>
        <w:widowControl w:val="0"/>
        <w:tabs>
          <w:tab w:val="left" w:pos="1134"/>
        </w:tabs>
        <w:spacing w:after="160"/>
        <w:ind w:firstLine="567"/>
        <w:jc w:val="both"/>
        <w:rPr>
          <w:del w:id="2611" w:author="user" w:date="2023-08-29T14:03:00Z"/>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 xml:space="preserve">Включение участника в список, предусмотренный пунктом 6 части 1 статьи </w:t>
      </w:r>
      <w:r w:rsidR="005A221E" w:rsidRPr="000B29DC">
        <w:rPr>
          <w:rFonts w:ascii="GHEA Grapalat" w:hAnsi="GHEA Grapalat"/>
        </w:rPr>
        <w:lastRenderedPageBreak/>
        <w:t>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w:t>
      </w:r>
      <w:r w:rsidRPr="009044F1">
        <w:rPr>
          <w:rFonts w:ascii="GHEA Grapalat" w:hAnsi="GHEA Grapalat"/>
          <w:color w:val="000000"/>
        </w:rPr>
        <w:lastRenderedPageBreak/>
        <w:t>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2612"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Del="00062974" w:rsidRDefault="00096865" w:rsidP="00B46D58">
      <w:pPr>
        <w:widowControl w:val="0"/>
        <w:autoSpaceDE w:val="0"/>
        <w:autoSpaceDN w:val="0"/>
        <w:adjustRightInd w:val="0"/>
        <w:spacing w:after="160"/>
        <w:ind w:firstLine="567"/>
        <w:jc w:val="both"/>
        <w:rPr>
          <w:del w:id="2613" w:author="user" w:date="2023-08-29T14:09:00Z"/>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w:t>
      </w:r>
      <w:r w:rsidRPr="009044F1">
        <w:rPr>
          <w:rFonts w:ascii="GHEA Grapalat" w:hAnsi="GHEA Grapalat"/>
        </w:rPr>
        <w:lastRenderedPageBreak/>
        <w:t xml:space="preserve">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del w:id="2614" w:author="user" w:date="2023-08-29T14:09:00Z">
        <w:r w:rsidR="000B3864" w:rsidDel="00062974">
          <w:rPr>
            <w:rStyle w:val="FootnoteReference"/>
            <w:rFonts w:ascii="GHEA Grapalat" w:hAnsi="GHEA Grapalat"/>
          </w:rPr>
          <w:footnoteReference w:customMarkFollows="1" w:id="4"/>
          <w:delText>5</w:delText>
        </w:r>
      </w:del>
      <w:r w:rsidRPr="009044F1">
        <w:rPr>
          <w:rFonts w:ascii="GHEA Grapalat" w:hAnsi="GHEA Grapalat"/>
        </w:rPr>
        <w:t>.</w:t>
      </w:r>
      <w:r w:rsidR="00AA7117">
        <w:rPr>
          <w:rFonts w:ascii="GHEA Grapalat" w:hAnsi="GHEA Grapalat"/>
        </w:rPr>
        <w:t xml:space="preserve"> </w:t>
      </w:r>
    </w:p>
    <w:p w:rsidR="00062974" w:rsidRDefault="00062974">
      <w:pPr>
        <w:widowControl w:val="0"/>
        <w:autoSpaceDE w:val="0"/>
        <w:autoSpaceDN w:val="0"/>
        <w:adjustRightInd w:val="0"/>
        <w:spacing w:after="160"/>
        <w:ind w:firstLine="567"/>
        <w:jc w:val="both"/>
        <w:rPr>
          <w:ins w:id="2623" w:author="user" w:date="2023-08-29T14:09:00Z"/>
          <w:rFonts w:ascii="GHEA Grapalat" w:hAnsi="GHEA Grapalat"/>
        </w:rPr>
        <w:pPrChange w:id="2624" w:author="user" w:date="2023-08-29T14:09:00Z">
          <w:pPr>
            <w:widowControl w:val="0"/>
            <w:tabs>
              <w:tab w:val="left" w:pos="1134"/>
            </w:tabs>
            <w:spacing w:after="160"/>
            <w:ind w:firstLine="567"/>
            <w:jc w:val="both"/>
          </w:pPr>
        </w:pPrChange>
      </w:pPr>
    </w:p>
    <w:p w:rsidR="00096865" w:rsidRPr="009044F1" w:rsidRDefault="00096865">
      <w:pPr>
        <w:widowControl w:val="0"/>
        <w:autoSpaceDE w:val="0"/>
        <w:autoSpaceDN w:val="0"/>
        <w:adjustRightInd w:val="0"/>
        <w:spacing w:after="160"/>
        <w:ind w:firstLine="567"/>
        <w:jc w:val="both"/>
        <w:rPr>
          <w:rFonts w:ascii="GHEA Grapalat" w:hAnsi="GHEA Grapalat"/>
        </w:rPr>
        <w:pPrChange w:id="2625" w:author="user" w:date="2023-08-29T14:09:00Z">
          <w:pPr>
            <w:widowControl w:val="0"/>
            <w:tabs>
              <w:tab w:val="left" w:pos="1134"/>
            </w:tabs>
            <w:spacing w:after="160"/>
            <w:ind w:firstLine="567"/>
            <w:jc w:val="both"/>
          </w:pPr>
        </w:pPrChange>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Del="00062974" w:rsidRDefault="00096865" w:rsidP="00B46D58">
      <w:pPr>
        <w:widowControl w:val="0"/>
        <w:tabs>
          <w:tab w:val="left" w:pos="1134"/>
        </w:tabs>
        <w:autoSpaceDE w:val="0"/>
        <w:autoSpaceDN w:val="0"/>
        <w:adjustRightInd w:val="0"/>
        <w:spacing w:after="160"/>
        <w:ind w:firstLine="567"/>
        <w:jc w:val="both"/>
        <w:rPr>
          <w:del w:id="2626" w:author="user" w:date="2023-08-29T14:10:00Z"/>
          <w:rFonts w:ascii="GHEA Grapalat" w:hAnsi="GHEA Grapalat" w:cs="Arial Unicode"/>
        </w:rPr>
      </w:pPr>
      <w:del w:id="2627" w:author="user" w:date="2023-08-29T14:10:00Z">
        <w:r w:rsidRPr="009044F1" w:rsidDel="00062974">
          <w:rPr>
            <w:rFonts w:ascii="GHEA Grapalat" w:hAnsi="GHEA Grapalat"/>
          </w:rPr>
          <w:delText>3.</w:delText>
        </w:r>
        <w:r w:rsidR="00E648D1" w:rsidDel="00062974">
          <w:rPr>
            <w:rFonts w:ascii="GHEA Grapalat" w:hAnsi="GHEA Grapalat"/>
            <w:lang w:val="hy-AM"/>
          </w:rPr>
          <w:delText>6</w:delText>
        </w:r>
        <w:r w:rsidR="000A15F9" w:rsidRPr="000A15F9" w:rsidDel="00062974">
          <w:rPr>
            <w:rFonts w:ascii="GHEA Grapalat" w:hAnsi="GHEA Grapalat"/>
          </w:rPr>
          <w:delText>.</w:delText>
        </w:r>
        <w:r w:rsidR="00ED2352" w:rsidRPr="003A1EBB" w:rsidDel="00062974">
          <w:rPr>
            <w:rFonts w:ascii="GHEA Grapalat" w:hAnsi="GHEA Grapalat"/>
          </w:rPr>
          <w:tab/>
        </w:r>
        <w:r w:rsidRPr="009044F1" w:rsidDel="00062974">
          <w:rPr>
            <w:rFonts w:ascii="GHEA Grapalat" w:hAnsi="GHEA Grapalat"/>
          </w:rPr>
          <w:delText>При внесении изменений в приглашение окончательный срок подачи заявок исчисляется со дня опубликования в бюллетене объявления об</w:delText>
        </w:r>
        <w:r w:rsidR="00775FAF" w:rsidDel="00062974">
          <w:rPr>
            <w:rFonts w:ascii="Courier New" w:hAnsi="Courier New" w:cs="Courier New"/>
            <w:lang w:val="en-US"/>
          </w:rPr>
          <w:delText> </w:delText>
        </w:r>
        <w:r w:rsidRPr="009044F1" w:rsidDel="00062974">
          <w:rPr>
            <w:rFonts w:ascii="GHEA Grapalat" w:hAnsi="GHEA Grapalat"/>
          </w:rPr>
          <w:delTex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delText>
        </w:r>
        <w:r w:rsidR="003E40A7" w:rsidDel="00062974">
          <w:rPr>
            <w:rStyle w:val="FootnoteReference"/>
            <w:rFonts w:ascii="GHEA Grapalat" w:hAnsi="GHEA Grapalat"/>
          </w:rPr>
          <w:footnoteReference w:customMarkFollows="1" w:id="5"/>
          <w:delText>6</w:delText>
        </w:r>
        <w:r w:rsidRPr="009044F1" w:rsidDel="00062974">
          <w:rPr>
            <w:rFonts w:ascii="GHEA Grapalat" w:hAnsi="GHEA Grapalat"/>
          </w:rPr>
          <w:delText xml:space="preserve">. </w:delText>
        </w:r>
      </w:del>
    </w:p>
    <w:p w:rsidR="00B051BE" w:rsidRPr="009044F1" w:rsidDel="00062974" w:rsidRDefault="00B051BE" w:rsidP="00B46D58">
      <w:pPr>
        <w:widowControl w:val="0"/>
        <w:spacing w:after="160"/>
        <w:jc w:val="center"/>
        <w:rPr>
          <w:del w:id="2634" w:author="user" w:date="2023-08-29T14:10:00Z"/>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pPr>
        <w:pStyle w:val="BodyTextIndent2"/>
        <w:widowControl w:val="0"/>
        <w:tabs>
          <w:tab w:val="left" w:pos="1134"/>
        </w:tabs>
        <w:spacing w:after="160" w:line="240" w:lineRule="auto"/>
        <w:ind w:firstLine="567"/>
        <w:rPr>
          <w:rFonts w:ascii="GHEA Grapalat" w:hAnsi="GHEA Grapalat"/>
          <w:sz w:val="24"/>
          <w:szCs w:val="24"/>
        </w:rPr>
        <w:pPrChange w:id="2635" w:author="user" w:date="2023-08-29T13:21:00Z">
          <w:pPr>
            <w:pStyle w:val="BodyTextIndent2"/>
            <w:widowControl w:val="0"/>
            <w:spacing w:after="160" w:line="240" w:lineRule="auto"/>
            <w:ind w:firstLine="567"/>
          </w:pPr>
        </w:pPrChange>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ins w:id="2636" w:author="user" w:date="2023-08-29T13:20:00Z">
        <w:r w:rsidR="00A25836" w:rsidRPr="00A25836">
          <w:rPr>
            <w:rFonts w:ascii="GHEA Grapalat" w:hAnsi="GHEA Grapalat"/>
            <w:sz w:val="24"/>
            <w:szCs w:val="24"/>
            <w:rPrChange w:id="2637" w:author="user" w:date="2023-08-29T13:21:00Z">
              <w:rPr>
                <w:rFonts w:ascii="GHEA Grapalat" w:hAnsi="GHEA Grapalat"/>
                <w:i/>
                <w:sz w:val="22"/>
                <w:szCs w:val="22"/>
              </w:rPr>
            </w:rPrChange>
          </w:rPr>
          <w:t>запрос котировоке</w:t>
        </w:r>
      </w:ins>
      <w:del w:id="2638" w:author="user" w:date="2023-08-29T13:20:00Z">
        <w:r w:rsidRPr="009044F1" w:rsidDel="00A25836">
          <w:rPr>
            <w:rFonts w:ascii="GHEA Grapalat" w:hAnsi="GHEA Grapalat"/>
            <w:sz w:val="24"/>
            <w:szCs w:val="24"/>
          </w:rPr>
          <w:delText>открытый конкурс</w:delText>
        </w:r>
      </w:del>
      <w:r w:rsidRPr="009044F1">
        <w:rPr>
          <w:rFonts w:ascii="GHEA Grapalat" w:hAnsi="GHEA Grapalat"/>
          <w:sz w:val="24"/>
          <w:szCs w:val="24"/>
        </w:rPr>
        <w:t>.</w:t>
      </w:r>
    </w:p>
    <w:p w:rsidR="00CE6A38" w:rsidRPr="00AC698D" w:rsidRDefault="00A80ECD" w:rsidP="00CE6A38">
      <w:pPr>
        <w:pStyle w:val="BodyTextIndent2"/>
        <w:widowControl w:val="0"/>
        <w:tabs>
          <w:tab w:val="left" w:pos="1134"/>
        </w:tabs>
        <w:spacing w:line="240" w:lineRule="auto"/>
        <w:ind w:firstLine="567"/>
        <w:rPr>
          <w:ins w:id="2639" w:author="user" w:date="2023-08-29T14:11:00Z"/>
          <w:rFonts w:ascii="GHEA Grapalat" w:hAnsi="GHEA Grapalat"/>
          <w:b/>
          <w:spacing w:val="6"/>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Заявки на процедуру необходимо представить в комиссию по адресу "</w:t>
      </w:r>
      <w:ins w:id="2640" w:author="user" w:date="2023-08-29T14:11:00Z">
        <w:r w:rsidR="00CE6A38" w:rsidRPr="00CE6A38">
          <w:rPr>
            <w:rFonts w:ascii="GHEA Grapalat" w:hAnsi="GHEA Grapalat"/>
            <w:b/>
            <w:spacing w:val="6"/>
            <w:sz w:val="22"/>
            <w:szCs w:val="22"/>
          </w:rPr>
          <w:t xml:space="preserve"> </w:t>
        </w:r>
        <w:r w:rsidR="00CE6A38" w:rsidRPr="00215ABD">
          <w:rPr>
            <w:rFonts w:ascii="GHEA Grapalat" w:hAnsi="GHEA Grapalat"/>
            <w:b/>
            <w:spacing w:val="6"/>
            <w:sz w:val="22"/>
            <w:szCs w:val="22"/>
          </w:rPr>
          <w:t>г. Ереван, ул.Гр.Нерсисяна 7</w:t>
        </w:r>
        <w:r w:rsidR="00CE6A38">
          <w:rPr>
            <w:rFonts w:ascii="GHEA Grapalat" w:hAnsi="GHEA Grapalat"/>
            <w:b/>
            <w:spacing w:val="6"/>
            <w:sz w:val="22"/>
            <w:szCs w:val="22"/>
          </w:rPr>
          <w:t xml:space="preserve"> </w:t>
        </w:r>
        <w:r w:rsidR="00CE6A38" w:rsidRPr="00AC698D">
          <w:rPr>
            <w:rFonts w:ascii="GHEA Grapalat" w:hAnsi="GHEA Grapalat"/>
            <w:b/>
            <w:spacing w:val="6"/>
            <w:sz w:val="22"/>
            <w:szCs w:val="22"/>
          </w:rPr>
          <w:t>не позднее, чем "</w:t>
        </w:r>
        <w:r w:rsidR="00CE6A38" w:rsidRPr="007F4ABD">
          <w:rPr>
            <w:rFonts w:ascii="GHEA Grapalat" w:hAnsi="GHEA Grapalat"/>
            <w:b/>
            <w:spacing w:val="6"/>
            <w:sz w:val="22"/>
            <w:szCs w:val="22"/>
          </w:rPr>
          <w:t>1</w:t>
        </w:r>
      </w:ins>
      <w:ins w:id="2641" w:author="user" w:date="2023-09-08T12:57:00Z">
        <w:r w:rsidR="00C478F0">
          <w:rPr>
            <w:rFonts w:ascii="GHEA Grapalat" w:hAnsi="GHEA Grapalat"/>
            <w:b/>
            <w:spacing w:val="6"/>
            <w:sz w:val="22"/>
            <w:szCs w:val="22"/>
            <w:lang w:val="hy-AM"/>
          </w:rPr>
          <w:t>2</w:t>
        </w:r>
      </w:ins>
      <w:ins w:id="2642" w:author="user" w:date="2023-08-29T14:11:00Z">
        <w:r w:rsidR="00CE6A38" w:rsidRPr="007F4ABD">
          <w:rPr>
            <w:rFonts w:ascii="GHEA Grapalat" w:hAnsi="GHEA Grapalat"/>
            <w:b/>
            <w:spacing w:val="6"/>
            <w:sz w:val="22"/>
            <w:szCs w:val="22"/>
          </w:rPr>
          <w:t>:</w:t>
        </w:r>
        <w:r w:rsidR="00CE6A38" w:rsidRPr="00C478F0">
          <w:rPr>
            <w:rFonts w:ascii="GHEA Grapalat" w:hAnsi="GHEA Grapalat"/>
            <w:b/>
            <w:spacing w:val="6"/>
            <w:sz w:val="22"/>
            <w:szCs w:val="22"/>
            <w:lang w:val="hy-AM"/>
          </w:rPr>
          <w:t>0</w:t>
        </w:r>
        <w:r w:rsidR="00CE6A38" w:rsidRPr="00C478F0">
          <w:rPr>
            <w:rFonts w:ascii="GHEA Grapalat" w:hAnsi="GHEA Grapalat"/>
            <w:b/>
            <w:spacing w:val="6"/>
            <w:sz w:val="22"/>
            <w:szCs w:val="22"/>
          </w:rPr>
          <w:t xml:space="preserve">0" часов </w:t>
        </w:r>
      </w:ins>
      <w:ins w:id="2643" w:author="user" w:date="2023-09-19T15:04:00Z">
        <w:r w:rsidR="00B231CC">
          <w:rPr>
            <w:rFonts w:ascii="GHEA Grapalat" w:hAnsi="GHEA Grapalat"/>
            <w:b/>
            <w:spacing w:val="6"/>
            <w:sz w:val="22"/>
            <w:szCs w:val="22"/>
            <w:lang w:val="hy-AM"/>
          </w:rPr>
          <w:t>26</w:t>
        </w:r>
      </w:ins>
      <w:bookmarkStart w:id="2644" w:name="_GoBack"/>
      <w:bookmarkEnd w:id="2644"/>
      <w:ins w:id="2645" w:author="user" w:date="2023-08-29T14:11:00Z">
        <w:r w:rsidR="00CE6A38" w:rsidRPr="00C478F0">
          <w:rPr>
            <w:rFonts w:ascii="GHEA Grapalat" w:hAnsi="GHEA Grapalat"/>
            <w:b/>
            <w:spacing w:val="6"/>
            <w:sz w:val="22"/>
            <w:szCs w:val="22"/>
          </w:rPr>
          <w:t>.0</w:t>
        </w:r>
      </w:ins>
      <w:ins w:id="2646" w:author="user" w:date="2023-09-08T12:57:00Z">
        <w:r w:rsidR="00C478F0">
          <w:rPr>
            <w:rFonts w:ascii="GHEA Grapalat" w:hAnsi="GHEA Grapalat"/>
            <w:b/>
            <w:spacing w:val="6"/>
            <w:sz w:val="22"/>
            <w:szCs w:val="22"/>
            <w:lang w:val="hy-AM"/>
          </w:rPr>
          <w:t>9</w:t>
        </w:r>
      </w:ins>
      <w:ins w:id="2647" w:author="user" w:date="2023-08-29T14:11:00Z">
        <w:r w:rsidR="00CE6A38" w:rsidRPr="007F4ABD">
          <w:rPr>
            <w:rFonts w:ascii="GHEA Grapalat" w:hAnsi="GHEA Grapalat"/>
            <w:b/>
            <w:spacing w:val="6"/>
            <w:sz w:val="22"/>
            <w:szCs w:val="22"/>
          </w:rPr>
          <w:t>.2023г.</w:t>
        </w:r>
        <w:r w:rsidR="00CE6A38" w:rsidRPr="00C478F0">
          <w:rPr>
            <w:rFonts w:ascii="GHEA Grapalat" w:hAnsi="GHEA Grapalat"/>
            <w:b/>
            <w:spacing w:val="6"/>
            <w:sz w:val="22"/>
            <w:szCs w:val="22"/>
          </w:rPr>
          <w:t xml:space="preserve"> дня с даты опубликования в бюллетене объявления и приглашения на настоящую процедуру</w:t>
        </w:r>
        <w:r w:rsidR="00CE6A38" w:rsidRPr="00AC698D">
          <w:rPr>
            <w:rFonts w:ascii="GHEA Grapalat" w:hAnsi="GHEA Grapalat"/>
            <w:b/>
            <w:spacing w:val="6"/>
            <w:sz w:val="22"/>
            <w:szCs w:val="22"/>
          </w:rPr>
          <w:t xml:space="preserve">. </w:t>
        </w:r>
      </w:ins>
    </w:p>
    <w:p w:rsidR="00A80ECD" w:rsidDel="00CE6A38" w:rsidRDefault="00A80ECD" w:rsidP="008C6890">
      <w:pPr>
        <w:pStyle w:val="BodyTextIndent2"/>
        <w:widowControl w:val="0"/>
        <w:tabs>
          <w:tab w:val="left" w:pos="1134"/>
        </w:tabs>
        <w:spacing w:after="160" w:line="240" w:lineRule="auto"/>
        <w:ind w:firstLine="567"/>
        <w:rPr>
          <w:del w:id="2648" w:author="user" w:date="2023-08-29T14:11:00Z"/>
          <w:rFonts w:ascii="GHEA Grapalat" w:hAnsi="GHEA Grapalat" w:cs="Sylfaen"/>
          <w:sz w:val="24"/>
          <w:szCs w:val="24"/>
        </w:rPr>
      </w:pPr>
      <w:del w:id="2649" w:author="user" w:date="2023-08-29T14:11:00Z">
        <w:r w:rsidRPr="00A25836" w:rsidDel="00CE6A38">
          <w:rPr>
            <w:rFonts w:ascii="GHEA Grapalat" w:hAnsi="GHEA Grapalat"/>
            <w:rPrChange w:id="2650" w:author="user" w:date="2023-08-29T13:21:00Z">
              <w:rPr>
                <w:rFonts w:ascii="GHEA Grapalat" w:hAnsi="GHEA Grapalat"/>
                <w:vertAlign w:val="subscript"/>
              </w:rPr>
            </w:rPrChange>
          </w:rPr>
          <w:delText>место подачи заявок</w:delText>
        </w:r>
        <w:r w:rsidDel="00CE6A38">
          <w:rPr>
            <w:rFonts w:ascii="GHEA Grapalat" w:hAnsi="GHEA Grapalat"/>
            <w:sz w:val="24"/>
            <w:szCs w:val="24"/>
          </w:rPr>
          <w:delText>" не позднее, чем "</w:delText>
        </w:r>
        <w:r w:rsidDel="00CE6A38">
          <w:rPr>
            <w:rFonts w:ascii="GHEA Grapalat" w:hAnsi="GHEA Grapalat"/>
            <w:sz w:val="24"/>
            <w:szCs w:val="24"/>
            <w:vertAlign w:val="subscript"/>
          </w:rPr>
          <w:delText>окончательный срок подачи заявок</w:delText>
        </w:r>
        <w:r w:rsidDel="00CE6A38">
          <w:rPr>
            <w:rFonts w:ascii="GHEA Grapalat" w:hAnsi="GHEA Grapalat"/>
            <w:sz w:val="24"/>
            <w:szCs w:val="24"/>
          </w:rPr>
          <w:delText xml:space="preserve">" часов "—"-го дня с даты опубликования в бюллетене объявления и приглашения на настоящую процедуру. </w:delText>
        </w:r>
      </w:del>
    </w:p>
    <w:p w:rsidR="00A80ECD" w:rsidRDefault="00A80ECD">
      <w:pPr>
        <w:pStyle w:val="BodyTextIndent2"/>
        <w:widowControl w:val="0"/>
        <w:tabs>
          <w:tab w:val="left" w:pos="1134"/>
        </w:tabs>
        <w:spacing w:after="160" w:line="240" w:lineRule="auto"/>
        <w:ind w:firstLine="567"/>
        <w:rPr>
          <w:rFonts w:ascii="GHEA Grapalat" w:hAnsi="GHEA Grapalat" w:cs="Sylfaen"/>
          <w:sz w:val="24"/>
          <w:szCs w:val="24"/>
        </w:rPr>
        <w:pPrChange w:id="2651" w:author="user" w:date="2023-08-29T14:11:00Z">
          <w:pPr>
            <w:pStyle w:val="BodyTextIndent2"/>
            <w:widowControl w:val="0"/>
            <w:spacing w:after="160" w:line="240" w:lineRule="auto"/>
            <w:ind w:firstLine="567"/>
          </w:pPr>
        </w:pPrChange>
      </w:pPr>
      <w:r>
        <w:rPr>
          <w:rFonts w:ascii="GHEA Grapalat" w:hAnsi="GHEA Grapalat"/>
          <w:sz w:val="24"/>
          <w:szCs w:val="24"/>
        </w:rPr>
        <w:t>Заявки на процедуру получает и в журнале регистрации заявок регистрирует секретарь комиссии "</w:t>
      </w:r>
      <w:ins w:id="2652" w:author="user" w:date="2023-08-29T14:11:00Z">
        <w:r w:rsidR="00CE6A38" w:rsidRPr="00CE6A38">
          <w:rPr>
            <w:rFonts w:ascii="GHEA Grapalat" w:hAnsi="GHEA Grapalat"/>
            <w:sz w:val="22"/>
            <w:szCs w:val="22"/>
          </w:rPr>
          <w:t xml:space="preserve"> </w:t>
        </w:r>
        <w:r w:rsidR="00CE6A38" w:rsidRPr="00AC698D">
          <w:rPr>
            <w:rFonts w:ascii="GHEA Grapalat" w:hAnsi="GHEA Grapalat"/>
            <w:sz w:val="22"/>
            <w:szCs w:val="22"/>
          </w:rPr>
          <w:t>Зина Товмасян</w:t>
        </w:r>
        <w:r w:rsidR="00CE6A38" w:rsidDel="00CE6A38">
          <w:rPr>
            <w:rFonts w:ascii="GHEA Grapalat" w:hAnsi="GHEA Grapalat"/>
            <w:sz w:val="24"/>
            <w:szCs w:val="24"/>
            <w:vertAlign w:val="subscript"/>
          </w:rPr>
          <w:t xml:space="preserve"> </w:t>
        </w:r>
      </w:ins>
      <w:del w:id="2653" w:author="user" w:date="2023-08-29T14:11:00Z">
        <w:r w:rsidDel="00CE6A38">
          <w:rPr>
            <w:rFonts w:ascii="GHEA Grapalat" w:hAnsi="GHEA Grapalat"/>
            <w:sz w:val="24"/>
            <w:szCs w:val="24"/>
            <w:vertAlign w:val="subscript"/>
          </w:rPr>
          <w:delText>имя, фамилия секретаря комиссии</w:delText>
        </w:r>
      </w:del>
      <w:r>
        <w:rPr>
          <w:rFonts w:ascii="GHEA Grapalat" w:hAnsi="GHEA Grapalat"/>
          <w:sz w:val="24"/>
          <w:szCs w:val="24"/>
        </w:rPr>
        <w:t xml:space="preserve">". Секретарь комиссии регистрирует заявки в </w:t>
      </w:r>
      <w:r>
        <w:rPr>
          <w:rFonts w:ascii="GHEA Grapalat" w:hAnsi="GHEA Grapalat"/>
          <w:sz w:val="24"/>
          <w:szCs w:val="24"/>
        </w:rPr>
        <w:lastRenderedPageBreak/>
        <w:t>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Del="00CE6A38" w:rsidRDefault="00B67CCD" w:rsidP="00B46D58">
      <w:pPr>
        <w:pStyle w:val="BodyTextIndent2"/>
        <w:widowControl w:val="0"/>
        <w:tabs>
          <w:tab w:val="left" w:pos="1134"/>
        </w:tabs>
        <w:spacing w:after="160" w:line="240" w:lineRule="auto"/>
        <w:ind w:firstLine="567"/>
        <w:rPr>
          <w:del w:id="2654" w:author="user" w:date="2023-08-29T14:11:00Z"/>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CE6A38" w:rsidRDefault="00CE6A38">
      <w:pPr>
        <w:pStyle w:val="BodyTextIndent2"/>
        <w:widowControl w:val="0"/>
        <w:tabs>
          <w:tab w:val="left" w:pos="1134"/>
        </w:tabs>
        <w:spacing w:after="160" w:line="240" w:lineRule="auto"/>
        <w:ind w:firstLine="567"/>
        <w:rPr>
          <w:ins w:id="2655" w:author="user" w:date="2023-08-29T14:11:00Z"/>
          <w:rFonts w:ascii="GHEA Grapalat" w:hAnsi="GHEA Grapalat"/>
        </w:rPr>
        <w:pPrChange w:id="2656" w:author="user" w:date="2023-08-29T14:11:00Z">
          <w:pPr>
            <w:jc w:val="both"/>
          </w:pPr>
        </w:pPrChange>
      </w:pPr>
    </w:p>
    <w:p w:rsidR="005F25EF" w:rsidRDefault="005F25EF">
      <w:pPr>
        <w:pStyle w:val="BodyTextIndent2"/>
        <w:widowControl w:val="0"/>
        <w:tabs>
          <w:tab w:val="left" w:pos="1134"/>
        </w:tabs>
        <w:spacing w:after="160" w:line="240" w:lineRule="auto"/>
        <w:ind w:firstLine="567"/>
        <w:rPr>
          <w:rFonts w:ascii="GHEA Grapalat" w:hAnsi="GHEA Grapalat"/>
        </w:rPr>
        <w:pPrChange w:id="2657" w:author="user" w:date="2023-08-29T14:11:00Z">
          <w:pPr>
            <w:jc w:val="both"/>
          </w:pPr>
        </w:pPrChange>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2658"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del w:id="2659" w:author="user" w:date="2023-08-29T14:28:00Z">
        <w:r w:rsidR="00B82520" w:rsidRPr="008E138A" w:rsidDel="00457296">
          <w:rPr>
            <w:rFonts w:ascii="GHEA Grapalat" w:hAnsi="GHEA Grapalat"/>
          </w:rPr>
          <w:delText xml:space="preserve"> </w:delText>
        </w:r>
        <w:r w:rsidR="00EA6AE0" w:rsidRPr="008E138A" w:rsidDel="00457296">
          <w:rPr>
            <w:rStyle w:val="FootnoteReference"/>
            <w:rFonts w:ascii="GHEA Grapalat" w:hAnsi="GHEA Grapalat" w:cs="Sylfaen"/>
            <w:sz w:val="24"/>
            <w:szCs w:val="24"/>
          </w:rPr>
          <w:footnoteReference w:customMarkFollows="1" w:id="6"/>
          <w:delText>7</w:delText>
        </w:r>
      </w:del>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457296" w:rsidDel="00457296" w:rsidRDefault="00094F5C" w:rsidP="00B46D58">
      <w:pPr>
        <w:widowControl w:val="0"/>
        <w:tabs>
          <w:tab w:val="left" w:pos="1134"/>
        </w:tabs>
        <w:spacing w:after="160"/>
        <w:ind w:firstLine="567"/>
        <w:jc w:val="both"/>
        <w:rPr>
          <w:del w:id="2664" w:author="user" w:date="2023-08-29T14:29:00Z"/>
          <w:rFonts w:ascii="GHEA Grapalat" w:hAnsi="GHEA Grapalat"/>
          <w:strike/>
          <w:rPrChange w:id="2665" w:author="user" w:date="2023-08-29T14:28:00Z">
            <w:rPr>
              <w:del w:id="2666" w:author="user" w:date="2023-08-29T14:29:00Z"/>
              <w:rFonts w:ascii="GHEA Grapalat" w:hAnsi="GHEA Grapalat"/>
            </w:rPr>
          </w:rPrChange>
        </w:rPr>
      </w:pPr>
      <w:del w:id="2667" w:author="user" w:date="2023-08-29T14:29:00Z">
        <w:r w:rsidRPr="00457296" w:rsidDel="00457296">
          <w:rPr>
            <w:rFonts w:ascii="GHEA Grapalat" w:hAnsi="GHEA Grapalat"/>
            <w:strike/>
            <w:rPrChange w:id="2668" w:author="user" w:date="2023-08-29T14:28:00Z">
              <w:rPr>
                <w:rFonts w:ascii="GHEA Grapalat" w:hAnsi="GHEA Grapalat"/>
              </w:rPr>
            </w:rPrChange>
          </w:rPr>
          <w:delText>4</w:delText>
        </w:r>
        <w:r w:rsidR="00E326DD" w:rsidRPr="00457296" w:rsidDel="00457296">
          <w:rPr>
            <w:rFonts w:ascii="GHEA Grapalat" w:hAnsi="GHEA Grapalat"/>
            <w:strike/>
            <w:rPrChange w:id="2669" w:author="user" w:date="2023-08-29T14:28:00Z">
              <w:rPr>
                <w:rFonts w:ascii="GHEA Grapalat" w:hAnsi="GHEA Grapalat"/>
              </w:rPr>
            </w:rPrChange>
          </w:rPr>
          <w:delText>)</w:delText>
        </w:r>
        <w:r w:rsidR="00444026" w:rsidRPr="00457296" w:rsidDel="00457296">
          <w:rPr>
            <w:rFonts w:ascii="GHEA Grapalat" w:hAnsi="GHEA Grapalat"/>
            <w:strike/>
            <w:rPrChange w:id="2670" w:author="user" w:date="2023-08-29T14:28:00Z">
              <w:rPr>
                <w:rFonts w:ascii="GHEA Grapalat" w:hAnsi="GHEA Grapalat"/>
              </w:rPr>
            </w:rPrChange>
          </w:rPr>
          <w:tab/>
        </w:r>
        <w:r w:rsidR="00E326DD" w:rsidRPr="00457296" w:rsidDel="00457296">
          <w:rPr>
            <w:rFonts w:ascii="GHEA Grapalat" w:hAnsi="GHEA Grapalat"/>
            <w:strike/>
            <w:rPrChange w:id="2671" w:author="user" w:date="2023-08-29T14:28:00Z">
              <w:rPr>
                <w:rFonts w:ascii="GHEA Grapalat" w:hAnsi="GHEA Grapalat"/>
              </w:rPr>
            </w:rPrChange>
          </w:rPr>
          <w:delText>обеспечение заявки</w:delText>
        </w:r>
        <w:r w:rsidR="0067389F" w:rsidRPr="00457296" w:rsidDel="00457296">
          <w:rPr>
            <w:rFonts w:ascii="GHEA Grapalat" w:hAnsi="GHEA Grapalat"/>
            <w:strike/>
            <w:rPrChange w:id="2672" w:author="user" w:date="2023-08-29T14:28:00Z">
              <w:rPr>
                <w:rFonts w:ascii="GHEA Grapalat" w:hAnsi="GHEA Grapalat"/>
              </w:rPr>
            </w:rPrChange>
          </w:rPr>
          <w:delText xml:space="preserve">- </w:delText>
        </w:r>
        <w:r w:rsidR="00E326DD" w:rsidRPr="00457296" w:rsidDel="00457296">
          <w:rPr>
            <w:rFonts w:ascii="GHEA Grapalat" w:hAnsi="GHEA Grapalat"/>
            <w:strike/>
            <w:rPrChange w:id="2673" w:author="user" w:date="2023-08-29T14:28:00Z">
              <w:rPr>
                <w:rFonts w:ascii="GHEA Grapalat" w:hAnsi="GHEA Grapalat"/>
              </w:rPr>
            </w:rPrChange>
          </w:rPr>
          <w:delText>в форме наличных денег или банковской гарантии</w:delText>
        </w:r>
        <w:r w:rsidR="00395F4A" w:rsidRPr="00457296" w:rsidDel="00457296">
          <w:rPr>
            <w:rFonts w:ascii="GHEA Grapalat" w:hAnsi="GHEA Grapalat"/>
            <w:strike/>
            <w:lang w:val="hy-AM"/>
            <w:rPrChange w:id="2674" w:author="user" w:date="2023-08-29T14:28:00Z">
              <w:rPr>
                <w:rFonts w:ascii="GHEA Grapalat" w:hAnsi="GHEA Grapalat"/>
                <w:lang w:val="hy-AM"/>
              </w:rPr>
            </w:rPrChange>
          </w:rPr>
          <w:delText>.</w:delText>
        </w:r>
        <w:r w:rsidR="005700F1" w:rsidRPr="00457296" w:rsidDel="00457296">
          <w:rPr>
            <w:rStyle w:val="FootnoteReference"/>
            <w:rFonts w:ascii="GHEA Grapalat" w:hAnsi="GHEA Grapalat"/>
            <w:strike/>
            <w:rPrChange w:id="2675" w:author="user" w:date="2023-08-29T14:28:00Z">
              <w:rPr>
                <w:rStyle w:val="FootnoteReference"/>
                <w:rFonts w:ascii="GHEA Grapalat" w:hAnsi="GHEA Grapalat"/>
              </w:rPr>
            </w:rPrChange>
          </w:rPr>
          <w:footnoteReference w:customMarkFollows="1" w:id="7"/>
          <w:delText>8</w:delText>
        </w:r>
      </w:del>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del w:id="2679" w:author="user" w:date="2023-08-29T14:29:00Z">
        <w:r w:rsidRPr="00D3436F" w:rsidDel="00457296">
          <w:rPr>
            <w:rFonts w:ascii="GHEA Grapalat" w:hAnsi="GHEA Grapalat"/>
            <w:sz w:val="24"/>
            <w:szCs w:val="24"/>
          </w:rPr>
          <w:delText>5</w:delText>
        </w:r>
      </w:del>
      <w:ins w:id="2680" w:author="user" w:date="2023-08-29T14:29:00Z">
        <w:r w:rsidR="00457296" w:rsidRPr="00457296">
          <w:rPr>
            <w:rFonts w:ascii="GHEA Grapalat" w:hAnsi="GHEA Grapalat"/>
            <w:sz w:val="24"/>
            <w:szCs w:val="24"/>
            <w:rPrChange w:id="2681" w:author="user" w:date="2023-08-29T14:29:00Z">
              <w:rPr>
                <w:rFonts w:ascii="GHEA Grapalat" w:hAnsi="GHEA Grapalat"/>
                <w:sz w:val="24"/>
                <w:szCs w:val="24"/>
                <w:lang w:val="en-US"/>
              </w:rPr>
            </w:rPrChange>
          </w:rPr>
          <w:t>4</w:t>
        </w:r>
      </w:ins>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457296" w:rsidP="00B46D58">
      <w:pPr>
        <w:pStyle w:val="norm"/>
        <w:widowControl w:val="0"/>
        <w:tabs>
          <w:tab w:val="left" w:pos="1134"/>
        </w:tabs>
        <w:spacing w:after="160" w:line="240" w:lineRule="auto"/>
        <w:ind w:firstLine="567"/>
        <w:rPr>
          <w:rFonts w:ascii="GHEA Grapalat" w:hAnsi="GHEA Grapalat"/>
          <w:sz w:val="24"/>
          <w:szCs w:val="24"/>
        </w:rPr>
      </w:pPr>
      <w:ins w:id="2682" w:author="user" w:date="2023-08-29T14:29:00Z">
        <w:r w:rsidRPr="00BA2A06">
          <w:rPr>
            <w:rFonts w:ascii="GHEA Grapalat" w:hAnsi="GHEA Grapalat"/>
            <w:sz w:val="24"/>
            <w:szCs w:val="24"/>
            <w:rPrChange w:id="2683" w:author="user" w:date="2023-08-29T14:32:00Z">
              <w:rPr>
                <w:rFonts w:ascii="GHEA Grapalat" w:hAnsi="GHEA Grapalat"/>
                <w:sz w:val="24"/>
                <w:szCs w:val="24"/>
                <w:lang w:val="en-US"/>
              </w:rPr>
            </w:rPrChange>
          </w:rPr>
          <w:t>5</w:t>
        </w:r>
      </w:ins>
      <w:ins w:id="2684" w:author="user" w:date="2023-08-29T14:32:00Z">
        <w:r w:rsidRPr="00BA2A06">
          <w:rPr>
            <w:rFonts w:ascii="GHEA Grapalat" w:hAnsi="GHEA Grapalat"/>
            <w:sz w:val="24"/>
            <w:szCs w:val="24"/>
            <w:rPrChange w:id="2685" w:author="user" w:date="2023-08-29T14:32:00Z">
              <w:rPr>
                <w:rFonts w:ascii="GHEA Grapalat" w:hAnsi="GHEA Grapalat"/>
                <w:sz w:val="24"/>
                <w:szCs w:val="24"/>
                <w:lang w:val="en-US"/>
              </w:rPr>
            </w:rPrChange>
          </w:rPr>
          <w:t xml:space="preserve"> </w:t>
        </w:r>
      </w:ins>
      <w:del w:id="2686" w:author="user" w:date="2023-08-29T14:29:00Z">
        <w:r w:rsidR="005F25EF" w:rsidRPr="00D3436F" w:rsidDel="00457296">
          <w:rPr>
            <w:rFonts w:ascii="GHEA Grapalat" w:hAnsi="GHEA Grapalat"/>
            <w:sz w:val="24"/>
            <w:szCs w:val="24"/>
          </w:rPr>
          <w:delText>6</w:delText>
        </w:r>
      </w:del>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xml:space="preserve">. В случае несоблюдения требования настоящего абзаца на заседании по вскрытию заявок </w:t>
      </w:r>
      <w:r>
        <w:rPr>
          <w:rFonts w:ascii="GHEA Grapalat" w:hAnsi="GHEA Grapalat" w:cs="Sylfaen"/>
        </w:rPr>
        <w:lastRenderedPageBreak/>
        <w:t>отклоняются как в порядке совместной деятельности, так и отдельно представленные заявки;</w:t>
      </w:r>
    </w:p>
    <w:p w:rsidR="00721677" w:rsidDel="00BA2A06" w:rsidRDefault="00721677" w:rsidP="00B46D58">
      <w:pPr>
        <w:pStyle w:val="norm"/>
        <w:widowControl w:val="0"/>
        <w:spacing w:after="120" w:line="240" w:lineRule="auto"/>
        <w:ind w:firstLine="0"/>
        <w:rPr>
          <w:del w:id="2687" w:author="user" w:date="2023-08-29T14: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pStyle w:val="norm"/>
        <w:widowControl w:val="0"/>
        <w:spacing w:after="120" w:line="240" w:lineRule="auto"/>
        <w:ind w:firstLine="0"/>
        <w:rPr>
          <w:rFonts w:ascii="GHEA Grapalat" w:hAnsi="GHEA Grapalat"/>
          <w:b/>
        </w:rPr>
        <w:pPrChange w:id="2688" w:author="user" w:date="2023-08-29T14:32:00Z">
          <w:pPr/>
        </w:pPrChange>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w:t>
      </w:r>
      <w:r w:rsidR="00AE1E38" w:rsidRPr="00147FD7">
        <w:rPr>
          <w:rFonts w:ascii="GHEA Grapalat" w:hAnsi="GHEA Grapalat"/>
          <w:sz w:val="24"/>
          <w:szCs w:val="24"/>
        </w:rPr>
        <w:lastRenderedPageBreak/>
        <w:t xml:space="preserve">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Del="00BA2A06" w:rsidRDefault="00096865" w:rsidP="00B46D58">
      <w:pPr>
        <w:pStyle w:val="BodyTextIndent2"/>
        <w:widowControl w:val="0"/>
        <w:spacing w:after="160" w:line="240" w:lineRule="auto"/>
        <w:ind w:firstLine="567"/>
        <w:rPr>
          <w:del w:id="2689" w:author="user" w:date="2023-08-29T14:34:00Z"/>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Default="00220C7C" w:rsidP="00B46D58">
      <w:pPr>
        <w:pStyle w:val="BodyTextIndent"/>
        <w:widowControl w:val="0"/>
        <w:tabs>
          <w:tab w:val="left" w:pos="1134"/>
        </w:tabs>
        <w:spacing w:after="160" w:line="240" w:lineRule="auto"/>
        <w:ind w:firstLine="567"/>
        <w:rPr>
          <w:ins w:id="2690" w:author="user" w:date="2023-08-29T14:34:00Z"/>
          <w:rFonts w:ascii="GHEA Grapalat" w:hAnsi="GHEA Grapalat"/>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A2A06" w:rsidRDefault="00BA2A06" w:rsidP="00B46D58">
      <w:pPr>
        <w:pStyle w:val="BodyTextIndent"/>
        <w:widowControl w:val="0"/>
        <w:tabs>
          <w:tab w:val="left" w:pos="1134"/>
        </w:tabs>
        <w:spacing w:after="160" w:line="240" w:lineRule="auto"/>
        <w:ind w:firstLine="567"/>
        <w:rPr>
          <w:ins w:id="2691" w:author="user" w:date="2023-08-29T14:34:00Z"/>
          <w:rFonts w:ascii="GHEA Grapalat" w:hAnsi="GHEA Grapalat"/>
          <w:i w:val="0"/>
          <w:sz w:val="24"/>
          <w:szCs w:val="24"/>
        </w:rPr>
      </w:pPr>
    </w:p>
    <w:p w:rsidR="00BA2A06" w:rsidRDefault="00BA2A06" w:rsidP="00B46D58">
      <w:pPr>
        <w:pStyle w:val="BodyTextIndent"/>
        <w:widowControl w:val="0"/>
        <w:tabs>
          <w:tab w:val="left" w:pos="1134"/>
        </w:tabs>
        <w:spacing w:after="160" w:line="240" w:lineRule="auto"/>
        <w:ind w:firstLine="567"/>
        <w:rPr>
          <w:ins w:id="2692" w:author="user" w:date="2023-08-29T14:34:00Z"/>
          <w:rFonts w:ascii="GHEA Grapalat" w:hAnsi="GHEA Grapalat"/>
          <w:i w:val="0"/>
          <w:sz w:val="24"/>
          <w:szCs w:val="24"/>
        </w:rPr>
      </w:pPr>
    </w:p>
    <w:p w:rsidR="00BA2A06" w:rsidRPr="009044F1" w:rsidRDefault="00BA2A06" w:rsidP="00B46D58">
      <w:pPr>
        <w:pStyle w:val="BodyTextIndent"/>
        <w:widowControl w:val="0"/>
        <w:tabs>
          <w:tab w:val="left" w:pos="1134"/>
        </w:tabs>
        <w:spacing w:after="160" w:line="240" w:lineRule="auto"/>
        <w:ind w:firstLine="567"/>
        <w:rPr>
          <w:rFonts w:ascii="GHEA Grapalat" w:hAnsi="GHEA Grapalat" w:cs="Sylfaen"/>
          <w:i w:val="0"/>
          <w:sz w:val="24"/>
          <w:szCs w:val="24"/>
        </w:rPr>
      </w:pPr>
    </w:p>
    <w:p w:rsidR="00FA0E41" w:rsidRPr="009044F1" w:rsidRDefault="00FA0E41" w:rsidP="00B46D58">
      <w:pPr>
        <w:widowControl w:val="0"/>
        <w:spacing w:after="160"/>
        <w:ind w:firstLine="567"/>
        <w:jc w:val="center"/>
        <w:rPr>
          <w:rFonts w:ascii="GHEA Grapalat" w:hAnsi="GHEA Grapalat"/>
          <w:b/>
        </w:rPr>
      </w:pPr>
    </w:p>
    <w:p w:rsidR="00096865" w:rsidRPr="00221C7B" w:rsidDel="00BA2A06" w:rsidRDefault="000D701E" w:rsidP="00B46D58">
      <w:pPr>
        <w:widowControl w:val="0"/>
        <w:spacing w:after="160"/>
        <w:jc w:val="center"/>
        <w:rPr>
          <w:del w:id="2693" w:author="user" w:date="2023-08-29T14:38:00Z"/>
          <w:rFonts w:ascii="GHEA Grapalat" w:hAnsi="GHEA Grapalat"/>
          <w:b/>
        </w:rPr>
      </w:pPr>
      <w:del w:id="2694" w:author="user" w:date="2023-08-29T14:38:00Z">
        <w:r w:rsidRPr="009044F1" w:rsidDel="00BA2A06">
          <w:rPr>
            <w:rFonts w:ascii="GHEA Grapalat" w:hAnsi="GHEA Grapalat"/>
            <w:b/>
          </w:rPr>
          <w:delText xml:space="preserve">7. ОБЕСПЕЧЕНИЕ ЗАЯВКИ </w:delText>
        </w:r>
      </w:del>
    </w:p>
    <w:p w:rsidR="007A3EE6" w:rsidRPr="00681F45" w:rsidDel="00BA2A06" w:rsidRDefault="00283198" w:rsidP="00B46D58">
      <w:pPr>
        <w:widowControl w:val="0"/>
        <w:tabs>
          <w:tab w:val="left" w:pos="1134"/>
        </w:tabs>
        <w:spacing w:after="160"/>
        <w:ind w:firstLine="567"/>
        <w:jc w:val="both"/>
        <w:rPr>
          <w:del w:id="2695" w:author="user" w:date="2023-08-29T14:38:00Z"/>
          <w:rFonts w:ascii="GHEA Grapalat" w:hAnsi="GHEA Grapalat"/>
        </w:rPr>
      </w:pPr>
      <w:del w:id="2696" w:author="user" w:date="2023-08-29T14:38:00Z">
        <w:r w:rsidRPr="009044F1" w:rsidDel="00BA2A06">
          <w:rPr>
            <w:rFonts w:ascii="GHEA Grapalat" w:hAnsi="GHEA Grapalat"/>
          </w:rPr>
          <w:delText>7.1.</w:delText>
        </w:r>
        <w:r w:rsidR="00A34DFE" w:rsidRPr="005114D0" w:rsidDel="00BA2A06">
          <w:rPr>
            <w:rFonts w:ascii="GHEA Grapalat" w:hAnsi="GHEA Grapalat"/>
          </w:rPr>
          <w:tab/>
        </w:r>
        <w:r w:rsidRPr="009044F1" w:rsidDel="00BA2A06">
          <w:rPr>
            <w:rFonts w:ascii="GHEA Grapalat" w:hAnsi="GHEA Grapalat"/>
          </w:rPr>
          <w:delText>Участник заявкой в порядке, установленном настоящим Приглашением, представляет обеспечение заявки</w:delText>
        </w:r>
        <w:r w:rsidR="00681F45" w:rsidDel="00BA2A06">
          <w:rPr>
            <w:rFonts w:ascii="GHEA Grapalat" w:hAnsi="GHEA Grapalat"/>
          </w:rPr>
          <w:delText>.</w:delText>
        </w:r>
      </w:del>
    </w:p>
    <w:p w:rsidR="00903898" w:rsidRPr="009044F1" w:rsidDel="00BA2A06" w:rsidRDefault="00771C0F" w:rsidP="00B46D58">
      <w:pPr>
        <w:widowControl w:val="0"/>
        <w:spacing w:after="160"/>
        <w:ind w:firstLine="567"/>
        <w:jc w:val="both"/>
        <w:rPr>
          <w:del w:id="2697" w:author="user" w:date="2023-08-29T14:38:00Z"/>
          <w:rFonts w:ascii="GHEA Grapalat" w:hAnsi="GHEA Grapalat" w:cs="Sylfaen"/>
        </w:rPr>
      </w:pPr>
      <w:del w:id="2698" w:author="user" w:date="2023-08-29T14:38:00Z">
        <w:r w:rsidRPr="009044F1" w:rsidDel="00BA2A06">
          <w:rPr>
            <w:rFonts w:ascii="GHEA Grapalat" w:hAnsi="GHEA Grapalat"/>
          </w:rPr>
          <w:delText>Обеспечение заявки представляется в виде банковской гарантии</w:delText>
        </w:r>
        <w:r w:rsidR="008463FB" w:rsidDel="00BA2A06">
          <w:rPr>
            <w:rFonts w:ascii="GHEA Grapalat" w:hAnsi="GHEA Grapalat"/>
          </w:rPr>
          <w:delText xml:space="preserve"> (Приложение 3)</w:delText>
        </w:r>
        <w:r w:rsidRPr="009044F1" w:rsidDel="00BA2A06">
          <w:rPr>
            <w:rFonts w:ascii="GHEA Grapalat" w:hAnsi="GHEA Grapalat"/>
          </w:rPr>
          <w:delText xml:space="preserve"> или наличных денег в размере, равном пяти процентам </w:delText>
        </w:r>
        <w:r w:rsidR="00682AE5" w:rsidDel="00BA2A06">
          <w:rPr>
            <w:rFonts w:ascii="GHEA Grapalat" w:hAnsi="GHEA Grapalat"/>
          </w:rPr>
          <w:delText>цены закупки</w:delText>
        </w:r>
        <w:r w:rsidR="00682AE5" w:rsidRPr="009044F1" w:rsidDel="00BA2A06">
          <w:rPr>
            <w:rFonts w:ascii="GHEA Grapalat" w:hAnsi="GHEA Grapalat"/>
          </w:rPr>
          <w:delText xml:space="preserve">. </w:delText>
        </w:r>
        <w:r w:rsidR="00682AE5" w:rsidRPr="003C6EB1" w:rsidDel="00BA2A06">
          <w:rPr>
            <w:rFonts w:ascii="GHEA Grapalat" w:hAnsi="GHEA Grapalat"/>
          </w:rPr>
          <w:delText xml:space="preserve">Если ценовое предложение участника превышает цену </w:delText>
        </w:r>
        <w:r w:rsidR="00682AE5" w:rsidDel="00BA2A06">
          <w:rPr>
            <w:rFonts w:ascii="GHEA Grapalat" w:hAnsi="GHEA Grapalat"/>
          </w:rPr>
          <w:delText>за</w:delText>
        </w:r>
        <w:r w:rsidR="00682AE5" w:rsidRPr="003C6EB1" w:rsidDel="00BA2A06">
          <w:rPr>
            <w:rFonts w:ascii="GHEA Grapalat" w:hAnsi="GHEA Grapalat"/>
          </w:rPr>
          <w:delText>купки, то размер обеспечения заявки равен пяти процентам ценового предложения</w:delText>
        </w:r>
        <w:r w:rsidR="00682AE5" w:rsidDel="00BA2A06">
          <w:rPr>
            <w:rFonts w:ascii="GHEA Grapalat" w:hAnsi="GHEA Grapalat"/>
          </w:rPr>
          <w:delText>.</w:delText>
        </w:r>
        <w:r w:rsidRPr="009044F1" w:rsidDel="00BA2A06">
          <w:rPr>
            <w:rFonts w:ascii="GHEA Grapalat" w:hAnsi="GHEA Grapalat"/>
          </w:rPr>
          <w:delTex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delText>
        </w:r>
      </w:del>
    </w:p>
    <w:p w:rsidR="007A2CBF" w:rsidRPr="009044F1" w:rsidDel="00BA2A06" w:rsidRDefault="001578D4" w:rsidP="007A2CBF">
      <w:pPr>
        <w:widowControl w:val="0"/>
        <w:spacing w:after="160"/>
        <w:ind w:firstLine="567"/>
        <w:jc w:val="both"/>
        <w:rPr>
          <w:del w:id="2699" w:author="user" w:date="2023-08-29T14:38:00Z"/>
          <w:rFonts w:ascii="GHEA Grapalat" w:hAnsi="GHEA Grapalat" w:cs="Sylfaen"/>
        </w:rPr>
      </w:pPr>
      <w:del w:id="2700" w:author="user" w:date="2023-08-29T14:38:00Z">
        <w:r w:rsidRPr="009044F1" w:rsidDel="00BA2A06">
          <w:rPr>
            <w:rFonts w:ascii="GHEA Grapalat" w:hAnsi="GHEA Grapalat"/>
          </w:rPr>
          <w:delTex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delText>
        </w:r>
        <w:r w:rsidR="00FC1A85" w:rsidDel="00BA2A06">
          <w:rPr>
            <w:rFonts w:ascii="GHEA Grapalat" w:hAnsi="GHEA Grapalat"/>
          </w:rPr>
          <w:delText>,</w:delText>
        </w:r>
        <w:r w:rsidRPr="009044F1" w:rsidDel="00BA2A06">
          <w:rPr>
            <w:rFonts w:ascii="GHEA Grapalat" w:hAnsi="GHEA Grapalat"/>
          </w:rPr>
          <w:delText xml:space="preserve"> за исключением случаев, предусмотренных пунктом 7.3 части 1 настоящего приглашения. </w:delText>
        </w:r>
        <w:r w:rsidR="007A2CBF" w:rsidDel="00BA2A06">
          <w:rPr>
            <w:rFonts w:ascii="GHEA Grapalat" w:hAnsi="GHEA Grapalat"/>
          </w:rPr>
          <w:delTex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delText>
        </w:r>
        <w:r w:rsidR="007A2CBF" w:rsidRPr="007A2CBF" w:rsidDel="00BA2A06">
          <w:rPr>
            <w:rFonts w:ascii="GHEA Grapalat" w:hAnsi="GHEA Grapalat"/>
          </w:rPr>
          <w:delText>следующих за истечением периода ожидания</w:delText>
        </w:r>
        <w:r w:rsidR="007A2CBF" w:rsidDel="00BA2A06">
          <w:rPr>
            <w:rFonts w:ascii="GHEA Grapalat" w:hAnsi="GHEA Grapalat"/>
          </w:rPr>
          <w:delText>, если результаты процедуры закупки не обжалованы.</w:delText>
        </w:r>
        <w:r w:rsidR="007A2CBF" w:rsidDel="00BA2A06">
          <w:delText xml:space="preserve"> </w:delText>
        </w:r>
        <w:r w:rsidR="007A2CBF" w:rsidDel="00BA2A06">
          <w:rPr>
            <w:rFonts w:ascii="GHEA Grapalat" w:hAnsi="GHEA Grapalat"/>
          </w:rPr>
          <w:delTex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delText>
        </w:r>
        <w:r w:rsidR="00864673" w:rsidDel="00BA2A06">
          <w:rPr>
            <w:rFonts w:ascii="GHEA Grapalat" w:hAnsi="GHEA Grapalat"/>
          </w:rPr>
          <w:delText>.</w:delText>
        </w:r>
      </w:del>
    </w:p>
    <w:p w:rsidR="00B522C1" w:rsidRPr="009044F1" w:rsidDel="00BA2A06" w:rsidRDefault="00B522C1" w:rsidP="00B522C1">
      <w:pPr>
        <w:widowControl w:val="0"/>
        <w:spacing w:after="160"/>
        <w:ind w:firstLine="567"/>
        <w:jc w:val="both"/>
        <w:rPr>
          <w:del w:id="2701" w:author="user" w:date="2023-08-29T14:38:00Z"/>
          <w:rFonts w:ascii="GHEA Grapalat" w:hAnsi="GHEA Grapalat" w:cs="Sylfaen"/>
        </w:rPr>
      </w:pPr>
      <w:del w:id="2702" w:author="user" w:date="2023-08-29T14:38:00Z">
        <w:r w:rsidRPr="00430362" w:rsidDel="00BA2A06">
          <w:rPr>
            <w:rFonts w:ascii="GHEA Grapalat" w:hAnsi="GHEA Grapalat"/>
          </w:rPr>
          <w:delTex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delText>
        </w:r>
        <w:r w:rsidDel="00BA2A06">
          <w:rPr>
            <w:rFonts w:ascii="GHEA Grapalat" w:hAnsi="GHEA Grapalat"/>
          </w:rPr>
          <w:delText xml:space="preserve">предусмотрении </w:delText>
        </w:r>
        <w:r w:rsidRPr="00430362" w:rsidDel="00BA2A06">
          <w:rPr>
            <w:rFonts w:ascii="GHEA Grapalat" w:hAnsi="GHEA Grapalat"/>
          </w:rPr>
          <w:delText>финансовых средств</w:delText>
        </w:r>
        <w:r w:rsidDel="00BA2A06">
          <w:rPr>
            <w:rFonts w:ascii="GHEA Grapalat" w:hAnsi="GHEA Grapalat"/>
          </w:rPr>
          <w:delText>.</w:delText>
        </w:r>
        <w:r w:rsidDel="00BA2A06">
          <w:rPr>
            <w:rFonts w:ascii="GHEA Grapalat" w:hAnsi="GHEA Grapalat"/>
            <w:lang w:val="hy-AM"/>
          </w:rPr>
          <w:delText xml:space="preserve"> </w:delText>
        </w:r>
        <w:r w:rsidRPr="001D6EBF" w:rsidDel="00BA2A06">
          <w:rPr>
            <w:rFonts w:ascii="GHEA Grapalat" w:hAnsi="GHEA Grapalat"/>
          </w:rPr>
          <w:delText>Если в течение шести месяцев со дня заключения договора финансовые средства для исполнения договора не предусмотр</w:delText>
        </w:r>
        <w:r w:rsidDel="00BA2A06">
          <w:rPr>
            <w:rFonts w:ascii="GHEA Grapalat" w:hAnsi="GHEA Grapalat"/>
          </w:rPr>
          <w:delText>иваются</w:delText>
        </w:r>
        <w:r w:rsidRPr="001D6EBF" w:rsidDel="00BA2A06">
          <w:rPr>
            <w:rFonts w:ascii="GHEA Grapalat" w:hAnsi="GHEA Grapalat"/>
          </w:rPr>
          <w:delText xml:space="preserve"> и договор расторгается, то обеспечение заявки возвращается в течение пяти рабочих дней со дня расторжения договора</w:delText>
        </w:r>
        <w:r w:rsidDel="00BA2A06">
          <w:rPr>
            <w:rFonts w:ascii="GHEA Grapalat" w:hAnsi="GHEA Grapalat"/>
          </w:rPr>
          <w:delText>.</w:delText>
        </w:r>
        <w:r w:rsidR="003D7F6E" w:rsidRPr="003D7F6E" w:rsidDel="00BA2A06">
          <w:rPr>
            <w:rFonts w:ascii="GHEA Grapalat" w:hAnsi="GHEA Grapalat"/>
            <w:vertAlign w:val="superscript"/>
          </w:rPr>
          <w:delText>9.1</w:delText>
        </w:r>
      </w:del>
    </w:p>
    <w:p w:rsidR="00C0350C" w:rsidRPr="00EA262B" w:rsidDel="00BA2A06" w:rsidRDefault="00C0350C" w:rsidP="000D4D0B">
      <w:pPr>
        <w:widowControl w:val="0"/>
        <w:tabs>
          <w:tab w:val="left" w:pos="1134"/>
        </w:tabs>
        <w:ind w:firstLine="567"/>
        <w:jc w:val="both"/>
        <w:rPr>
          <w:del w:id="2703" w:author="user" w:date="2023-08-29T14:38:00Z"/>
          <w:rFonts w:ascii="GHEA Grapalat" w:hAnsi="GHEA Grapalat"/>
        </w:rPr>
      </w:pPr>
      <w:del w:id="2704" w:author="user" w:date="2023-08-29T14:38:00Z">
        <w:r w:rsidRPr="00B2678A" w:rsidDel="00BA2A06">
          <w:rPr>
            <w:rFonts w:ascii="GHEA Grapalat" w:hAnsi="GHEA Grapalat"/>
          </w:rPr>
          <w:delText>Руководитель заказчика письменно информирует о возврате обеспечения заявки в сроки, предусмотренные настоящим пунктом</w:delText>
        </w:r>
        <w:r w:rsidR="00EA262B" w:rsidRPr="000D4D0B" w:rsidDel="00BA2A06">
          <w:rPr>
            <w:rFonts w:ascii="GHEA Grapalat" w:hAnsi="GHEA Grapalat"/>
          </w:rPr>
          <w:delText>:</w:delText>
        </w:r>
      </w:del>
    </w:p>
    <w:p w:rsidR="00C0350C" w:rsidRPr="00B2678A" w:rsidDel="00BA2A06" w:rsidRDefault="00C0350C" w:rsidP="000D4D0B">
      <w:pPr>
        <w:widowControl w:val="0"/>
        <w:tabs>
          <w:tab w:val="left" w:pos="1134"/>
        </w:tabs>
        <w:ind w:firstLine="567"/>
        <w:jc w:val="both"/>
        <w:rPr>
          <w:del w:id="2705" w:author="user" w:date="2023-08-29T14:38:00Z"/>
          <w:rFonts w:ascii="GHEA Grapalat" w:hAnsi="GHEA Grapalat"/>
        </w:rPr>
      </w:pPr>
      <w:del w:id="2706" w:author="user" w:date="2023-08-29T14:38:00Z">
        <w:r w:rsidRPr="00B2678A" w:rsidDel="00BA2A06">
          <w:rPr>
            <w:rFonts w:ascii="GHEA Grapalat" w:hAnsi="GHEA Grapalat"/>
          </w:rPr>
          <w:delText>- в случае обеспечения, представленного в виде наличных денег-</w:delText>
        </w:r>
        <w:r w:rsidRPr="003226FA" w:rsidDel="00BA2A06">
          <w:rPr>
            <w:rFonts w:ascii="GHEA Grapalat" w:hAnsi="GHEA Grapalat"/>
          </w:rPr>
          <w:delText>Министерств</w:delText>
        </w:r>
        <w:r w:rsidDel="00BA2A06">
          <w:rPr>
            <w:rFonts w:ascii="GHEA Grapalat" w:hAnsi="GHEA Grapalat"/>
            <w:lang w:val="en-US"/>
          </w:rPr>
          <w:delText>o</w:delText>
        </w:r>
        <w:r w:rsidRPr="003226FA" w:rsidDel="00BA2A06">
          <w:rPr>
            <w:rFonts w:ascii="GHEA Grapalat" w:hAnsi="GHEA Grapalat"/>
          </w:rPr>
          <w:delText xml:space="preserve"> финансов</w:delText>
        </w:r>
        <w:r w:rsidRPr="00B2678A" w:rsidDel="00BA2A06">
          <w:rPr>
            <w:rFonts w:ascii="GHEA Grapalat" w:hAnsi="GHEA Grapalat"/>
          </w:rPr>
          <w:delText xml:space="preserve"> </w:delText>
        </w:r>
        <w:r w:rsidDel="00BA2A06">
          <w:rPr>
            <w:rFonts w:ascii="GHEA Grapalat" w:hAnsi="GHEA Grapalat"/>
          </w:rPr>
          <w:delText>РА</w:delText>
        </w:r>
        <w:r w:rsidRPr="003226FA" w:rsidDel="00BA2A06">
          <w:rPr>
            <w:rFonts w:ascii="GHEA Grapalat" w:hAnsi="GHEA Grapalat"/>
          </w:rPr>
          <w:delText xml:space="preserve"> </w:delText>
        </w:r>
        <w:r w:rsidRPr="00B2678A" w:rsidDel="00BA2A06">
          <w:rPr>
            <w:rFonts w:ascii="GHEA Grapalat" w:hAnsi="GHEA Grapalat"/>
          </w:rPr>
          <w:delText xml:space="preserve">приложив копию </w:delText>
        </w:r>
        <w:r w:rsidRPr="00700209" w:rsidDel="00BA2A06">
          <w:rPr>
            <w:rFonts w:ascii="GHEA Grapalat" w:hAnsi="GHEA Grapalat"/>
          </w:rPr>
          <w:delText>представленного заявкой</w:delText>
        </w:r>
        <w:r w:rsidRPr="008D6463" w:rsidDel="00BA2A06">
          <w:rPr>
            <w:rFonts w:ascii="GHEA Grapalat" w:hAnsi="GHEA Grapalat"/>
          </w:rPr>
          <w:delText xml:space="preserve"> </w:delText>
        </w:r>
        <w:r w:rsidRPr="00B2678A" w:rsidDel="00BA2A06">
          <w:rPr>
            <w:rFonts w:ascii="GHEA Grapalat" w:hAnsi="GHEA Grapalat"/>
          </w:rPr>
          <w:delText>документа</w:delText>
        </w:r>
        <w:r w:rsidRPr="008D6463" w:rsidDel="00BA2A06">
          <w:rPr>
            <w:rFonts w:ascii="GHEA Grapalat" w:hAnsi="GHEA Grapalat"/>
          </w:rPr>
          <w:delText xml:space="preserve"> </w:delText>
        </w:r>
        <w:r w:rsidRPr="004A1042" w:rsidDel="00BA2A06">
          <w:rPr>
            <w:rFonts w:ascii="GHEA Grapalat" w:hAnsi="GHEA Grapalat"/>
          </w:rPr>
          <w:delText>обосновывающ</w:delText>
        </w:r>
        <w:r w:rsidDel="00BA2A06">
          <w:rPr>
            <w:rFonts w:ascii="GHEA Grapalat" w:hAnsi="GHEA Grapalat"/>
          </w:rPr>
          <w:delText>ую</w:delText>
        </w:r>
        <w:r w:rsidRPr="004A1042" w:rsidDel="00BA2A06">
          <w:rPr>
            <w:rFonts w:ascii="GHEA Grapalat" w:hAnsi="GHEA Grapalat"/>
          </w:rPr>
          <w:delText xml:space="preserve"> выплату</w:delText>
        </w:r>
        <w:r w:rsidRPr="00B2678A" w:rsidDel="00BA2A06">
          <w:rPr>
            <w:rFonts w:ascii="GHEA Grapalat" w:hAnsi="GHEA Grapalat"/>
          </w:rPr>
          <w:delText xml:space="preserve">, </w:delText>
        </w:r>
      </w:del>
    </w:p>
    <w:p w:rsidR="00C0350C" w:rsidRPr="00B2678A" w:rsidDel="00BA2A06" w:rsidRDefault="00C0350C" w:rsidP="000D4D0B">
      <w:pPr>
        <w:widowControl w:val="0"/>
        <w:tabs>
          <w:tab w:val="left" w:pos="1134"/>
        </w:tabs>
        <w:ind w:firstLine="567"/>
        <w:jc w:val="both"/>
        <w:rPr>
          <w:del w:id="2707" w:author="user" w:date="2023-08-29T14:38:00Z"/>
          <w:rFonts w:ascii="GHEA Grapalat" w:hAnsi="GHEA Grapalat"/>
        </w:rPr>
      </w:pPr>
      <w:del w:id="2708" w:author="user" w:date="2023-08-29T14:38:00Z">
        <w:r w:rsidRPr="00B2678A" w:rsidDel="00BA2A06">
          <w:rPr>
            <w:rFonts w:ascii="GHEA Grapalat" w:hAnsi="GHEA Grapalat"/>
          </w:rPr>
          <w:delText xml:space="preserve">- в случае обеспечения, представленного в виде банковской гарантии </w:delText>
        </w:r>
        <w:r w:rsidDel="00BA2A06">
          <w:rPr>
            <w:rFonts w:ascii="GHEA Grapalat" w:hAnsi="GHEA Grapalat"/>
          </w:rPr>
          <w:delText>-</w:delText>
        </w:r>
        <w:r w:rsidRPr="00B2678A" w:rsidDel="00BA2A06">
          <w:rPr>
            <w:rFonts w:ascii="GHEA Grapalat" w:hAnsi="GHEA Grapalat"/>
          </w:rPr>
          <w:delText xml:space="preserve"> выдавш</w:delText>
        </w:r>
        <w:r w:rsidDel="00BA2A06">
          <w:rPr>
            <w:rFonts w:ascii="GHEA Grapalat" w:hAnsi="GHEA Grapalat"/>
          </w:rPr>
          <w:delText xml:space="preserve">ий </w:delText>
        </w:r>
        <w:r w:rsidRPr="00B2678A" w:rsidDel="00BA2A06">
          <w:rPr>
            <w:rFonts w:ascii="GHEA Grapalat" w:hAnsi="GHEA Grapalat"/>
          </w:rPr>
          <w:delText>гарантию</w:delText>
        </w:r>
        <w:r w:rsidRPr="001826BF" w:rsidDel="00BA2A06">
          <w:rPr>
            <w:rFonts w:ascii="GHEA Grapalat" w:hAnsi="GHEA Grapalat"/>
          </w:rPr>
          <w:delText xml:space="preserve"> </w:delText>
        </w:r>
        <w:r w:rsidRPr="007D0088" w:rsidDel="00BA2A06">
          <w:rPr>
            <w:rFonts w:ascii="GHEA Grapalat" w:hAnsi="GHEA Grapalat"/>
          </w:rPr>
          <w:delText>банк</w:delText>
        </w:r>
        <w:r w:rsidDel="00BA2A06">
          <w:rPr>
            <w:rFonts w:ascii="GHEA Grapalat" w:hAnsi="GHEA Grapalat"/>
          </w:rPr>
          <w:delText>.</w:delText>
        </w:r>
      </w:del>
    </w:p>
    <w:p w:rsidR="00C0350C" w:rsidDel="00BA2A06" w:rsidRDefault="00C0350C" w:rsidP="00B46D58">
      <w:pPr>
        <w:widowControl w:val="0"/>
        <w:tabs>
          <w:tab w:val="left" w:pos="1134"/>
        </w:tabs>
        <w:spacing w:after="160"/>
        <w:ind w:firstLine="567"/>
        <w:jc w:val="both"/>
        <w:rPr>
          <w:del w:id="2709" w:author="user" w:date="2023-08-29T14:38:00Z"/>
          <w:rFonts w:ascii="GHEA Grapalat" w:hAnsi="GHEA Grapalat"/>
        </w:rPr>
      </w:pPr>
    </w:p>
    <w:p w:rsidR="000A7528" w:rsidRPr="00681F45" w:rsidDel="00BA2A06" w:rsidRDefault="00283198" w:rsidP="00B46D58">
      <w:pPr>
        <w:widowControl w:val="0"/>
        <w:tabs>
          <w:tab w:val="left" w:pos="1134"/>
        </w:tabs>
        <w:spacing w:after="160"/>
        <w:ind w:firstLine="567"/>
        <w:jc w:val="both"/>
        <w:rPr>
          <w:del w:id="2710" w:author="user" w:date="2023-08-29T14:38:00Z"/>
          <w:rFonts w:ascii="GHEA Grapalat" w:hAnsi="GHEA Grapalat"/>
        </w:rPr>
      </w:pPr>
      <w:del w:id="2711" w:author="user" w:date="2023-08-29T14:38:00Z">
        <w:r w:rsidRPr="009044F1" w:rsidDel="00BA2A06">
          <w:rPr>
            <w:rFonts w:ascii="GHEA Grapalat" w:hAnsi="GHEA Grapalat"/>
          </w:rPr>
          <w:delText>7.2.</w:delText>
        </w:r>
        <w:r w:rsidR="003A6791" w:rsidRPr="005114D0" w:rsidDel="00BA2A06">
          <w:rPr>
            <w:rFonts w:ascii="GHEA Grapalat" w:hAnsi="GHEA Grapalat"/>
          </w:rPr>
          <w:tab/>
        </w:r>
        <w:r w:rsidRPr="009044F1" w:rsidDel="00BA2A06">
          <w:rPr>
            <w:rFonts w:ascii="GHEA Grapalat" w:hAnsi="GHEA Grapalat"/>
          </w:rPr>
          <w:delText>При организации проце</w:delText>
        </w:r>
        <w:r w:rsidR="00681F45" w:rsidDel="00BA2A06">
          <w:rPr>
            <w:rFonts w:ascii="GHEA Grapalat" w:hAnsi="GHEA Grapalat"/>
          </w:rPr>
          <w:delText>дуры закупки по лотам</w:delText>
        </w:r>
        <w:r w:rsidR="007F263C" w:rsidDel="00BA2A06">
          <w:rPr>
            <w:rFonts w:ascii="GHEA Grapalat" w:hAnsi="GHEA Grapalat"/>
          </w:rPr>
          <w:delText xml:space="preserve"> если</w:delText>
        </w:r>
        <w:r w:rsidR="00681F45" w:rsidDel="00BA2A06">
          <w:rPr>
            <w:rFonts w:ascii="GHEA Grapalat" w:hAnsi="GHEA Grapalat"/>
          </w:rPr>
          <w:delText>:</w:delText>
        </w:r>
      </w:del>
    </w:p>
    <w:p w:rsidR="00B72055" w:rsidRPr="00FF4B9E" w:rsidDel="00BA2A06" w:rsidRDefault="000A7528" w:rsidP="00B46D58">
      <w:pPr>
        <w:widowControl w:val="0"/>
        <w:tabs>
          <w:tab w:val="left" w:pos="1134"/>
        </w:tabs>
        <w:spacing w:after="160"/>
        <w:ind w:firstLine="567"/>
        <w:jc w:val="both"/>
        <w:rPr>
          <w:del w:id="2712" w:author="user" w:date="2023-08-29T14:38:00Z"/>
          <w:rFonts w:ascii="GHEA Grapalat" w:hAnsi="GHEA Grapalat" w:cs="Sylfaen"/>
        </w:rPr>
      </w:pPr>
      <w:del w:id="2713" w:author="user" w:date="2023-08-29T14:38:00Z">
        <w:r w:rsidRPr="00A502FC" w:rsidDel="00BA2A06">
          <w:rPr>
            <w:rFonts w:ascii="GHEA Grapalat" w:hAnsi="GHEA Grapalat"/>
          </w:rPr>
          <w:delText>а.</w:delText>
        </w:r>
        <w:r w:rsidR="003A6791" w:rsidRPr="00A502FC" w:rsidDel="00BA2A06">
          <w:rPr>
            <w:rFonts w:ascii="GHEA Grapalat" w:hAnsi="GHEA Grapalat"/>
          </w:rPr>
          <w:tab/>
        </w:r>
        <w:r w:rsidRPr="00A502FC" w:rsidDel="00BA2A06">
          <w:rPr>
            <w:rFonts w:ascii="GHEA Grapalat" w:hAnsi="GHEA Grapalat"/>
          </w:rPr>
          <w:delText xml:space="preserve">участник подает заявку на более чем один лот, то может представить обеспечение заявки как для каждого лота в отдельности, так и для всех лотов. </w:delText>
        </w:r>
        <w:r w:rsidR="00B72055" w:rsidRPr="00A502FC" w:rsidDel="00BA2A06">
          <w:rPr>
            <w:rFonts w:ascii="GHEA Grapalat" w:hAnsi="GHEA Grapalat"/>
          </w:rPr>
          <w:delText>В</w:delText>
        </w:r>
        <w:r w:rsidR="00B72055" w:rsidRPr="00A502FC" w:rsidDel="00BA2A06">
          <w:rPr>
            <w:rFonts w:ascii="Courier New" w:hAnsi="Courier New" w:cs="Courier New"/>
          </w:rPr>
          <w:delText> </w:delText>
        </w:r>
        <w:r w:rsidR="00B72055" w:rsidRPr="00A502FC" w:rsidDel="00BA2A06">
          <w:rPr>
            <w:rFonts w:ascii="GHEA Grapalat" w:hAnsi="GHEA Grapalat"/>
          </w:rPr>
          <w:delText>случае представления одного обеспечения заявки, его сумма исчисляется в отношении общей суммы цен закупок  по</w:delText>
        </w:r>
        <w:r w:rsidR="00B72055" w:rsidRPr="00A502FC" w:rsidDel="00BA2A06">
          <w:rPr>
            <w:rFonts w:ascii="Courier New" w:hAnsi="Courier New" w:cs="Courier New"/>
          </w:rPr>
          <w:delText> </w:delText>
        </w:r>
        <w:r w:rsidR="00B72055" w:rsidRPr="00A502FC" w:rsidDel="00BA2A06">
          <w:rPr>
            <w:rFonts w:ascii="GHEA Grapalat" w:hAnsi="GHEA Grapalat"/>
          </w:rPr>
          <w:delText>представленным лотам,</w:delText>
        </w:r>
        <w:r w:rsidR="00B72055" w:rsidRPr="00A502FC" w:rsidDel="00BA2A06">
          <w:rPr>
            <w:rFonts w:ascii="GHEA Grapalat" w:hAnsi="GHEA Grapalat"/>
            <w:color w:val="000000" w:themeColor="text1"/>
          </w:rPr>
          <w:delText xml:space="preserve"> </w:delText>
        </w:r>
        <w:r w:rsidR="00B72055" w:rsidRPr="00A502FC" w:rsidDel="00BA2A06">
          <w:rPr>
            <w:rFonts w:ascii="GHEA Grapalat" w:hAnsi="GHEA Grapalat"/>
          </w:rPr>
          <w:delText xml:space="preserve">а в том случае </w:delText>
        </w:r>
        <w:r w:rsidR="00B72055" w:rsidRPr="00A502FC" w:rsidDel="00BA2A06">
          <w:rPr>
            <w:rFonts w:ascii="GHEA Grapalat" w:hAnsi="GHEA Grapalat"/>
            <w:lang w:val="en-US"/>
          </w:rPr>
          <w:delText>e</w:delText>
        </w:r>
        <w:r w:rsidR="00B72055" w:rsidRPr="00A502FC" w:rsidDel="00BA2A06">
          <w:rPr>
            <w:rFonts w:ascii="GHEA Grapalat" w:hAnsi="GHEA Grapalat"/>
          </w:rPr>
          <w:delText>сли ценовые предложения превышают цены закупки - в отношении общей суммы ценовых предложений</w:delText>
        </w:r>
        <w:r w:rsidR="00FF4B9E" w:rsidRPr="00FF4B9E" w:rsidDel="00BA2A06">
          <w:rPr>
            <w:rFonts w:ascii="GHEA Grapalat" w:hAnsi="GHEA Grapalat"/>
          </w:rPr>
          <w:delText>,</w:delText>
        </w:r>
        <w:r w:rsidR="00B72055" w:rsidRPr="00A502FC" w:rsidDel="00BA2A06">
          <w:rPr>
            <w:rFonts w:ascii="GHEA Grapalat" w:hAnsi="GHEA Grapalat"/>
            <w:color w:val="000000" w:themeColor="text1"/>
          </w:rPr>
          <w:delText xml:space="preserve"> с учетом </w:delText>
        </w:r>
        <w:r w:rsidR="00B72055" w:rsidRPr="00A502FC" w:rsidDel="00BA2A06">
          <w:rPr>
            <w:rFonts w:ascii="GHEA Grapalat" w:hAnsi="GHEA Grapalat" w:cs="Sylfaen"/>
          </w:rPr>
          <w:delText>требований абзаца «д» подпункта 1 пункта 32 Порядка;</w:delText>
        </w:r>
      </w:del>
    </w:p>
    <w:p w:rsidR="00C35487" w:rsidRPr="00C35487" w:rsidDel="00BA2A06" w:rsidRDefault="000A7528" w:rsidP="00B46D58">
      <w:pPr>
        <w:widowControl w:val="0"/>
        <w:tabs>
          <w:tab w:val="left" w:pos="1134"/>
        </w:tabs>
        <w:spacing w:after="160"/>
        <w:ind w:firstLine="567"/>
        <w:jc w:val="both"/>
        <w:rPr>
          <w:del w:id="2714" w:author="user" w:date="2023-08-29T14:38:00Z"/>
        </w:rPr>
      </w:pPr>
      <w:del w:id="2715" w:author="user" w:date="2023-08-29T14:38:00Z">
        <w:r w:rsidRPr="009044F1" w:rsidDel="00BA2A06">
          <w:rPr>
            <w:rFonts w:ascii="GHEA Grapalat" w:hAnsi="GHEA Grapalat"/>
          </w:rPr>
          <w:delText>б.</w:delText>
        </w:r>
        <w:r w:rsidR="00E70FC4" w:rsidRPr="005114D0" w:rsidDel="00BA2A06">
          <w:rPr>
            <w:rFonts w:ascii="GHEA Grapalat" w:hAnsi="GHEA Grapalat"/>
          </w:rPr>
          <w:tab/>
        </w:r>
        <w:r w:rsidRPr="00D667DA" w:rsidDel="00BA2A06">
          <w:rPr>
            <w:rFonts w:ascii="GHEA Grapalat" w:hAnsi="GHEA Grapalat"/>
          </w:rPr>
          <w:delText>участник лишается права на заключение договора</w:delText>
        </w:r>
        <w:r w:rsidR="00A41723" w:rsidRPr="00D667DA" w:rsidDel="00BA2A06">
          <w:rPr>
            <w:rFonts w:ascii="GHEA Grapalat" w:hAnsi="GHEA Grapalat"/>
          </w:rPr>
          <w:delText xml:space="preserve"> по какому либо лоту</w:delText>
        </w:r>
        <w:r w:rsidRPr="00D667DA" w:rsidDel="00BA2A06">
          <w:rPr>
            <w:rFonts w:ascii="GHEA Grapalat" w:hAnsi="GHEA Grapalat"/>
          </w:rPr>
          <w:delText>, то обеспечение заявки выплачивается в размере суммы обеспечения, исчисленной в отношении только данного лота.</w:delText>
        </w:r>
        <w:r w:rsidR="002A2F79" w:rsidRPr="00D667DA" w:rsidDel="00BA2A06">
          <w:rPr>
            <w:rStyle w:val="FootnoteReference"/>
          </w:rPr>
          <w:footnoteReference w:customMarkFollows="1" w:id="8"/>
          <w:delText>9</w:delText>
        </w:r>
      </w:del>
    </w:p>
    <w:p w:rsidR="00F20DA5" w:rsidRPr="009044F1" w:rsidDel="00BA2A06" w:rsidRDefault="00283198" w:rsidP="00B46D58">
      <w:pPr>
        <w:widowControl w:val="0"/>
        <w:tabs>
          <w:tab w:val="left" w:pos="1134"/>
        </w:tabs>
        <w:spacing w:after="160"/>
        <w:ind w:firstLine="567"/>
        <w:jc w:val="both"/>
        <w:rPr>
          <w:del w:id="2725" w:author="user" w:date="2023-08-29T14:38:00Z"/>
          <w:rFonts w:ascii="GHEA Grapalat" w:hAnsi="GHEA Grapalat" w:cs="Sylfaen"/>
        </w:rPr>
      </w:pPr>
      <w:del w:id="2726" w:author="user" w:date="2023-08-29T14:38:00Z">
        <w:r w:rsidRPr="009044F1" w:rsidDel="00BA2A06">
          <w:rPr>
            <w:rFonts w:ascii="GHEA Grapalat" w:hAnsi="GHEA Grapalat"/>
          </w:rPr>
          <w:delText>7.3.</w:delText>
        </w:r>
        <w:r w:rsidR="00E70FC4" w:rsidRPr="005114D0" w:rsidDel="00BA2A06">
          <w:rPr>
            <w:rFonts w:ascii="GHEA Grapalat" w:hAnsi="GHEA Grapalat"/>
          </w:rPr>
          <w:tab/>
        </w:r>
        <w:r w:rsidRPr="009044F1" w:rsidDel="00BA2A06">
          <w:rPr>
            <w:rFonts w:ascii="GHEA Grapalat" w:hAnsi="GHEA Grapalat"/>
          </w:rPr>
          <w:delText>Участник выплачивает обеспечение заявки, если он:</w:delText>
        </w:r>
      </w:del>
    </w:p>
    <w:p w:rsidR="00096865" w:rsidRPr="009044F1" w:rsidDel="00BA2A06" w:rsidRDefault="00096865" w:rsidP="00B46D58">
      <w:pPr>
        <w:widowControl w:val="0"/>
        <w:tabs>
          <w:tab w:val="left" w:pos="1134"/>
        </w:tabs>
        <w:spacing w:after="160"/>
        <w:ind w:firstLine="567"/>
        <w:jc w:val="both"/>
        <w:rPr>
          <w:del w:id="2727" w:author="user" w:date="2023-08-29T14:38:00Z"/>
          <w:rFonts w:ascii="GHEA Grapalat" w:hAnsi="GHEA Grapalat" w:cs="Sylfaen"/>
        </w:rPr>
      </w:pPr>
      <w:del w:id="2728" w:author="user" w:date="2023-08-29T14:38:00Z">
        <w:r w:rsidRPr="009044F1" w:rsidDel="00BA2A06">
          <w:rPr>
            <w:rFonts w:ascii="GHEA Grapalat" w:hAnsi="GHEA Grapalat"/>
          </w:rPr>
          <w:delText>1)</w:delText>
        </w:r>
        <w:r w:rsidR="00E70FC4" w:rsidRPr="005114D0" w:rsidDel="00BA2A06">
          <w:rPr>
            <w:rFonts w:ascii="GHEA Grapalat" w:hAnsi="GHEA Grapalat"/>
          </w:rPr>
          <w:tab/>
        </w:r>
        <w:r w:rsidRPr="009044F1" w:rsidDel="00BA2A06">
          <w:rPr>
            <w:rFonts w:ascii="GHEA Grapalat" w:hAnsi="GHEA Grapalat"/>
          </w:rPr>
          <w:delText>объявлен отобранным участником, но отказывается от заключения договора либо лишается права на его заключение;</w:delText>
        </w:r>
      </w:del>
    </w:p>
    <w:p w:rsidR="00096865" w:rsidRPr="009044F1" w:rsidDel="00BA2A06" w:rsidRDefault="00096865" w:rsidP="00B46D58">
      <w:pPr>
        <w:widowControl w:val="0"/>
        <w:tabs>
          <w:tab w:val="left" w:pos="1134"/>
        </w:tabs>
        <w:spacing w:after="160"/>
        <w:ind w:firstLine="567"/>
        <w:jc w:val="both"/>
        <w:rPr>
          <w:del w:id="2729" w:author="user" w:date="2023-08-29T14:38:00Z"/>
          <w:rFonts w:ascii="GHEA Grapalat" w:hAnsi="GHEA Grapalat" w:cs="Sylfaen"/>
        </w:rPr>
      </w:pPr>
      <w:del w:id="2730" w:author="user" w:date="2023-08-29T14:38:00Z">
        <w:r w:rsidRPr="009044F1" w:rsidDel="00BA2A06">
          <w:rPr>
            <w:rFonts w:ascii="GHEA Grapalat" w:hAnsi="GHEA Grapalat"/>
          </w:rPr>
          <w:delText>2)</w:delText>
        </w:r>
        <w:r w:rsidR="00E70FC4" w:rsidRPr="005114D0" w:rsidDel="00BA2A06">
          <w:rPr>
            <w:rFonts w:ascii="GHEA Grapalat" w:hAnsi="GHEA Grapalat"/>
          </w:rPr>
          <w:tab/>
        </w:r>
        <w:r w:rsidRPr="009044F1" w:rsidDel="00BA2A06">
          <w:rPr>
            <w:rFonts w:ascii="GHEA Grapalat" w:hAnsi="GHEA Grapalat"/>
          </w:rPr>
          <w:delText>нарушил обязательство, взятое на себя в рамках процесса закупки, что привело к прекращению дальнейшего участия данного участника в процессе;</w:delText>
        </w:r>
      </w:del>
    </w:p>
    <w:p w:rsidR="006F5184" w:rsidRPr="007F263C" w:rsidDel="00BA2A06" w:rsidRDefault="00FA0EEA" w:rsidP="00FA0EEA">
      <w:pPr>
        <w:widowControl w:val="0"/>
        <w:tabs>
          <w:tab w:val="left" w:pos="1134"/>
        </w:tabs>
        <w:spacing w:after="160"/>
        <w:ind w:firstLine="567"/>
        <w:jc w:val="both"/>
        <w:rPr>
          <w:del w:id="2731" w:author="user" w:date="2023-08-29T14:38:00Z"/>
          <w:rFonts w:ascii="GHEA Grapalat" w:hAnsi="GHEA Grapalat"/>
        </w:rPr>
      </w:pPr>
      <w:del w:id="2732" w:author="user" w:date="2023-08-29T14:38:00Z">
        <w:r w:rsidDel="00BA2A06">
          <w:rPr>
            <w:rFonts w:ascii="GHEA Grapalat" w:hAnsi="GHEA Grapalat"/>
          </w:rPr>
          <w:delText>7.</w:delText>
        </w:r>
        <w:r w:rsidR="00B04EBE" w:rsidDel="00BA2A06">
          <w:rPr>
            <w:rFonts w:ascii="GHEA Grapalat" w:hAnsi="GHEA Grapalat"/>
          </w:rPr>
          <w:delText>4</w:delText>
        </w:r>
        <w:r w:rsidDel="00BA2A06">
          <w:rPr>
            <w:rFonts w:ascii="GHEA Grapalat" w:hAnsi="GHEA Grapalat"/>
          </w:rPr>
          <w:delText xml:space="preserve"> </w:delText>
        </w:r>
        <w:r w:rsidR="006F5184" w:rsidRPr="009044F1" w:rsidDel="00BA2A06">
          <w:rPr>
            <w:rFonts w:ascii="GHEA Grapalat" w:hAnsi="GHEA Grapalat"/>
          </w:rPr>
          <w:delText xml:space="preserve">Обеспечение заявки должно быть </w:delText>
        </w:r>
        <w:r w:rsidR="009B5257" w:rsidRPr="009044F1" w:rsidDel="00BA2A06">
          <w:rPr>
            <w:rFonts w:ascii="GHEA Grapalat" w:hAnsi="GHEA Grapalat"/>
          </w:rPr>
          <w:delText>действительн</w:delText>
        </w:r>
        <w:r w:rsidR="009B5257" w:rsidDel="00BA2A06">
          <w:rPr>
            <w:rFonts w:ascii="GHEA Grapalat" w:hAnsi="GHEA Grapalat"/>
          </w:rPr>
          <w:delText>ым</w:delText>
        </w:r>
        <w:r w:rsidR="009B5257" w:rsidRPr="009044F1" w:rsidDel="00BA2A06">
          <w:rPr>
            <w:rFonts w:ascii="GHEA Grapalat" w:hAnsi="GHEA Grapalat"/>
          </w:rPr>
          <w:delText xml:space="preserve"> </w:delText>
        </w:r>
        <w:r w:rsidR="006F5184" w:rsidRPr="009044F1" w:rsidDel="00BA2A06">
          <w:rPr>
            <w:rFonts w:ascii="GHEA Grapalat" w:hAnsi="GHEA Grapalat"/>
          </w:rPr>
          <w:delText>в течение 90</w:delText>
        </w:r>
        <w:r w:rsidR="006F5184" w:rsidDel="00BA2A06">
          <w:rPr>
            <w:rFonts w:ascii="Courier New" w:hAnsi="Courier New" w:cs="Courier New"/>
          </w:rPr>
          <w:delText> </w:delText>
        </w:r>
        <w:r w:rsidR="006F5184" w:rsidRPr="009044F1" w:rsidDel="00BA2A06">
          <w:rPr>
            <w:rFonts w:ascii="GHEA Grapalat" w:hAnsi="GHEA Grapalat"/>
          </w:rPr>
          <w:delText xml:space="preserve">(девяноста) </w:delText>
        </w:r>
        <w:r w:rsidR="006F5184" w:rsidDel="00BA2A06">
          <w:rPr>
            <w:rFonts w:ascii="GHEA Grapalat" w:hAnsi="GHEA Grapalat"/>
          </w:rPr>
          <w:delText xml:space="preserve">рабочих </w:delText>
        </w:r>
        <w:r w:rsidR="006F5184" w:rsidRPr="009044F1" w:rsidDel="00BA2A06">
          <w:rPr>
            <w:rFonts w:ascii="GHEA Grapalat" w:hAnsi="GHEA Grapalat"/>
          </w:rPr>
          <w:delText>дней со дня</w:delText>
        </w:r>
        <w:r w:rsidR="009B5257" w:rsidDel="00BA2A06">
          <w:rPr>
            <w:rFonts w:ascii="GHEA Grapalat" w:hAnsi="GHEA Grapalat"/>
          </w:rPr>
          <w:delText xml:space="preserve"> </w:delText>
        </w:r>
        <w:r w:rsidR="009B5257" w:rsidRPr="009F6BFE" w:rsidDel="00BA2A06">
          <w:rPr>
            <w:rFonts w:ascii="GHEA Grapalat" w:hAnsi="GHEA Grapalat"/>
          </w:rPr>
          <w:delText>истечения крайнего срока</w:delText>
        </w:r>
        <w:r w:rsidR="006F5184" w:rsidRPr="009044F1" w:rsidDel="00BA2A06">
          <w:rPr>
            <w:rFonts w:ascii="GHEA Grapalat" w:hAnsi="GHEA Grapalat"/>
          </w:rPr>
          <w:delText xml:space="preserve"> подачи заяв</w:delText>
        </w:r>
        <w:r w:rsidR="009B5257" w:rsidDel="00BA2A06">
          <w:rPr>
            <w:rFonts w:ascii="GHEA Grapalat" w:hAnsi="GHEA Grapalat"/>
          </w:rPr>
          <w:delText>о</w:delText>
        </w:r>
        <w:r w:rsidR="006F5184" w:rsidRPr="009044F1" w:rsidDel="00BA2A06">
          <w:rPr>
            <w:rFonts w:ascii="GHEA Grapalat" w:hAnsi="GHEA Grapalat"/>
          </w:rPr>
          <w:delText>к.</w:delText>
        </w:r>
        <w:r w:rsidR="00CD5802" w:rsidRPr="00CD5802" w:rsidDel="00BA2A06">
          <w:rPr>
            <w:rFonts w:ascii="GHEA Grapalat" w:hAnsi="GHEA Grapalat"/>
            <w:vertAlign w:val="superscript"/>
          </w:rPr>
          <w:delText>9.2</w:delText>
        </w:r>
        <w:r w:rsidR="006F5184" w:rsidRPr="009044F1" w:rsidDel="00BA2A06">
          <w:rPr>
            <w:rFonts w:ascii="GHEA Grapalat" w:hAnsi="GHEA Grapalat"/>
          </w:rPr>
          <w:delText xml:space="preserve"> </w:delText>
        </w:r>
      </w:del>
    </w:p>
    <w:p w:rsidR="00FA0EEA" w:rsidRPr="007F263C" w:rsidDel="00BA2A06" w:rsidRDefault="00B04EBE" w:rsidP="00FA0EEA">
      <w:pPr>
        <w:widowControl w:val="0"/>
        <w:tabs>
          <w:tab w:val="left" w:pos="1134"/>
        </w:tabs>
        <w:spacing w:after="160"/>
        <w:ind w:firstLine="567"/>
        <w:jc w:val="both"/>
        <w:rPr>
          <w:del w:id="2733" w:author="user" w:date="2023-08-29T14:38:00Z"/>
          <w:rFonts w:ascii="GHEA Grapalat" w:hAnsi="GHEA Grapalat"/>
        </w:rPr>
      </w:pPr>
      <w:del w:id="2734" w:author="user" w:date="2023-08-29T14:38:00Z">
        <w:r w:rsidDel="00BA2A06">
          <w:rPr>
            <w:rFonts w:ascii="GHEA Grapalat" w:hAnsi="GHEA Grapalat"/>
          </w:rPr>
          <w:delText xml:space="preserve">7.5 </w:delText>
        </w:r>
        <w:r w:rsidR="00FA0EEA" w:rsidDel="00BA2A06">
          <w:rPr>
            <w:rFonts w:ascii="GHEA Grapalat" w:hAnsi="GHEA Grapalat"/>
          </w:rPr>
          <w:delText xml:space="preserve">Руководитель заказчика </w:delText>
        </w:r>
        <w:r w:rsidR="0081784D" w:rsidDel="00BA2A06">
          <w:rPr>
            <w:rFonts w:ascii="GHEA Grapalat" w:hAnsi="GHEA Grapalat"/>
          </w:rPr>
          <w:delText xml:space="preserve">в письменной форме </w:delText>
        </w:r>
        <w:r w:rsidR="00FA0EEA" w:rsidDel="00BA2A06">
          <w:rPr>
            <w:rFonts w:ascii="GHEA Grapalat" w:hAnsi="GHEA Grapalat"/>
          </w:rPr>
          <w:delText xml:space="preserve">представляет требование о выплате обеспечения заявки банку, а в случае обеспечения, представленного в виде наличных денег, </w:delText>
        </w:r>
        <w:r w:rsidR="0081784D" w:rsidDel="00BA2A06">
          <w:rPr>
            <w:rFonts w:ascii="GHEA Grapalat" w:hAnsi="GHEA Grapalat"/>
          </w:rPr>
          <w:delText>Министерству финансов РА</w:delText>
        </w:r>
        <w:r w:rsidR="00FA0EEA" w:rsidDel="00BA2A06">
          <w:rPr>
            <w:rFonts w:ascii="GHEA Grapalat" w:hAnsi="GHEA Grapalat"/>
          </w:rPr>
          <w:delText xml:space="preserve"> в течение </w:delText>
        </w:r>
        <w:r w:rsidR="0081784D" w:rsidDel="00BA2A06">
          <w:rPr>
            <w:rFonts w:ascii="GHEA Grapalat" w:hAnsi="GHEA Grapalat"/>
          </w:rPr>
          <w:delText xml:space="preserve">пяти </w:delText>
        </w:r>
        <w:r w:rsidR="00FA0EEA" w:rsidDel="00BA2A06">
          <w:rPr>
            <w:rFonts w:ascii="GHEA Grapalat" w:hAnsi="GHEA Grapalat"/>
          </w:rPr>
          <w:delText>рабочих дней, следующих за днем возникновения основания для вылаты обеспечения заявки. Если требование о выплате обеспечения отклоняется банком</w:delText>
        </w:r>
        <w:r w:rsidR="003F7952" w:rsidDel="00BA2A06">
          <w:rPr>
            <w:rFonts w:ascii="GHEA Grapalat" w:hAnsi="GHEA Grapalat"/>
          </w:rPr>
          <w:delText xml:space="preserve"> или Министерством финансов РА</w:delText>
        </w:r>
        <w:r w:rsidR="00FA0EEA" w:rsidDel="00BA2A06">
          <w:rPr>
            <w:rFonts w:ascii="GHEA Grapalat" w:hAnsi="GHEA Grapalat"/>
          </w:rPr>
          <w:delTex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delText>
        </w:r>
        <w:r w:rsidR="003F7952" w:rsidDel="00BA2A06">
          <w:rPr>
            <w:rFonts w:ascii="GHEA Grapalat" w:hAnsi="GHEA Grapalat"/>
          </w:rPr>
          <w:delText>письменно</w:delText>
        </w:r>
        <w:r w:rsidR="00FA0EEA" w:rsidDel="00BA2A06">
          <w:rPr>
            <w:rFonts w:ascii="GHEA Grapalat" w:hAnsi="GHEA Grapalat"/>
          </w:rPr>
          <w:delText xml:space="preserve"> в течение двух рабочих дней после получения отказа.</w:delText>
        </w:r>
      </w:del>
    </w:p>
    <w:p w:rsidR="00FA0EEA" w:rsidRPr="00996C18" w:rsidDel="00BA2A06" w:rsidRDefault="00FA0EEA" w:rsidP="00FA0EEA">
      <w:pPr>
        <w:widowControl w:val="0"/>
        <w:tabs>
          <w:tab w:val="left" w:pos="1134"/>
        </w:tabs>
        <w:spacing w:after="160"/>
        <w:ind w:firstLine="567"/>
        <w:jc w:val="both"/>
        <w:rPr>
          <w:del w:id="2735" w:author="user" w:date="2023-08-29T14:38:00Z"/>
          <w:rFonts w:ascii="GHEA Grapalat" w:hAnsi="GHEA Grapalat" w:cs="Sylfaen"/>
        </w:rPr>
      </w:pPr>
      <w:del w:id="2736" w:author="user" w:date="2023-08-29T14:38:00Z">
        <w:r w:rsidRPr="005E62F0" w:rsidDel="00BA2A06">
          <w:rPr>
            <w:rFonts w:ascii="GHEA Grapalat" w:hAnsi="GHEA Grapalat"/>
          </w:rPr>
          <w:delText>7.</w:delText>
        </w:r>
        <w:r w:rsidDel="00BA2A06">
          <w:rPr>
            <w:rFonts w:ascii="GHEA Grapalat" w:hAnsi="GHEA Grapalat"/>
          </w:rPr>
          <w:delText>6</w:delText>
        </w:r>
        <w:r w:rsidRPr="009569E5" w:rsidDel="00BA2A06">
          <w:rPr>
            <w:rFonts w:ascii="GHEA Grapalat" w:hAnsi="GHEA Grapalat"/>
          </w:rPr>
          <w:delText xml:space="preserve"> Заявка участника подлежит отклонению, если в ней отсутствует </w:delText>
        </w:r>
        <w:r w:rsidRPr="00264826" w:rsidDel="00BA2A06">
          <w:rPr>
            <w:rFonts w:ascii="GHEA Grapalat" w:hAnsi="GHEA Grapalat"/>
          </w:rPr>
          <w:delText>о</w:delText>
        </w:r>
        <w:r w:rsidRPr="007C1F83" w:rsidDel="00BA2A06">
          <w:rPr>
            <w:rFonts w:ascii="GHEA Grapalat" w:hAnsi="GHEA Grapalat"/>
          </w:rPr>
          <w:delText>беспечение заявки или представленное обеспечение не соответствует требованиям приглашения.</w:delText>
        </w:r>
      </w:del>
    </w:p>
    <w:p w:rsidR="00CC0E15" w:rsidRPr="00CC0E15" w:rsidDel="00BA2A06" w:rsidRDefault="00CC0E15" w:rsidP="00B46D58">
      <w:pPr>
        <w:widowControl w:val="0"/>
        <w:tabs>
          <w:tab w:val="left" w:pos="1134"/>
        </w:tabs>
        <w:spacing w:after="160"/>
        <w:ind w:firstLine="567"/>
        <w:jc w:val="both"/>
        <w:rPr>
          <w:del w:id="2737" w:author="user" w:date="2023-08-29T14:38:00Z"/>
          <w:rFonts w:ascii="GHEA Grapalat" w:hAnsi="GHEA Grapalat" w:cs="Sylfaen"/>
        </w:rPr>
      </w:pPr>
    </w:p>
    <w:p w:rsidR="002626F7" w:rsidDel="00BA2A06" w:rsidRDefault="002626F7" w:rsidP="00B46D58">
      <w:pPr>
        <w:rPr>
          <w:del w:id="2738" w:author="user" w:date="2023-08-29T14:38:00Z"/>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BA2A06" w:rsidRDefault="00FD2748" w:rsidP="00B46D58">
      <w:pPr>
        <w:pStyle w:val="BodyTextIndent2"/>
        <w:widowControl w:val="0"/>
        <w:tabs>
          <w:tab w:val="left" w:pos="1134"/>
        </w:tabs>
        <w:spacing w:after="160" w:line="240" w:lineRule="auto"/>
        <w:ind w:firstLine="567"/>
        <w:rPr>
          <w:rFonts w:ascii="GHEA Grapalat" w:hAnsi="GHEA Grapalat" w:cs="Tahoma"/>
          <w:b/>
          <w:sz w:val="24"/>
          <w:szCs w:val="24"/>
          <w:rPrChange w:id="2739" w:author="user" w:date="2023-08-29T14:38:00Z">
            <w:rPr>
              <w:rFonts w:ascii="GHEA Grapalat" w:hAnsi="GHEA Grapalat" w:cs="Tahoma"/>
              <w:sz w:val="24"/>
              <w:szCs w:val="24"/>
            </w:rPr>
          </w:rPrChange>
        </w:rPr>
      </w:pPr>
      <w:r w:rsidRPr="00BA2A06">
        <w:rPr>
          <w:rFonts w:ascii="GHEA Grapalat" w:hAnsi="GHEA Grapalat"/>
          <w:b/>
          <w:sz w:val="24"/>
          <w:szCs w:val="24"/>
          <w:rPrChange w:id="2740" w:author="user" w:date="2023-08-29T14:38:00Z">
            <w:rPr>
              <w:rFonts w:ascii="GHEA Grapalat" w:hAnsi="GHEA Grapalat"/>
              <w:sz w:val="24"/>
              <w:szCs w:val="24"/>
            </w:rPr>
          </w:rPrChange>
        </w:rPr>
        <w:t>8.1</w:t>
      </w:r>
      <w:r w:rsidR="00D07367" w:rsidRPr="00BA2A06">
        <w:rPr>
          <w:rFonts w:ascii="GHEA Grapalat" w:hAnsi="GHEA Grapalat"/>
          <w:b/>
          <w:sz w:val="24"/>
          <w:szCs w:val="24"/>
          <w:rPrChange w:id="2741" w:author="user" w:date="2023-08-29T14:38:00Z">
            <w:rPr>
              <w:rFonts w:ascii="GHEA Grapalat" w:hAnsi="GHEA Grapalat"/>
              <w:sz w:val="24"/>
              <w:szCs w:val="24"/>
            </w:rPr>
          </w:rPrChange>
        </w:rPr>
        <w:t>.</w:t>
      </w:r>
      <w:r w:rsidR="00D07367" w:rsidRPr="00BA2A06">
        <w:rPr>
          <w:rFonts w:ascii="GHEA Grapalat" w:hAnsi="GHEA Grapalat"/>
          <w:b/>
          <w:sz w:val="24"/>
          <w:szCs w:val="24"/>
          <w:rPrChange w:id="2742" w:author="user" w:date="2023-08-29T14:38:00Z">
            <w:rPr>
              <w:rFonts w:ascii="GHEA Grapalat" w:hAnsi="GHEA Grapalat"/>
              <w:sz w:val="24"/>
              <w:szCs w:val="24"/>
            </w:rPr>
          </w:rPrChange>
        </w:rPr>
        <w:tab/>
      </w:r>
      <w:r w:rsidRPr="00BA2A06">
        <w:rPr>
          <w:rFonts w:ascii="GHEA Grapalat" w:hAnsi="GHEA Grapalat"/>
          <w:b/>
          <w:sz w:val="24"/>
          <w:szCs w:val="24"/>
          <w:rPrChange w:id="2743" w:author="user" w:date="2023-08-29T14:38:00Z">
            <w:rPr>
              <w:rFonts w:ascii="GHEA Grapalat" w:hAnsi="GHEA Grapalat"/>
              <w:sz w:val="24"/>
              <w:szCs w:val="24"/>
            </w:rPr>
          </w:rPrChange>
        </w:rPr>
        <w:t xml:space="preserve">Вскрытие заявок произойдет </w:t>
      </w:r>
      <w:r w:rsidRPr="00C478F0">
        <w:rPr>
          <w:rFonts w:ascii="GHEA Grapalat" w:hAnsi="GHEA Grapalat"/>
          <w:b/>
          <w:sz w:val="24"/>
          <w:szCs w:val="24"/>
          <w:rPrChange w:id="2744" w:author="user" w:date="2023-09-08T12:58:00Z">
            <w:rPr>
              <w:rFonts w:ascii="GHEA Grapalat" w:hAnsi="GHEA Grapalat"/>
              <w:sz w:val="24"/>
              <w:szCs w:val="24"/>
            </w:rPr>
          </w:rPrChange>
        </w:rPr>
        <w:t>на "</w:t>
      </w:r>
      <w:del w:id="2745" w:author="user" w:date="2023-08-29T14:38:00Z">
        <w:r w:rsidRPr="00C478F0" w:rsidDel="00BA2A06">
          <w:rPr>
            <w:rFonts w:ascii="GHEA Grapalat" w:hAnsi="GHEA Grapalat"/>
            <w:b/>
            <w:sz w:val="24"/>
            <w:szCs w:val="24"/>
            <w:rPrChange w:id="2746" w:author="user" w:date="2023-09-08T12:58:00Z">
              <w:rPr>
                <w:rFonts w:ascii="GHEA Grapalat" w:hAnsi="GHEA Grapalat"/>
                <w:sz w:val="24"/>
                <w:szCs w:val="24"/>
              </w:rPr>
            </w:rPrChange>
          </w:rPr>
          <w:delText>—</w:delText>
        </w:r>
      </w:del>
      <w:ins w:id="2747" w:author="user" w:date="2023-08-29T14:38:00Z">
        <w:r w:rsidR="00BA2A06" w:rsidRPr="007F4ABD">
          <w:rPr>
            <w:rFonts w:ascii="GHEA Grapalat" w:hAnsi="GHEA Grapalat"/>
            <w:b/>
            <w:sz w:val="24"/>
            <w:szCs w:val="24"/>
            <w:lang w:val="hy-AM"/>
          </w:rPr>
          <w:t>7</w:t>
        </w:r>
      </w:ins>
      <w:r w:rsidRPr="00C478F0">
        <w:rPr>
          <w:rFonts w:ascii="GHEA Grapalat" w:hAnsi="GHEA Grapalat"/>
          <w:b/>
          <w:sz w:val="24"/>
          <w:szCs w:val="24"/>
          <w:rPrChange w:id="2748" w:author="user" w:date="2023-09-08T12:58:00Z">
            <w:rPr>
              <w:rFonts w:ascii="GHEA Grapalat" w:hAnsi="GHEA Grapalat"/>
              <w:sz w:val="24"/>
              <w:szCs w:val="24"/>
            </w:rPr>
          </w:rPrChange>
        </w:rPr>
        <w:t>"-ый день в "</w:t>
      </w:r>
      <w:del w:id="2749" w:author="user" w:date="2023-08-29T14:38:00Z">
        <w:r w:rsidRPr="00C478F0" w:rsidDel="00BA2A06">
          <w:rPr>
            <w:rFonts w:ascii="GHEA Grapalat" w:hAnsi="GHEA Grapalat"/>
            <w:b/>
            <w:sz w:val="24"/>
            <w:szCs w:val="24"/>
            <w:rPrChange w:id="2750" w:author="user" w:date="2023-09-08T12:58:00Z">
              <w:rPr>
                <w:rFonts w:ascii="GHEA Grapalat" w:hAnsi="GHEA Grapalat"/>
                <w:sz w:val="24"/>
                <w:szCs w:val="24"/>
              </w:rPr>
            </w:rPrChange>
          </w:rPr>
          <w:delText>час вскрыт</w:delText>
        </w:r>
      </w:del>
      <w:ins w:id="2751" w:author="user" w:date="2023-08-29T14:38:00Z">
        <w:r w:rsidR="00BA2A06" w:rsidRPr="007F4ABD">
          <w:rPr>
            <w:rFonts w:ascii="GHEA Grapalat" w:hAnsi="GHEA Grapalat"/>
            <w:b/>
            <w:sz w:val="24"/>
            <w:szCs w:val="24"/>
            <w:lang w:val="hy-AM"/>
          </w:rPr>
          <w:t>1</w:t>
        </w:r>
      </w:ins>
      <w:del w:id="2752" w:author="user" w:date="2023-08-29T14:38:00Z">
        <w:r w:rsidRPr="00C478F0" w:rsidDel="00BA2A06">
          <w:rPr>
            <w:rFonts w:ascii="GHEA Grapalat" w:hAnsi="GHEA Grapalat"/>
            <w:b/>
            <w:sz w:val="24"/>
            <w:szCs w:val="24"/>
            <w:rPrChange w:id="2753" w:author="user" w:date="2023-09-08T12:58:00Z">
              <w:rPr>
                <w:rFonts w:ascii="GHEA Grapalat" w:hAnsi="GHEA Grapalat"/>
                <w:sz w:val="24"/>
                <w:szCs w:val="24"/>
              </w:rPr>
            </w:rPrChange>
          </w:rPr>
          <w:delText>и</w:delText>
        </w:r>
      </w:del>
      <w:ins w:id="2754" w:author="user" w:date="2023-09-08T12:58:00Z">
        <w:r w:rsidR="00C478F0" w:rsidRPr="00C478F0">
          <w:rPr>
            <w:rFonts w:ascii="GHEA Grapalat" w:hAnsi="GHEA Grapalat"/>
            <w:b/>
            <w:sz w:val="24"/>
            <w:szCs w:val="24"/>
            <w:lang w:val="hy-AM"/>
            <w:rPrChange w:id="2755" w:author="user" w:date="2023-09-08T12:58:00Z">
              <w:rPr>
                <w:rFonts w:ascii="GHEA Grapalat" w:hAnsi="GHEA Grapalat"/>
                <w:b/>
                <w:sz w:val="24"/>
                <w:szCs w:val="24"/>
                <w:highlight w:val="yellow"/>
                <w:lang w:val="hy-AM"/>
              </w:rPr>
            </w:rPrChange>
          </w:rPr>
          <w:t>2</w:t>
        </w:r>
      </w:ins>
      <w:ins w:id="2756" w:author="user" w:date="2023-08-29T14:38:00Z">
        <w:r w:rsidR="00BA2A06" w:rsidRPr="007F4ABD">
          <w:rPr>
            <w:rFonts w:ascii="GHEA Grapalat" w:hAnsi="GHEA Grapalat"/>
            <w:b/>
            <w:sz w:val="24"/>
            <w:szCs w:val="24"/>
            <w:lang w:val="hy-AM"/>
          </w:rPr>
          <w:t>:00</w:t>
        </w:r>
      </w:ins>
      <w:del w:id="2757" w:author="user" w:date="2023-08-29T14:38:00Z">
        <w:r w:rsidRPr="00C478F0" w:rsidDel="00BA2A06">
          <w:rPr>
            <w:rFonts w:ascii="GHEA Grapalat" w:hAnsi="GHEA Grapalat"/>
            <w:b/>
            <w:sz w:val="24"/>
            <w:szCs w:val="24"/>
            <w:rPrChange w:id="2758" w:author="user" w:date="2023-09-08T12:58:00Z">
              <w:rPr>
                <w:rFonts w:ascii="GHEA Grapalat" w:hAnsi="GHEA Grapalat"/>
                <w:sz w:val="24"/>
                <w:szCs w:val="24"/>
              </w:rPr>
            </w:rPrChange>
          </w:rPr>
          <w:delText>я</w:delText>
        </w:r>
      </w:del>
      <w:r w:rsidRPr="00C478F0">
        <w:rPr>
          <w:rFonts w:ascii="GHEA Grapalat" w:hAnsi="GHEA Grapalat"/>
          <w:b/>
          <w:sz w:val="24"/>
          <w:szCs w:val="24"/>
          <w:rPrChange w:id="2759" w:author="user" w:date="2023-09-08T12:58:00Z">
            <w:rPr>
              <w:rFonts w:ascii="GHEA Grapalat" w:hAnsi="GHEA Grapalat"/>
              <w:sz w:val="24"/>
              <w:szCs w:val="24"/>
            </w:rPr>
          </w:rPrChange>
        </w:rPr>
        <w:t>" со дня</w:t>
      </w:r>
      <w:r w:rsidRPr="00BA2A06">
        <w:rPr>
          <w:rFonts w:ascii="GHEA Grapalat" w:hAnsi="GHEA Grapalat"/>
          <w:b/>
          <w:sz w:val="24"/>
          <w:szCs w:val="24"/>
          <w:rPrChange w:id="2760" w:author="user" w:date="2023-08-29T14:38:00Z">
            <w:rPr>
              <w:rFonts w:ascii="GHEA Grapalat" w:hAnsi="GHEA Grapalat"/>
              <w:sz w:val="24"/>
              <w:szCs w:val="24"/>
            </w:rPr>
          </w:rPrChange>
        </w:rPr>
        <w:t xml:space="preserve"> опубликования в </w:t>
      </w:r>
      <w:r w:rsidR="00CE35E7" w:rsidRPr="00BA2A06">
        <w:rPr>
          <w:rFonts w:ascii="GHEA Grapalat" w:hAnsi="GHEA Grapalat"/>
          <w:b/>
          <w:sz w:val="24"/>
          <w:szCs w:val="24"/>
          <w:rPrChange w:id="2761" w:author="user" w:date="2023-08-29T14:38:00Z">
            <w:rPr>
              <w:rFonts w:ascii="GHEA Grapalat" w:hAnsi="GHEA Grapalat"/>
              <w:sz w:val="24"/>
              <w:szCs w:val="24"/>
            </w:rPr>
          </w:rPrChange>
        </w:rPr>
        <w:t>бюллетене</w:t>
      </w:r>
      <w:r w:rsidRPr="00BA2A06">
        <w:rPr>
          <w:rFonts w:ascii="GHEA Grapalat" w:hAnsi="GHEA Grapalat"/>
          <w:b/>
          <w:sz w:val="24"/>
          <w:szCs w:val="24"/>
          <w:rPrChange w:id="2762" w:author="user" w:date="2023-08-29T14:38:00Z">
            <w:rPr>
              <w:rFonts w:ascii="GHEA Grapalat" w:hAnsi="GHEA Grapalat"/>
              <w:sz w:val="24"/>
              <w:szCs w:val="24"/>
            </w:rPr>
          </w:rPrChange>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BA2A06" w:rsidRPr="00215ABD" w:rsidRDefault="00FD2748" w:rsidP="00BA2A06">
      <w:pPr>
        <w:pStyle w:val="norm"/>
        <w:widowControl w:val="0"/>
        <w:tabs>
          <w:tab w:val="left" w:pos="1134"/>
        </w:tabs>
        <w:spacing w:line="240" w:lineRule="auto"/>
        <w:ind w:firstLine="567"/>
        <w:rPr>
          <w:ins w:id="2763" w:author="user" w:date="2023-08-29T14:39:00Z"/>
          <w:rFonts w:ascii="GHEA Grapalat" w:hAnsi="GHEA Grapalat"/>
          <w:b/>
          <w:bCs/>
          <w:szCs w:val="22"/>
        </w:rPr>
      </w:pPr>
      <w:r w:rsidRPr="009044F1">
        <w:rPr>
          <w:rFonts w:ascii="GHEA Grapalat" w:hAnsi="GHEA Grapalat"/>
          <w:i/>
          <w:sz w:val="24"/>
          <w:szCs w:val="24"/>
        </w:rPr>
        <w:t>8.</w:t>
      </w:r>
      <w:r w:rsidR="004C3E56">
        <w:rPr>
          <w:rFonts w:ascii="GHEA Grapalat" w:hAnsi="GHEA Grapalat"/>
          <w:i/>
          <w:sz w:val="24"/>
          <w:szCs w:val="24"/>
        </w:rPr>
        <w:t>4</w:t>
      </w:r>
      <w:r w:rsidR="00644850" w:rsidRPr="00644850">
        <w:rPr>
          <w:rFonts w:ascii="GHEA Grapalat" w:hAnsi="GHEA Grapalat"/>
          <w:i/>
          <w:sz w:val="24"/>
          <w:szCs w:val="24"/>
        </w:rPr>
        <w:t>.</w:t>
      </w:r>
      <w:r w:rsidR="00644850" w:rsidRPr="00644850">
        <w:rPr>
          <w:rFonts w:ascii="GHEA Grapalat" w:hAnsi="GHEA Grapalat"/>
          <w:i/>
          <w:sz w:val="24"/>
          <w:szCs w:val="24"/>
        </w:rPr>
        <w:tab/>
      </w:r>
      <w:r w:rsidRPr="009044F1">
        <w:rPr>
          <w:rFonts w:ascii="GHEA Grapalat" w:hAnsi="GHEA Grapalat"/>
          <w:i/>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ins w:id="2764" w:author="user" w:date="2023-08-29T14:39:00Z">
        <w:r w:rsidR="00BA2A06" w:rsidRPr="00215ABD">
          <w:rPr>
            <w:rFonts w:ascii="GHEA Grapalat" w:hAnsi="GHEA Grapalat"/>
            <w:b/>
            <w:bCs/>
            <w:szCs w:val="22"/>
          </w:rPr>
          <w:t>Если предлагаемые цены представлены в двух и более валютах, они сравниваются в драмах РА по курсу, рассчитанному Центральным банком Армении на дату вскрытия предложений. При этом цена контракта будет установлена в драмах РА по курсу, рассчитанному Центральным банком Армении на дату вскрытия предложений.</w:t>
        </w:r>
      </w:ins>
    </w:p>
    <w:p w:rsidR="00096865" w:rsidRPr="00A01157" w:rsidDel="00BA2A06" w:rsidRDefault="00FD2748" w:rsidP="00B46D58">
      <w:pPr>
        <w:pStyle w:val="BodyTextIndent"/>
        <w:widowControl w:val="0"/>
        <w:tabs>
          <w:tab w:val="left" w:pos="1134"/>
        </w:tabs>
        <w:spacing w:after="160" w:line="240" w:lineRule="auto"/>
        <w:ind w:firstLine="567"/>
        <w:rPr>
          <w:del w:id="2765" w:author="user" w:date="2023-08-29T14:39:00Z"/>
          <w:rFonts w:ascii="GHEA Grapalat" w:hAnsi="GHEA Grapalat" w:cs="Sylfaen"/>
          <w:i w:val="0"/>
          <w:sz w:val="24"/>
          <w:szCs w:val="24"/>
        </w:rPr>
      </w:pPr>
      <w:del w:id="2766" w:author="user" w:date="2023-08-29T14:39:00Z">
        <w:r w:rsidRPr="009044F1" w:rsidDel="00BA2A06">
          <w:rPr>
            <w:rFonts w:ascii="GHEA Grapalat" w:hAnsi="GHEA Grapalat"/>
            <w:i w:val="0"/>
            <w:sz w:val="24"/>
            <w:szCs w:val="24"/>
          </w:rPr>
          <w:delText xml:space="preserve">Если предлагаемые цены представлены в двух или более валютах, они сопоставляются с драмом Республики Армения по курсу </w:delText>
        </w:r>
        <w:r w:rsidR="00644850" w:rsidRPr="00644850" w:rsidDel="00BA2A06">
          <w:rPr>
            <w:rFonts w:ascii="GHEA Grapalat" w:hAnsi="GHEA Grapalat"/>
            <w:i w:val="0"/>
            <w:sz w:val="24"/>
            <w:szCs w:val="24"/>
          </w:rPr>
          <w:delText>_____</w:delText>
        </w:r>
        <w:r w:rsidR="00A01157" w:rsidRPr="00A01157" w:rsidDel="00BA2A06">
          <w:rPr>
            <w:rFonts w:ascii="GHEA Grapalat" w:hAnsi="GHEA Grapalat"/>
            <w:i w:val="0"/>
            <w:sz w:val="24"/>
            <w:szCs w:val="24"/>
          </w:rPr>
          <w:delText>_________</w:delText>
        </w:r>
        <w:r w:rsidR="00644850" w:rsidRPr="00644850" w:rsidDel="00BA2A06">
          <w:rPr>
            <w:rFonts w:ascii="GHEA Grapalat" w:hAnsi="GHEA Grapalat"/>
            <w:i w:val="0"/>
            <w:sz w:val="24"/>
            <w:szCs w:val="24"/>
          </w:rPr>
          <w:delText>_______</w:delText>
        </w:r>
        <w:r w:rsidR="003C78D9" w:rsidDel="00BA2A06">
          <w:rPr>
            <w:rStyle w:val="FootnoteReference"/>
            <w:rFonts w:ascii="GHEA Grapalat" w:hAnsi="GHEA Grapalat"/>
            <w:i w:val="0"/>
            <w:sz w:val="24"/>
            <w:szCs w:val="24"/>
          </w:rPr>
          <w:footnoteReference w:customMarkFollows="1" w:id="9"/>
          <w:delText>10</w:delText>
        </w:r>
        <w:r w:rsidR="00A01157" w:rsidDel="00BA2A06">
          <w:rPr>
            <w:rFonts w:ascii="GHEA Grapalat" w:hAnsi="GHEA Grapalat"/>
            <w:i w:val="0"/>
            <w:sz w:val="24"/>
            <w:szCs w:val="24"/>
          </w:rPr>
          <w:delText>.</w:delText>
        </w:r>
      </w:del>
    </w:p>
    <w:p w:rsidR="00B15493" w:rsidRDefault="00FD2748" w:rsidP="00BA2A06">
      <w:pPr>
        <w:pStyle w:val="BodyTextIndent"/>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del w:id="2769"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2770"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9B6D58" w:rsidRPr="009044F1" w:rsidDel="00AE108B" w:rsidRDefault="009B6D58" w:rsidP="00B46D58">
      <w:pPr>
        <w:pStyle w:val="norm"/>
        <w:widowControl w:val="0"/>
        <w:tabs>
          <w:tab w:val="left" w:pos="1134"/>
        </w:tabs>
        <w:spacing w:after="160" w:line="240" w:lineRule="auto"/>
        <w:ind w:firstLine="567"/>
        <w:rPr>
          <w:del w:id="2771" w:author="Vardan" w:date="2022-10-29T23:58:00Z"/>
          <w:rFonts w:ascii="GHEA Grapalat" w:hAnsi="GHEA Grapalat" w:cs="Sylfaen"/>
          <w:sz w:val="24"/>
          <w:szCs w:val="24"/>
        </w:rPr>
      </w:pP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w:t>
      </w:r>
      <w:r w:rsidR="0052468C" w:rsidRPr="00551FD6">
        <w:rPr>
          <w:rFonts w:ascii="GHEA Grapalat" w:hAnsi="GHEA Grapalat"/>
        </w:rPr>
        <w:lastRenderedPageBreak/>
        <w:t>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B24E4B">
      <w:pPr>
        <w:pStyle w:val="ListParagraph"/>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B24E4B">
      <w:pPr>
        <w:pStyle w:val="ListParagraph"/>
        <w:widowControl w:val="0"/>
        <w:numPr>
          <w:ilvl w:val="0"/>
          <w:numId w:val="31"/>
        </w:numPr>
        <w:ind w:left="0" w:firstLine="284"/>
        <w:contextualSpacing/>
        <w:jc w:val="both"/>
        <w:rPr>
          <w:ins w:id="277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 xml:space="preserve">Секретарь обязан в день получения документов, подтвердить факт их </w:t>
      </w:r>
      <w:r w:rsidR="00A23E7B">
        <w:rPr>
          <w:rFonts w:ascii="GHEA Grapalat" w:hAnsi="GHEA Grapalat"/>
          <w:sz w:val="24"/>
          <w:szCs w:val="24"/>
        </w:rPr>
        <w:lastRenderedPageBreak/>
        <w:t>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del w:id="2773" w:author="user" w:date="2023-09-08T13:02:00Z">
        <w:r w:rsidR="00FE2802" w:rsidDel="00C478F0">
          <w:rPr>
            <w:rStyle w:val="FootnoteReference"/>
            <w:rFonts w:ascii="GHEA Grapalat" w:hAnsi="GHEA Grapalat"/>
            <w:sz w:val="24"/>
            <w:szCs w:val="24"/>
          </w:rPr>
          <w:footnoteReference w:customMarkFollows="1" w:id="10"/>
          <w:delText>11</w:delText>
        </w:r>
      </w:del>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C478F0" w:rsidRDefault="0084513E" w:rsidP="0084513E">
      <w:pPr>
        <w:pStyle w:val="BodyTextIndent2"/>
        <w:widowControl w:val="0"/>
        <w:spacing w:after="160" w:line="240" w:lineRule="auto"/>
        <w:ind w:left="284" w:firstLine="567"/>
        <w:contextualSpacing/>
        <w:rPr>
          <w:rFonts w:ascii="GHEA Grapalat" w:hAnsi="GHEA Grapalat"/>
          <w:b/>
          <w:sz w:val="24"/>
          <w:szCs w:val="24"/>
          <w:rPrChange w:id="2777" w:author="user" w:date="2023-09-08T13:02:00Z">
            <w:rPr>
              <w:rFonts w:ascii="GHEA Grapalat" w:hAnsi="GHEA Grapalat"/>
              <w:sz w:val="24"/>
              <w:szCs w:val="24"/>
            </w:rPr>
          </w:rPrChange>
        </w:rPr>
      </w:pPr>
      <w:r w:rsidRPr="00C478F0">
        <w:rPr>
          <w:rFonts w:ascii="GHEA Grapalat" w:hAnsi="GHEA Grapalat"/>
          <w:b/>
          <w:sz w:val="24"/>
          <w:szCs w:val="24"/>
          <w:rPrChange w:id="2778" w:author="user" w:date="2023-09-08T13:02:00Z">
            <w:rPr>
              <w:rFonts w:ascii="GHEA Grapalat" w:hAnsi="GHEA Grapalat"/>
              <w:sz w:val="24"/>
              <w:szCs w:val="24"/>
            </w:rPr>
          </w:rPrChange>
        </w:rPr>
        <w:lastRenderedPageBreak/>
        <w:t>Период ожидания в случае настоящей процедуры составляет "</w:t>
      </w:r>
      <w:ins w:id="2779" w:author="user" w:date="2023-09-08T13:02:00Z">
        <w:r w:rsidR="00C478F0">
          <w:rPr>
            <w:rFonts w:ascii="GHEA Grapalat" w:hAnsi="GHEA Grapalat"/>
            <w:b/>
            <w:sz w:val="24"/>
            <w:szCs w:val="24"/>
            <w:lang w:val="hy-AM"/>
          </w:rPr>
          <w:t>10</w:t>
        </w:r>
      </w:ins>
      <w:del w:id="2780" w:author="user" w:date="2023-09-08T13:03:00Z">
        <w:r w:rsidRPr="00C478F0" w:rsidDel="00C478F0">
          <w:rPr>
            <w:rFonts w:ascii="GHEA Grapalat" w:hAnsi="GHEA Grapalat"/>
            <w:b/>
            <w:sz w:val="24"/>
            <w:szCs w:val="24"/>
            <w:rPrChange w:id="2781" w:author="user" w:date="2023-09-08T13:02:00Z">
              <w:rPr>
                <w:rFonts w:ascii="GHEA Grapalat" w:hAnsi="GHEA Grapalat"/>
                <w:sz w:val="24"/>
                <w:szCs w:val="24"/>
              </w:rPr>
            </w:rPrChange>
          </w:rPr>
          <w:delText xml:space="preserve"> </w:delText>
        </w:r>
      </w:del>
      <w:r w:rsidRPr="00C478F0">
        <w:rPr>
          <w:rFonts w:ascii="GHEA Grapalat" w:hAnsi="GHEA Grapalat"/>
          <w:b/>
          <w:sz w:val="24"/>
          <w:szCs w:val="24"/>
          <w:rPrChange w:id="2782" w:author="user" w:date="2023-09-08T13:02:00Z">
            <w:rPr>
              <w:rFonts w:ascii="GHEA Grapalat" w:hAnsi="GHEA Grapalat"/>
              <w:sz w:val="24"/>
              <w:szCs w:val="24"/>
            </w:rPr>
          </w:rPrChange>
        </w:rPr>
        <w:t>" календарных дней. Период ожидания:</w:t>
      </w:r>
    </w:p>
    <w:p w:rsidR="0084513E" w:rsidRPr="00B6749E" w:rsidRDefault="0084513E" w:rsidP="0084513E">
      <w:pPr>
        <w:pStyle w:val="BodyTextIndent2"/>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84513E">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del w:id="2783" w:author="user" w:date="2023-09-08T13:11:00Z">
        <w:r w:rsidR="00BD587C" w:rsidRPr="00BA2A06" w:rsidDel="00C478F0">
          <w:rPr>
            <w:rFonts w:ascii="GHEA Grapalat" w:hAnsi="GHEA Grapalat"/>
            <w:strike/>
            <w:rPrChange w:id="2784" w:author="user" w:date="2023-08-29T14:41:00Z">
              <w:rPr>
                <w:rFonts w:ascii="GHEA Grapalat" w:hAnsi="GHEA Grapalat"/>
              </w:rPr>
            </w:rPrChange>
          </w:rPr>
          <w:delText>а в случае, если по заключаемому договору предусмотрена предоплата - в течение 10 рабочих дней,</w:delText>
        </w:r>
        <w:r w:rsidR="00BD587C" w:rsidRPr="00C61190" w:rsidDel="00C478F0">
          <w:rPr>
            <w:rFonts w:ascii="GHEA Grapalat" w:hAnsi="GHEA Grapalat"/>
          </w:rPr>
          <w:delText xml:space="preserve"> </w:delText>
        </w:r>
      </w:del>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del w:id="2785" w:author="user" w:date="2023-08-29T14:59:00Z">
        <w:r w:rsidR="00BD587C" w:rsidRPr="00106011" w:rsidDel="00714E44">
          <w:rPr>
            <w:rFonts w:ascii="GHEA Grapalat" w:hAnsi="GHEA Grapalat"/>
          </w:rPr>
          <w:delText>а в случае, если проектом заключаемого</w:delText>
        </w:r>
      </w:del>
      <w:del w:id="2786" w:author="user" w:date="2023-09-08T13:11:00Z">
        <w:r w:rsidR="00BD587C" w:rsidRPr="00106011" w:rsidDel="00C478F0">
          <w:rPr>
            <w:rFonts w:ascii="GHEA Grapalat" w:hAnsi="GHEA Grapalat"/>
          </w:rPr>
          <w:delText xml:space="preserve"> договора предусмотрена предоплата и</w:delText>
        </w:r>
        <w:r w:rsidR="00BD587C" w:rsidDel="00C478F0">
          <w:rPr>
            <w:rFonts w:ascii="GHEA Grapalat" w:hAnsi="GHEA Grapalat"/>
          </w:rPr>
          <w:delText xml:space="preserve"> при принятии </w:delText>
        </w:r>
        <w:r w:rsidR="00BD587C" w:rsidRPr="00106011" w:rsidDel="00C478F0">
          <w:rPr>
            <w:rFonts w:ascii="GHEA Grapalat" w:hAnsi="GHEA Grapalat"/>
          </w:rPr>
          <w:delText>это</w:delText>
        </w:r>
        <w:r w:rsidR="00BD587C" w:rsidDel="00C478F0">
          <w:rPr>
            <w:rFonts w:ascii="GHEA Grapalat" w:hAnsi="GHEA Grapalat"/>
          </w:rPr>
          <w:delText>го</w:delText>
        </w:r>
        <w:r w:rsidR="00BD587C" w:rsidRPr="00106011" w:rsidDel="00C478F0">
          <w:rPr>
            <w:rFonts w:ascii="GHEA Grapalat" w:hAnsi="GHEA Grapalat"/>
          </w:rPr>
          <w:delText xml:space="preserve"> услови</w:delText>
        </w:r>
        <w:r w:rsidR="00BD587C" w:rsidDel="00C478F0">
          <w:rPr>
            <w:rFonts w:ascii="GHEA Grapalat" w:hAnsi="GHEA Grapalat"/>
          </w:rPr>
          <w:delText>я</w:delText>
        </w:r>
        <w:r w:rsidR="00BD587C" w:rsidRPr="00106011" w:rsidDel="00C478F0">
          <w:rPr>
            <w:rFonts w:ascii="GHEA Grapalat" w:hAnsi="GHEA Grapalat"/>
          </w:rPr>
          <w:delText xml:space="preserve"> </w:delText>
        </w:r>
        <w:r w:rsidR="00BD587C" w:rsidDel="00C478F0">
          <w:rPr>
            <w:rFonts w:ascii="GHEA Grapalat" w:hAnsi="GHEA Grapalat"/>
          </w:rPr>
          <w:delText>ото</w:delText>
        </w:r>
        <w:r w:rsidR="00BD587C" w:rsidRPr="00106011" w:rsidDel="00C478F0">
          <w:rPr>
            <w:rFonts w:ascii="GHEA Grapalat" w:hAnsi="GHEA Grapalat"/>
          </w:rPr>
          <w:delText>бранным участником</w:delText>
        </w:r>
        <w:r w:rsidR="00BD587C" w:rsidDel="00C478F0">
          <w:rPr>
            <w:rFonts w:ascii="GHEA Grapalat" w:hAnsi="GHEA Grapalat"/>
          </w:rPr>
          <w:delText xml:space="preserve"> не представляется также обеспечение предоплаты,</w:delText>
        </w:r>
        <w:r w:rsidR="00BD587C" w:rsidRPr="00D02623" w:rsidDel="00C478F0">
          <w:rPr>
            <w:rFonts w:ascii="GHEA Grapalat" w:hAnsi="GHEA Grapalat"/>
            <w:color w:val="000000" w:themeColor="text1"/>
          </w:rPr>
          <w:delText xml:space="preserve"> </w:delText>
        </w:r>
      </w:del>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Del="006F0041" w:rsidRDefault="00030D40" w:rsidP="00B46D58">
      <w:pPr>
        <w:widowControl w:val="0"/>
        <w:tabs>
          <w:tab w:val="left" w:pos="1276"/>
        </w:tabs>
        <w:spacing w:after="160"/>
        <w:ind w:firstLine="567"/>
        <w:jc w:val="both"/>
        <w:rPr>
          <w:del w:id="2787" w:author="user" w:date="2023-09-08T13:15:00Z"/>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del w:id="2788" w:author="user" w:date="2023-09-08T13:14:00Z">
        <w:r w:rsidR="00646B97" w:rsidRPr="00F818E0" w:rsidDel="00C478F0">
          <w:rPr>
            <w:rFonts w:ascii="GHEA Grapalat" w:hAnsi="GHEA Grapalat"/>
          </w:rPr>
          <w:delText>Если обеспечение представляется в виде банковской гарантии, то срок, предусмотренный настоящим пунктом, устанавливается в 10 рабочих дней</w:delText>
        </w:r>
        <w:r w:rsidR="00646B97" w:rsidRPr="00681C1F" w:rsidDel="00C478F0">
          <w:rPr>
            <w:rFonts w:ascii="GHEA Grapalat" w:hAnsi="GHEA Grapalat"/>
            <w:color w:val="000000" w:themeColor="text1"/>
          </w:rPr>
          <w:delText xml:space="preserve"> </w:delText>
        </w:r>
      </w:del>
      <w:r w:rsidR="00646B97"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del w:id="2789" w:author="user" w:date="2023-09-08T13:15:00Z">
        <w:r w:rsidR="00646B97" w:rsidRPr="00681C1F" w:rsidDel="006F0041">
          <w:rPr>
            <w:rFonts w:ascii="GHEA Grapalat" w:hAnsi="GHEA Grapalat"/>
            <w:color w:val="000000" w:themeColor="text1"/>
          </w:rPr>
          <w:delText>(</w:delText>
        </w:r>
        <w:r w:rsidR="00646B97" w:rsidDel="006F0041">
          <w:rPr>
            <w:rFonts w:ascii="GHEA Grapalat" w:hAnsi="GHEA Grapalat"/>
            <w:color w:val="000000" w:themeColor="text1"/>
          </w:rPr>
          <w:delText>предоплаты</w:delText>
        </w:r>
        <w:r w:rsidR="00646B97" w:rsidRPr="00681C1F" w:rsidDel="006F0041">
          <w:rPr>
            <w:rFonts w:ascii="GHEA Grapalat" w:hAnsi="GHEA Grapalat"/>
            <w:color w:val="000000" w:themeColor="text1"/>
          </w:rPr>
          <w:delText>)</w:delText>
        </w:r>
      </w:del>
      <w:r w:rsidRPr="009044F1">
        <w:rPr>
          <w:rFonts w:ascii="GHEA Grapalat" w:hAnsi="GHEA Grapalat"/>
        </w:rPr>
        <w:t>.</w:t>
      </w:r>
      <w:del w:id="2790" w:author="user" w:date="2023-09-08T13:15:00Z">
        <w:r w:rsidR="002E57E8" w:rsidRPr="002E57E8" w:rsidDel="006F0041">
          <w:rPr>
            <w:rFonts w:ascii="GHEA Grapalat" w:hAnsi="GHEA Grapalat"/>
            <w:vertAlign w:val="superscript"/>
          </w:rPr>
          <w:delText>11.1</w:delText>
        </w:r>
      </w:del>
    </w:p>
    <w:p w:rsidR="006F0041" w:rsidRDefault="006F0041" w:rsidP="00801A4F">
      <w:pPr>
        <w:widowControl w:val="0"/>
        <w:tabs>
          <w:tab w:val="left" w:pos="1276"/>
        </w:tabs>
        <w:spacing w:after="160"/>
        <w:ind w:firstLine="567"/>
        <w:jc w:val="both"/>
        <w:rPr>
          <w:ins w:id="2791" w:author="user" w:date="2023-09-08T13:15:00Z"/>
          <w:rFonts w:ascii="GHEA Grapalat" w:hAnsi="GHEA Grapalat"/>
        </w:rPr>
      </w:pPr>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w:t>
      </w:r>
      <w:del w:id="2792" w:author="user" w:date="2023-09-08T13:17:00Z">
        <w:r w:rsidR="003D57AD" w:rsidRPr="00174059" w:rsidDel="006F0041">
          <w:rPr>
            <w:rFonts w:ascii="GHEA Grapalat" w:hAnsi="GHEA Grapalat"/>
          </w:rPr>
          <w:delText>, или гарантий, предоставленных банками</w:delText>
        </w:r>
      </w:del>
      <w:r w:rsidR="003D57AD" w:rsidRPr="00174059">
        <w:rPr>
          <w:rFonts w:ascii="GHEA Grapalat" w:hAnsi="GHEA Grapalat"/>
        </w:rPr>
        <w:t>.</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del w:id="2793" w:author="user" w:date="2023-09-08T13:18:00Z">
        <w:r w:rsidR="003D57AD" w:rsidRPr="003D57AD" w:rsidDel="000102AF">
          <w:rPr>
            <w:rFonts w:ascii="GHEA Grapalat" w:hAnsi="GHEA Grapalat"/>
            <w:vertAlign w:val="superscript"/>
            <w:lang w:val="hy-AM"/>
          </w:rPr>
          <w:delText>12.1</w:delText>
        </w:r>
      </w:del>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lastRenderedPageBreak/>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Del="000102AF" w:rsidRDefault="00DA0186" w:rsidP="00801A4F">
      <w:pPr>
        <w:widowControl w:val="0"/>
        <w:tabs>
          <w:tab w:val="left" w:pos="1276"/>
        </w:tabs>
        <w:spacing w:after="160"/>
        <w:ind w:firstLine="567"/>
        <w:jc w:val="both"/>
        <w:rPr>
          <w:del w:id="2794" w:author="user" w:date="2023-09-08T13:18:00Z"/>
          <w:rFonts w:ascii="GHEA Grapalat" w:hAnsi="GHEA Grapalat"/>
        </w:rPr>
      </w:pPr>
      <w:del w:id="2795" w:author="user" w:date="2023-09-08T13:18:00Z">
        <w:r w:rsidRPr="000C5529" w:rsidDel="000102AF">
          <w:rPr>
            <w:rFonts w:ascii="GHEA Grapalat" w:hAnsi="GHEA Grapalat"/>
            <w:lang w:val="hy-AM"/>
          </w:rPr>
          <w:delText>---------------------------</w:delText>
        </w:r>
      </w:del>
    </w:p>
    <w:p w:rsidR="0052513C" w:rsidRPr="0052513C" w:rsidDel="000102AF" w:rsidRDefault="0052513C" w:rsidP="0052513C">
      <w:pPr>
        <w:pStyle w:val="FootnoteText"/>
        <w:jc w:val="both"/>
        <w:rPr>
          <w:del w:id="2796" w:author="user" w:date="2023-09-08T13:18:00Z"/>
          <w:rFonts w:asciiTheme="minorHAnsi" w:hAnsiTheme="minorHAnsi"/>
          <w:i/>
        </w:rPr>
      </w:pPr>
      <w:del w:id="2797" w:author="user" w:date="2023-09-08T13:18:00Z">
        <w:r w:rsidRPr="0052513C" w:rsidDel="000102AF">
          <w:rPr>
            <w:rFonts w:asciiTheme="minorHAnsi" w:hAnsiTheme="minorHAnsi"/>
            <w:i/>
            <w:vertAlign w:val="superscript"/>
          </w:rPr>
          <w:delText>11.1</w:delText>
        </w:r>
        <w:r w:rsidRPr="0052513C" w:rsidDel="000102AF">
          <w:rPr>
            <w:rFonts w:asciiTheme="minorHAnsi" w:hAnsiTheme="minorHAnsi"/>
            <w:i/>
          </w:rPr>
          <w:delTex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delText>
        </w:r>
      </w:del>
    </w:p>
    <w:p w:rsidR="0052513C" w:rsidRPr="0052513C" w:rsidDel="000102AF" w:rsidRDefault="0052513C" w:rsidP="0052513C">
      <w:pPr>
        <w:pStyle w:val="FootnoteText"/>
        <w:jc w:val="both"/>
        <w:rPr>
          <w:del w:id="2798" w:author="user" w:date="2023-09-08T13:18:00Z"/>
          <w:rFonts w:asciiTheme="minorHAnsi" w:hAnsiTheme="minorHAnsi"/>
          <w:i/>
        </w:rPr>
      </w:pPr>
      <w:del w:id="2799" w:author="user" w:date="2023-09-08T13:18:00Z">
        <w:r w:rsidRPr="0052513C" w:rsidDel="000102AF">
          <w:rPr>
            <w:rFonts w:asciiTheme="minorHAnsi" w:hAnsiTheme="minorHAnsi"/>
            <w:i/>
          </w:rPr>
          <w:delTex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delText>
        </w:r>
      </w:del>
    </w:p>
    <w:p w:rsidR="0052513C" w:rsidRPr="0052513C" w:rsidDel="000102AF" w:rsidRDefault="0052513C" w:rsidP="0052513C">
      <w:pPr>
        <w:pStyle w:val="FootnoteText"/>
        <w:jc w:val="both"/>
        <w:rPr>
          <w:del w:id="2800" w:author="user" w:date="2023-09-08T13:18:00Z"/>
          <w:rFonts w:asciiTheme="minorHAnsi" w:hAnsiTheme="minorHAnsi"/>
          <w:i/>
        </w:rPr>
      </w:pPr>
      <w:del w:id="2801" w:author="user" w:date="2023-09-08T13:18:00Z">
        <w:r w:rsidRPr="0052513C" w:rsidDel="000102AF">
          <w:rPr>
            <w:rFonts w:asciiTheme="minorHAnsi" w:hAnsiTheme="minorHAnsi"/>
            <w:i/>
          </w:rPr>
          <w:delTex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delText>
        </w:r>
      </w:del>
    </w:p>
    <w:p w:rsidR="00DA0186" w:rsidRPr="00564A46" w:rsidDel="000102AF" w:rsidRDefault="00DA0186" w:rsidP="00DA0186">
      <w:pPr>
        <w:pStyle w:val="FootnoteText"/>
        <w:rPr>
          <w:del w:id="2802" w:author="user" w:date="2023-09-08T13:18:00Z"/>
          <w:rFonts w:asciiTheme="minorHAnsi" w:hAnsiTheme="minorHAnsi"/>
          <w:i/>
        </w:rPr>
      </w:pPr>
      <w:del w:id="2803" w:author="user" w:date="2023-09-08T13:18:00Z">
        <w:r w:rsidRPr="00564A46" w:rsidDel="000102AF">
          <w:rPr>
            <w:rFonts w:ascii="GHEA Grapalat" w:hAnsi="GHEA Grapalat"/>
            <w:i/>
            <w:lang w:val="hy-AM"/>
          </w:rPr>
          <w:delText xml:space="preserve">12.1 </w:delText>
        </w:r>
        <w:r w:rsidRPr="00564A46" w:rsidDel="000102AF">
          <w:rPr>
            <w:rFonts w:asciiTheme="minorHAnsi" w:hAnsiTheme="minorHAnsi"/>
            <w:i/>
          </w:rPr>
          <w:delText xml:space="preserve">Если цена </w:delText>
        </w:r>
        <w:r w:rsidR="007A2AFB" w:rsidDel="000102AF">
          <w:rPr>
            <w:rFonts w:asciiTheme="minorHAnsi" w:hAnsiTheme="minorHAnsi"/>
            <w:i/>
          </w:rPr>
          <w:delText xml:space="preserve"> закупки </w:delText>
        </w:r>
        <w:r w:rsidRPr="00564A46" w:rsidDel="000102AF">
          <w:rPr>
            <w:rFonts w:asciiTheme="minorHAnsi" w:hAnsiTheme="minorHAnsi"/>
            <w:i/>
          </w:rPr>
          <w:delText>данного лота по заявке на закупку․</w:delText>
        </w:r>
      </w:del>
    </w:p>
    <w:p w:rsidR="00DA0186" w:rsidRPr="00564A46" w:rsidDel="000102AF" w:rsidRDefault="00DA0186" w:rsidP="00DA0186">
      <w:pPr>
        <w:pStyle w:val="FootnoteText"/>
        <w:jc w:val="both"/>
        <w:rPr>
          <w:del w:id="2804" w:author="user" w:date="2023-09-08T13:18:00Z"/>
          <w:rFonts w:asciiTheme="minorHAnsi" w:hAnsiTheme="minorHAnsi"/>
          <w:i/>
        </w:rPr>
      </w:pPr>
      <w:del w:id="2805" w:author="user" w:date="2023-09-08T13:18:00Z">
        <w:r w:rsidRPr="00564A46" w:rsidDel="000102AF">
          <w:rPr>
            <w:rFonts w:asciiTheme="minorHAnsi" w:hAnsiTheme="minorHAnsi"/>
            <w:i/>
          </w:rPr>
          <w:delText>-    не превышает двадцатипятикратный размер базовой единицы закупок, то из настоящего абзаца исключаются слова "или гарантий, предоставленных банками "․</w:delText>
        </w:r>
      </w:del>
    </w:p>
    <w:p w:rsidR="00DA0186" w:rsidRPr="00564A46" w:rsidDel="000102AF" w:rsidRDefault="00DA0186" w:rsidP="00DA0186">
      <w:pPr>
        <w:widowControl w:val="0"/>
        <w:tabs>
          <w:tab w:val="left" w:pos="1276"/>
        </w:tabs>
        <w:spacing w:after="160"/>
        <w:jc w:val="both"/>
        <w:rPr>
          <w:del w:id="2806" w:author="user" w:date="2023-09-08T13:18:00Z"/>
          <w:rFonts w:asciiTheme="minorHAnsi" w:hAnsiTheme="minorHAnsi"/>
          <w:i/>
          <w:sz w:val="20"/>
          <w:szCs w:val="20"/>
        </w:rPr>
      </w:pPr>
      <w:del w:id="2807" w:author="user" w:date="2023-09-08T13:18:00Z">
        <w:r w:rsidRPr="00564A46" w:rsidDel="000102AF">
          <w:rPr>
            <w:rFonts w:asciiTheme="minorHAnsi" w:hAnsiTheme="minorHAnsi"/>
            <w:i/>
            <w:sz w:val="20"/>
            <w:szCs w:val="20"/>
          </w:rPr>
          <w:delText xml:space="preserve">- не превышает </w:delText>
        </w:r>
        <w:r w:rsidR="0087562B" w:rsidRPr="0087562B" w:rsidDel="000102AF">
          <w:rPr>
            <w:rFonts w:asciiTheme="minorHAnsi" w:hAnsiTheme="minorHAnsi"/>
            <w:i/>
            <w:sz w:val="20"/>
            <w:szCs w:val="20"/>
          </w:rPr>
          <w:delText>восьмидесятикратный</w:delText>
        </w:r>
        <w:r w:rsidRPr="00564A46" w:rsidDel="000102AF">
          <w:rPr>
            <w:rFonts w:asciiTheme="minorHAnsi" w:hAnsiTheme="minorHAnsi"/>
            <w:i/>
            <w:sz w:val="20"/>
            <w:szCs w:val="20"/>
          </w:rPr>
          <w:delTex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delText>
        </w:r>
      </w:del>
    </w:p>
    <w:p w:rsidR="00DA0186" w:rsidRPr="00564A46" w:rsidDel="000102AF" w:rsidRDefault="00DA0186" w:rsidP="00DA0186">
      <w:pPr>
        <w:pStyle w:val="FootnoteText"/>
        <w:jc w:val="both"/>
        <w:rPr>
          <w:del w:id="2808" w:author="user" w:date="2023-09-08T13:18:00Z"/>
          <w:rFonts w:asciiTheme="minorHAnsi" w:hAnsiTheme="minorHAnsi"/>
          <w:i/>
          <w:lang w:val="hy-AM"/>
        </w:rPr>
      </w:pPr>
      <w:del w:id="2809" w:author="user" w:date="2023-09-08T13:18:00Z">
        <w:r w:rsidRPr="00564A46" w:rsidDel="000102AF">
          <w:rPr>
            <w:rFonts w:asciiTheme="minorHAnsi" w:hAnsiTheme="minorHAnsi"/>
            <w:i/>
          </w:rPr>
          <w:delText xml:space="preserve">- превышает </w:delText>
        </w:r>
        <w:r w:rsidR="00C257D6" w:rsidRPr="00C257D6" w:rsidDel="000102AF">
          <w:rPr>
            <w:rFonts w:asciiTheme="minorHAnsi" w:hAnsiTheme="minorHAnsi"/>
            <w:i/>
          </w:rPr>
          <w:delText>восьмидесятикратный</w:delText>
        </w:r>
        <w:r w:rsidRPr="00564A46" w:rsidDel="000102AF">
          <w:rPr>
            <w:rFonts w:asciiTheme="minorHAnsi" w:hAnsiTheme="minorHAnsi"/>
            <w:i/>
          </w:rPr>
          <w:delTex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delText>
        </w:r>
        <w:r w:rsidR="00CD51E6" w:rsidRPr="00564A46" w:rsidDel="000102AF">
          <w:rPr>
            <w:rFonts w:asciiTheme="minorHAnsi" w:hAnsiTheme="minorHAnsi"/>
            <w:i/>
            <w:lang w:val="hy-AM"/>
          </w:rPr>
          <w:delText>.</w:delText>
        </w:r>
      </w:del>
    </w:p>
    <w:p w:rsidR="00801A4F" w:rsidRPr="00FF309F" w:rsidDel="000102AF" w:rsidRDefault="00801A4F" w:rsidP="00DA0186">
      <w:pPr>
        <w:widowControl w:val="0"/>
        <w:tabs>
          <w:tab w:val="left" w:pos="1276"/>
        </w:tabs>
        <w:spacing w:after="160"/>
        <w:ind w:firstLine="567"/>
        <w:jc w:val="both"/>
        <w:rPr>
          <w:del w:id="2810" w:author="user" w:date="2023-09-08T13:18:00Z"/>
          <w:rFonts w:ascii="GHEA Grapalat" w:hAnsi="GHEA Grapalat"/>
          <w:color w:val="FF0000"/>
        </w:rPr>
      </w:pPr>
      <w:del w:id="2811" w:author="user" w:date="2023-09-08T13:18:00Z">
        <w:r w:rsidRPr="00FF309F" w:rsidDel="000102AF">
          <w:rPr>
            <w:rFonts w:ascii="GHEA Grapalat" w:hAnsi="GHEA Grapalat"/>
            <w:color w:val="FF0000"/>
          </w:rPr>
          <w:delText xml:space="preserve"> </w:delText>
        </w:r>
      </w:del>
    </w:p>
    <w:p w:rsidR="0035631F" w:rsidDel="000102AF" w:rsidRDefault="00801A4F" w:rsidP="00801A4F">
      <w:pPr>
        <w:widowControl w:val="0"/>
        <w:tabs>
          <w:tab w:val="left" w:pos="1276"/>
        </w:tabs>
        <w:spacing w:after="160"/>
        <w:ind w:firstLine="567"/>
        <w:jc w:val="both"/>
        <w:rPr>
          <w:ins w:id="2812" w:author="Vardan" w:date="2022-10-30T00:02:00Z"/>
          <w:del w:id="2813" w:author="user" w:date="2023-09-08T13:19:00Z"/>
          <w:rFonts w:ascii="GHEA Grapalat" w:hAnsi="GHEA Grapalat"/>
        </w:rPr>
      </w:pPr>
      <w:del w:id="2814" w:author="user" w:date="2023-09-08T13:19:00Z">
        <w:r w:rsidDel="000102AF">
          <w:rPr>
            <w:rFonts w:ascii="GHEA Grapalat" w:hAnsi="GHEA Grapalat" w:cs="Sylfaen"/>
          </w:rPr>
          <w:delText>О</w:delText>
        </w:r>
        <w:r w:rsidRPr="00DC29D8" w:rsidDel="000102AF">
          <w:rPr>
            <w:rFonts w:ascii="GHEA Grapalat" w:hAnsi="GHEA Grapalat" w:cs="Sylfaen"/>
          </w:rPr>
          <w:delText xml:space="preserve">беспечение </w:delText>
        </w:r>
        <w:r w:rsidDel="000102AF">
          <w:rPr>
            <w:rFonts w:ascii="GHEA Grapalat" w:hAnsi="GHEA Grapalat" w:cs="Sylfaen"/>
          </w:rPr>
          <w:delText>к</w:delText>
        </w:r>
        <w:r w:rsidRPr="00DC29D8" w:rsidDel="000102AF">
          <w:rPr>
            <w:rFonts w:ascii="GHEA Grapalat" w:hAnsi="GHEA Grapalat" w:cs="Sylfaen"/>
          </w:rPr>
          <w:delText>валификаци</w:delText>
        </w:r>
        <w:r w:rsidDel="000102AF">
          <w:rPr>
            <w:rFonts w:ascii="GHEA Grapalat" w:hAnsi="GHEA Grapalat" w:cs="Sylfaen"/>
          </w:rPr>
          <w:delText>и</w:delText>
        </w:r>
        <w:r w:rsidRPr="00DC29D8" w:rsidDel="000102AF">
          <w:rPr>
            <w:rFonts w:ascii="GHEA Grapalat" w:hAnsi="GHEA Grapalat" w:cs="Sylfaen"/>
          </w:rPr>
          <w:delText xml:space="preserve"> в виде </w:delText>
        </w:r>
        <w:r w:rsidR="00482E18" w:rsidDel="000102AF">
          <w:rPr>
            <w:rFonts w:ascii="GHEA Grapalat" w:hAnsi="GHEA Grapalat" w:cs="Sylfaen"/>
          </w:rPr>
          <w:delText xml:space="preserve">банковской </w:delText>
        </w:r>
        <w:r w:rsidRPr="00DC29D8" w:rsidDel="000102AF">
          <w:rPr>
            <w:rFonts w:ascii="GHEA Grapalat" w:hAnsi="GHEA Grapalat" w:cs="Sylfaen"/>
          </w:rPr>
          <w:delText xml:space="preserve">гарантии </w:delText>
        </w:r>
        <w:r w:rsidDel="000102AF">
          <w:rPr>
            <w:rFonts w:ascii="GHEA Grapalat" w:hAnsi="GHEA Grapalat" w:cs="Sylfaen"/>
          </w:rPr>
          <w:delText>ото</w:delText>
        </w:r>
        <w:r w:rsidRPr="00DC29D8" w:rsidDel="000102AF">
          <w:rPr>
            <w:rFonts w:ascii="GHEA Grapalat" w:hAnsi="GHEA Grapalat" w:cs="Sylfaen"/>
          </w:rPr>
          <w:delText>бранный участник представляет согласно приложению 4 или приложению 4.1</w:delText>
        </w:r>
        <w:r w:rsidRPr="00801A4F" w:rsidDel="000102AF">
          <w:rPr>
            <w:rFonts w:ascii="GHEA Grapalat" w:hAnsi="GHEA Grapalat" w:cs="Sylfaen"/>
          </w:rPr>
          <w:delText>.</w:delText>
        </w:r>
        <w:r w:rsidR="009A0467" w:rsidDel="000102AF">
          <w:rPr>
            <w:rStyle w:val="FootnoteReference"/>
            <w:rFonts w:ascii="GHEA Grapalat" w:hAnsi="GHEA Grapalat"/>
          </w:rPr>
          <w:footnoteReference w:customMarkFollows="1" w:id="11"/>
          <w:delText>12</w:delText>
        </w:r>
        <w:r w:rsidR="00A6609C" w:rsidRPr="0027573B" w:rsidDel="000102AF">
          <w:rPr>
            <w:rFonts w:ascii="GHEA Grapalat" w:hAnsi="GHEA Grapalat"/>
          </w:rPr>
          <w:delText xml:space="preserve"> </w:delText>
        </w:r>
        <w:r w:rsidR="00853CBA" w:rsidRPr="0027573B" w:rsidDel="000102AF">
          <w:rPr>
            <w:rFonts w:ascii="GHEA Grapalat" w:hAnsi="GHEA Grapalat"/>
          </w:rPr>
          <w:delText>.</w:delText>
        </w:r>
      </w:del>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ins w:id="2823" w:author="user" w:date="2023-09-08T13:20:00Z">
        <w:r w:rsidR="000102AF" w:rsidRPr="002D492B">
          <w:rPr>
            <w:rFonts w:ascii="GHEA Grapalat" w:hAnsi="GHEA Grapalat"/>
          </w:rPr>
          <w:t>товара</w:t>
        </w:r>
        <w:r w:rsidR="000102AF" w:rsidDel="000102AF">
          <w:rPr>
            <w:rFonts w:ascii="GHEA Grapalat" w:hAnsi="GHEA Grapalat" w:cs="Sylfaen"/>
          </w:rPr>
          <w:t xml:space="preserve"> </w:t>
        </w:r>
      </w:ins>
      <w:del w:id="2824" w:author="user" w:date="2023-09-08T13:20:00Z">
        <w:r w:rsidDel="000102AF">
          <w:rPr>
            <w:rFonts w:ascii="GHEA Grapalat" w:hAnsi="GHEA Grapalat" w:cs="Sylfaen"/>
          </w:rPr>
          <w:delText>работ</w:delText>
        </w:r>
      </w:del>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0102AF" w:rsidRDefault="00030D40" w:rsidP="00B46D58">
      <w:pPr>
        <w:widowControl w:val="0"/>
        <w:tabs>
          <w:tab w:val="left" w:pos="1276"/>
        </w:tabs>
        <w:spacing w:after="160"/>
        <w:ind w:firstLine="567"/>
        <w:jc w:val="both"/>
        <w:rPr>
          <w:rFonts w:ascii="GHEA Grapalat" w:hAnsi="GHEA Grapalat"/>
          <w:b/>
          <w:rPrChange w:id="2825" w:author="user" w:date="2023-09-08T13:20:00Z">
            <w:rPr>
              <w:rFonts w:ascii="GHEA Grapalat" w:hAnsi="GHEA Grapalat"/>
            </w:rPr>
          </w:rPrChange>
        </w:rPr>
      </w:pPr>
      <w:r w:rsidRPr="000102AF">
        <w:rPr>
          <w:rFonts w:ascii="GHEA Grapalat" w:hAnsi="GHEA Grapalat"/>
          <w:b/>
          <w:rPrChange w:id="2826" w:author="user" w:date="2023-09-08T13:20:00Z">
            <w:rPr>
              <w:rFonts w:ascii="GHEA Grapalat" w:hAnsi="GHEA Grapalat"/>
            </w:rPr>
          </w:rPrChange>
        </w:rPr>
        <w:t>10.</w:t>
      </w:r>
      <w:r w:rsidR="001723D6" w:rsidRPr="000102AF">
        <w:rPr>
          <w:rFonts w:ascii="GHEA Grapalat" w:hAnsi="GHEA Grapalat"/>
          <w:b/>
          <w:rPrChange w:id="2827" w:author="user" w:date="2023-09-08T13:20:00Z">
            <w:rPr>
              <w:rFonts w:ascii="GHEA Grapalat" w:hAnsi="GHEA Grapalat"/>
            </w:rPr>
          </w:rPrChange>
        </w:rPr>
        <w:t>3</w:t>
      </w:r>
      <w:r w:rsidR="00DC30CC" w:rsidRPr="000102AF">
        <w:rPr>
          <w:rFonts w:ascii="GHEA Grapalat" w:hAnsi="GHEA Grapalat"/>
          <w:b/>
          <w:rPrChange w:id="2828" w:author="user" w:date="2023-09-08T13:20:00Z">
            <w:rPr>
              <w:rFonts w:ascii="GHEA Grapalat" w:hAnsi="GHEA Grapalat"/>
            </w:rPr>
          </w:rPrChange>
        </w:rPr>
        <w:t>.</w:t>
      </w:r>
      <w:r w:rsidR="00DC30CC" w:rsidRPr="000102AF">
        <w:rPr>
          <w:rFonts w:ascii="GHEA Grapalat" w:hAnsi="GHEA Grapalat"/>
          <w:b/>
          <w:rPrChange w:id="2829" w:author="user" w:date="2023-09-08T13:20:00Z">
            <w:rPr>
              <w:rFonts w:ascii="GHEA Grapalat" w:hAnsi="GHEA Grapalat"/>
            </w:rPr>
          </w:rPrChange>
        </w:rPr>
        <w:tab/>
      </w:r>
      <w:r w:rsidRPr="000102AF">
        <w:rPr>
          <w:rFonts w:ascii="GHEA Grapalat" w:hAnsi="GHEA Grapalat"/>
          <w:b/>
          <w:rPrChange w:id="2830" w:author="user" w:date="2023-09-08T13:20:00Z">
            <w:rPr>
              <w:rFonts w:ascii="GHEA Grapalat" w:hAnsi="GHEA Grapalat"/>
            </w:rPr>
          </w:rPrChange>
        </w:rPr>
        <w:t xml:space="preserve">Размер обеспечения договора составляет 10 процентов от цены </w:t>
      </w:r>
      <w:r w:rsidR="00E562C0" w:rsidRPr="000102AF">
        <w:rPr>
          <w:rFonts w:ascii="GHEA Grapalat" w:hAnsi="GHEA Grapalat"/>
          <w:b/>
          <w:rPrChange w:id="2831" w:author="user" w:date="2023-09-08T13:20:00Z">
            <w:rPr>
              <w:rFonts w:ascii="GHEA Grapalat" w:hAnsi="GHEA Grapalat"/>
            </w:rPr>
          </w:rPrChange>
        </w:rPr>
        <w:t>закупки</w:t>
      </w:r>
      <w:r w:rsidRPr="000102AF">
        <w:rPr>
          <w:rFonts w:ascii="GHEA Grapalat" w:hAnsi="GHEA Grapalat"/>
          <w:b/>
          <w:rPrChange w:id="2832" w:author="user" w:date="2023-09-08T13:20:00Z">
            <w:rPr>
              <w:rFonts w:ascii="GHEA Grapalat" w:hAnsi="GHEA Grapalat"/>
            </w:rPr>
          </w:rPrChange>
        </w:rPr>
        <w:t xml:space="preserve">. </w:t>
      </w:r>
      <w:r w:rsidR="002D492B" w:rsidRPr="000102AF">
        <w:rPr>
          <w:rFonts w:ascii="GHEA Grapalat" w:hAnsi="GHEA Grapalat"/>
          <w:b/>
          <w:rPrChange w:id="2833" w:author="user" w:date="2023-09-08T13:20:00Z">
            <w:rPr>
              <w:rFonts w:ascii="GHEA Grapalat" w:hAnsi="GHEA Grapalat"/>
            </w:rPr>
          </w:rPrChange>
        </w:rPr>
        <w:t xml:space="preserve">Если цена закупки товара меньше цены заключаемого договора, то размер обеспечения </w:t>
      </w:r>
      <w:r w:rsidR="00E04CFC" w:rsidRPr="000102AF">
        <w:rPr>
          <w:rFonts w:ascii="GHEA Grapalat" w:hAnsi="GHEA Grapalat"/>
          <w:b/>
          <w:rPrChange w:id="2834" w:author="user" w:date="2023-09-08T13:20:00Z">
            <w:rPr>
              <w:rFonts w:ascii="GHEA Grapalat" w:hAnsi="GHEA Grapalat"/>
            </w:rPr>
          </w:rPrChange>
        </w:rPr>
        <w:t>договора</w:t>
      </w:r>
      <w:r w:rsidR="002D492B" w:rsidRPr="000102AF">
        <w:rPr>
          <w:rFonts w:ascii="GHEA Grapalat" w:hAnsi="GHEA Grapalat"/>
          <w:b/>
          <w:rPrChange w:id="2835" w:author="user" w:date="2023-09-08T13:20:00Z">
            <w:rPr>
              <w:rFonts w:ascii="GHEA Grapalat" w:hAnsi="GHEA Grapalat"/>
            </w:rPr>
          </w:rPrChange>
        </w:rPr>
        <w:t xml:space="preserve"> исчисляется в отношении цены договора. </w:t>
      </w:r>
      <w:r w:rsidR="001723D6" w:rsidRPr="000102AF">
        <w:rPr>
          <w:rFonts w:ascii="GHEA Grapalat" w:hAnsi="GHEA Grapalat"/>
          <w:b/>
          <w:rPrChange w:id="2836" w:author="user" w:date="2023-09-08T13:20:00Z">
            <w:rPr>
              <w:rFonts w:ascii="GHEA Grapalat" w:hAnsi="GHEA Grapalat"/>
            </w:rPr>
          </w:rPrChange>
        </w:rPr>
        <w:t xml:space="preserve">Обеспечение </w:t>
      </w:r>
      <w:r w:rsidR="00896AAF" w:rsidRPr="000102AF">
        <w:rPr>
          <w:rFonts w:ascii="GHEA Grapalat" w:hAnsi="GHEA Grapalat"/>
          <w:b/>
          <w:rPrChange w:id="2837" w:author="user" w:date="2023-09-08T13:20:00Z">
            <w:rPr>
              <w:rFonts w:ascii="GHEA Grapalat" w:hAnsi="GHEA Grapalat"/>
            </w:rPr>
          </w:rPrChange>
        </w:rPr>
        <w:t>договора</w:t>
      </w:r>
      <w:r w:rsidR="001723D6" w:rsidRPr="000102AF">
        <w:rPr>
          <w:rFonts w:ascii="GHEA Grapalat" w:hAnsi="GHEA Grapalat"/>
          <w:b/>
          <w:rPrChange w:id="2838" w:author="user" w:date="2023-09-08T13:20:00Z">
            <w:rPr>
              <w:rFonts w:ascii="GHEA Grapalat" w:hAnsi="GHEA Grapalat"/>
            </w:rPr>
          </w:rPrChange>
        </w:rPr>
        <w:t xml:space="preserve"> представляется </w:t>
      </w:r>
      <w:ins w:id="2839" w:author="user" w:date="2023-09-08T13:22:00Z">
        <w:r w:rsidR="000102AF" w:rsidRPr="000102AF">
          <w:rPr>
            <w:rFonts w:ascii="GHEA Grapalat" w:hAnsi="GHEA Grapalat"/>
            <w:b/>
            <w:rPrChange w:id="2840" w:author="user" w:date="2023-09-08T13:23:00Z">
              <w:rPr>
                <w:rFonts w:ascii="GHEA Grapalat" w:hAnsi="GHEA Grapalat"/>
                <w:i/>
              </w:rPr>
            </w:rPrChange>
          </w:rPr>
          <w:t>в одностороннем порядке утвержденного заявления-в виде неустойки (приложение 5.1) или наличных денег</w:t>
        </w:r>
        <w:r w:rsidR="000102AF" w:rsidRPr="007F4ABD" w:rsidDel="000102AF">
          <w:rPr>
            <w:rFonts w:ascii="GHEA Grapalat" w:hAnsi="GHEA Grapalat"/>
            <w:b/>
          </w:rPr>
          <w:t xml:space="preserve"> </w:t>
        </w:r>
      </w:ins>
      <w:del w:id="2841" w:author="user" w:date="2023-09-08T13:22:00Z">
        <w:r w:rsidR="001723D6" w:rsidRPr="000102AF" w:rsidDel="000102AF">
          <w:rPr>
            <w:rFonts w:ascii="GHEA Grapalat" w:hAnsi="GHEA Grapalat"/>
            <w:b/>
            <w:rPrChange w:id="2842" w:author="user" w:date="2023-09-08T13:20:00Z">
              <w:rPr>
                <w:rFonts w:ascii="GHEA Grapalat" w:hAnsi="GHEA Grapalat"/>
              </w:rPr>
            </w:rPrChange>
          </w:rPr>
          <w:delText xml:space="preserve">в </w:delText>
        </w:r>
        <w:r w:rsidR="005876A3" w:rsidRPr="000102AF" w:rsidDel="000102AF">
          <w:rPr>
            <w:rFonts w:ascii="GHEA Grapalat" w:hAnsi="GHEA Grapalat"/>
            <w:b/>
            <w:rPrChange w:id="2843" w:author="user" w:date="2023-09-08T13:20:00Z">
              <w:rPr>
                <w:rFonts w:ascii="GHEA Grapalat" w:hAnsi="GHEA Grapalat"/>
              </w:rPr>
            </w:rPrChange>
          </w:rPr>
          <w:delText>виде</w:delText>
        </w:r>
        <w:r w:rsidR="001723D6" w:rsidRPr="000102AF" w:rsidDel="000102AF">
          <w:rPr>
            <w:rFonts w:ascii="GHEA Grapalat" w:hAnsi="GHEA Grapalat"/>
            <w:b/>
            <w:rPrChange w:id="2844" w:author="user" w:date="2023-09-08T13:20:00Z">
              <w:rPr>
                <w:rFonts w:ascii="GHEA Grapalat" w:hAnsi="GHEA Grapalat"/>
              </w:rPr>
            </w:rPrChange>
          </w:rPr>
          <w:delText xml:space="preserve"> банковской гарантии (Приложение 5)</w:delText>
        </w:r>
        <w:r w:rsidR="00375E5E" w:rsidRPr="000102AF" w:rsidDel="000102AF">
          <w:rPr>
            <w:rFonts w:ascii="GHEA Grapalat" w:hAnsi="GHEA Grapalat"/>
            <w:b/>
            <w:rPrChange w:id="2845" w:author="user" w:date="2023-09-08T13:20:00Z">
              <w:rPr>
                <w:rFonts w:ascii="GHEA Grapalat" w:hAnsi="GHEA Grapalat"/>
              </w:rPr>
            </w:rPrChange>
          </w:rPr>
          <w:delText xml:space="preserve"> или наличных денег</w:delText>
        </w:r>
        <w:r w:rsidR="009A0467" w:rsidRPr="000102AF" w:rsidDel="000102AF">
          <w:rPr>
            <w:rPrChange w:id="2846" w:author="user" w:date="2023-09-08T13:23:00Z">
              <w:rPr>
                <w:rStyle w:val="FootnoteReference"/>
                <w:rFonts w:ascii="GHEA Grapalat" w:hAnsi="GHEA Grapalat"/>
              </w:rPr>
            </w:rPrChange>
          </w:rPr>
          <w:footnoteReference w:customMarkFollows="1" w:id="12"/>
          <w:delText>13</w:delText>
        </w:r>
      </w:del>
      <w:r w:rsidR="00375E5E" w:rsidRPr="000102AF">
        <w:rPr>
          <w:rFonts w:ascii="GHEA Grapalat" w:hAnsi="GHEA Grapalat"/>
          <w:b/>
          <w:rPrChange w:id="2849" w:author="user" w:date="2023-09-08T13:20:00Z">
            <w:rPr>
              <w:rFonts w:ascii="GHEA Grapalat" w:hAnsi="GHEA Grapalat"/>
            </w:rPr>
          </w:rPrChange>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Del="000102AF" w:rsidRDefault="00BE0C42" w:rsidP="00B46D58">
      <w:pPr>
        <w:widowControl w:val="0"/>
        <w:tabs>
          <w:tab w:val="left" w:pos="1276"/>
        </w:tabs>
        <w:spacing w:after="160"/>
        <w:ind w:firstLine="567"/>
        <w:jc w:val="both"/>
        <w:rPr>
          <w:del w:id="2850" w:author="user" w:date="2023-09-08T13:23:00Z"/>
          <w:rFonts w:ascii="GHEA Grapalat" w:hAnsi="GHEA Grapalat"/>
          <w:lang w:val="hy-AM"/>
        </w:rPr>
      </w:pPr>
      <w:del w:id="2851" w:author="user" w:date="2023-09-08T13:23:00Z">
        <w:r w:rsidRPr="0025254A" w:rsidDel="000102AF">
          <w:rPr>
            <w:rFonts w:ascii="GHEA Grapalat" w:hAnsi="GHEA Grapalat"/>
          </w:rPr>
          <w:delText>.</w:delText>
        </w:r>
      </w:del>
    </w:p>
    <w:p w:rsidR="00E969ED" w:rsidRPr="00DC30CC" w:rsidRDefault="00BE0C42">
      <w:pPr>
        <w:widowControl w:val="0"/>
        <w:tabs>
          <w:tab w:val="left" w:pos="1276"/>
        </w:tabs>
        <w:spacing w:after="160"/>
        <w:jc w:val="both"/>
        <w:rPr>
          <w:rFonts w:ascii="GHEA Grapalat" w:hAnsi="GHEA Grapalat"/>
        </w:rPr>
        <w:pPrChange w:id="2852" w:author="user" w:date="2023-09-08T13:23:00Z">
          <w:pPr>
            <w:widowControl w:val="0"/>
            <w:tabs>
              <w:tab w:val="left" w:pos="1276"/>
            </w:tabs>
            <w:spacing w:after="160"/>
            <w:ind w:firstLine="567"/>
            <w:jc w:val="both"/>
          </w:pPr>
        </w:pPrChange>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Del="000102AF" w:rsidRDefault="00030D40" w:rsidP="00B46D58">
      <w:pPr>
        <w:widowControl w:val="0"/>
        <w:tabs>
          <w:tab w:val="left" w:pos="1276"/>
        </w:tabs>
        <w:spacing w:after="160"/>
        <w:ind w:firstLine="567"/>
        <w:jc w:val="both"/>
        <w:rPr>
          <w:del w:id="2853" w:author="user" w:date="2023-09-08T13:24:00Z"/>
          <w:rFonts w:ascii="GHEA Grapalat" w:hAnsi="GHEA Grapalat"/>
          <w:i/>
        </w:rPr>
      </w:pPr>
      <w:del w:id="2854" w:author="user" w:date="2023-09-08T13:24:00Z">
        <w:r w:rsidRPr="009044F1" w:rsidDel="000102AF">
          <w:rPr>
            <w:rFonts w:ascii="GHEA Grapalat" w:hAnsi="GHEA Grapalat"/>
          </w:rPr>
          <w:delText>10.</w:delText>
        </w:r>
        <w:r w:rsidR="00DF09E7" w:rsidDel="000102AF">
          <w:rPr>
            <w:rFonts w:ascii="GHEA Grapalat" w:hAnsi="GHEA Grapalat"/>
          </w:rPr>
          <w:delText>5</w:delText>
        </w:r>
        <w:r w:rsidR="003E194D" w:rsidRPr="003E194D" w:rsidDel="000102AF">
          <w:rPr>
            <w:rFonts w:ascii="GHEA Grapalat" w:hAnsi="GHEA Grapalat"/>
          </w:rPr>
          <w:delText>.</w:delText>
        </w:r>
        <w:r w:rsidR="003E194D" w:rsidRPr="005114D0" w:rsidDel="000102AF">
          <w:rPr>
            <w:rFonts w:ascii="GHEA Grapalat" w:hAnsi="GHEA Grapalat"/>
          </w:rPr>
          <w:tab/>
        </w:r>
        <w:r w:rsidRPr="009044F1" w:rsidDel="000102AF">
          <w:rPr>
            <w:rFonts w:ascii="GHEA Grapalat" w:hAnsi="GHEA Grapalat"/>
          </w:rPr>
          <w:delTex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delText>
        </w:r>
        <w:r w:rsidR="00D90394" w:rsidDel="000102AF">
          <w:rPr>
            <w:rFonts w:ascii="GHEA Grapalat" w:hAnsi="GHEA Grapalat"/>
          </w:rPr>
          <w:delText xml:space="preserve"> </w:delText>
        </w:r>
        <w:r w:rsidR="00D90394" w:rsidRPr="001647D2" w:rsidDel="000102AF">
          <w:rPr>
            <w:rFonts w:ascii="GHEA Grapalat" w:hAnsi="GHEA Grapalat"/>
          </w:rPr>
          <w:delText>(</w:delText>
        </w:r>
        <w:r w:rsidR="00D90394" w:rsidDel="000102AF">
          <w:rPr>
            <w:rFonts w:ascii="GHEA Grapalat" w:hAnsi="GHEA Grapalat"/>
          </w:rPr>
          <w:delText>П</w:delText>
        </w:r>
        <w:r w:rsidR="00D90394" w:rsidRPr="001647D2" w:rsidDel="000102AF">
          <w:rPr>
            <w:rFonts w:ascii="GHEA Grapalat" w:hAnsi="GHEA Grapalat"/>
          </w:rPr>
          <w:delText xml:space="preserve">риложение </w:delText>
        </w:r>
        <w:r w:rsidR="00D90394" w:rsidDel="000102AF">
          <w:rPr>
            <w:rFonts w:ascii="GHEA Grapalat" w:hAnsi="GHEA Grapalat"/>
          </w:rPr>
          <w:delText>5.2</w:delText>
        </w:r>
        <w:r w:rsidR="00D90394" w:rsidRPr="001647D2" w:rsidDel="000102AF">
          <w:rPr>
            <w:rFonts w:ascii="GHEA Grapalat" w:hAnsi="GHEA Grapalat"/>
          </w:rPr>
          <w:delText>)</w:delText>
        </w:r>
        <w:r w:rsidRPr="009044F1" w:rsidDel="000102AF">
          <w:rPr>
            <w:rFonts w:ascii="GHEA Grapalat" w:hAnsi="GHEA Grapalat"/>
          </w:rPr>
          <w:delText>.</w:delText>
        </w:r>
        <w:r w:rsidRPr="009044F1" w:rsidDel="000102AF">
          <w:rPr>
            <w:rFonts w:ascii="GHEA Grapalat" w:hAnsi="GHEA Grapalat"/>
            <w:i/>
          </w:rPr>
          <w:delText xml:space="preserve"> </w:delText>
        </w:r>
      </w:del>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ins w:id="2855" w:author="user" w:date="2023-09-08T13:24:00Z">
        <w:r w:rsidR="000102AF">
          <w:rPr>
            <w:rFonts w:ascii="GHEA Grapalat" w:hAnsi="GHEA Grapalat"/>
            <w:lang w:val="hy-AM"/>
          </w:rPr>
          <w:t>5</w:t>
        </w:r>
      </w:ins>
      <w:del w:id="2856" w:author="user" w:date="2023-09-08T13:24:00Z">
        <w:r w:rsidR="00401B30" w:rsidDel="000102AF">
          <w:rPr>
            <w:rFonts w:ascii="GHEA Grapalat" w:hAnsi="GHEA Grapalat"/>
          </w:rPr>
          <w:delText>6</w:delText>
        </w:r>
      </w:del>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2857" w:author="Inesa Kocharyan" w:date="2023-07-07T16:48:00Z"/>
          <w:rFonts w:ascii="GHEA Grapalat" w:hAnsi="GHEA Grapalat"/>
        </w:rPr>
      </w:pPr>
      <w:r>
        <w:rPr>
          <w:rFonts w:ascii="GHEA Grapalat" w:hAnsi="GHEA Grapalat"/>
          <w:b/>
        </w:rPr>
        <w:t xml:space="preserve">  </w:t>
      </w:r>
      <w:r w:rsidRPr="0074650E">
        <w:rPr>
          <w:rFonts w:ascii="GHEA Grapalat" w:hAnsi="GHEA Grapalat"/>
        </w:rPr>
        <w:t>10.</w:t>
      </w:r>
      <w:ins w:id="2858" w:author="user" w:date="2023-09-08T13:24:00Z">
        <w:r w:rsidR="000102AF">
          <w:rPr>
            <w:rFonts w:ascii="GHEA Grapalat" w:hAnsi="GHEA Grapalat"/>
            <w:lang w:val="hy-AM"/>
          </w:rPr>
          <w:t>6</w:t>
        </w:r>
      </w:ins>
      <w:del w:id="2859" w:author="user" w:date="2023-09-08T13:24:00Z">
        <w:r w:rsidRPr="0074650E" w:rsidDel="000102AF">
          <w:rPr>
            <w:rFonts w:ascii="GHEA Grapalat" w:hAnsi="GHEA Grapalat"/>
          </w:rPr>
          <w:delText>7</w:delText>
        </w:r>
      </w:del>
      <w:r w:rsidRPr="0074650E">
        <w:rPr>
          <w:rFonts w:ascii="GHEA Grapalat" w:hAnsi="GHEA Grapalat"/>
        </w:rPr>
        <w:t xml:space="preserve">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10.</w:t>
      </w:r>
      <w:ins w:id="2860" w:author="user" w:date="2023-09-08T13:24:00Z">
        <w:r w:rsidR="000102AF">
          <w:rPr>
            <w:rFonts w:ascii="GHEA Grapalat" w:hAnsi="GHEA Grapalat"/>
            <w:lang w:val="hy-AM"/>
          </w:rPr>
          <w:t>7</w:t>
        </w:r>
      </w:ins>
      <w:del w:id="2861" w:author="user" w:date="2023-09-08T13:24:00Z">
        <w:r w:rsidRPr="00C87B61" w:rsidDel="000102AF">
          <w:rPr>
            <w:rFonts w:ascii="GHEA Grapalat" w:hAnsi="GHEA Grapalat"/>
          </w:rPr>
          <w:delText>8</w:delText>
        </w:r>
      </w:del>
      <w:r w:rsidRPr="00C87B61">
        <w:rPr>
          <w:rFonts w:ascii="GHEA Grapalat" w:hAnsi="GHEA Grapalat"/>
        </w:rPr>
        <w:t xml:space="preserve">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w:t>
      </w:r>
      <w:del w:id="2862" w:author="user" w:date="2023-09-08T13:29:00Z">
        <w:r w:rsidRPr="009044F1" w:rsidDel="00B77798">
          <w:rPr>
            <w:rFonts w:ascii="GHEA Grapalat" w:hAnsi="GHEA Grapalat"/>
          </w:rPr>
          <w:delText>,</w:delText>
        </w:r>
      </w:del>
      <w:r w:rsidRPr="009044F1">
        <w:rPr>
          <w:rFonts w:ascii="GHEA Grapalat" w:hAnsi="GHEA Grapalat"/>
        </w:rPr>
        <w:t xml:space="preserve"> </w:t>
      </w:r>
      <w:del w:id="2863" w:author="user" w:date="2023-09-08T13:29:00Z">
        <w:r w:rsidRPr="00B77798" w:rsidDel="00B77798">
          <w:rPr>
            <w:rFonts w:ascii="GHEA Grapalat" w:hAnsi="GHEA Grapalat"/>
            <w:strike/>
            <w:rPrChange w:id="2864" w:author="user" w:date="2023-09-08T13:28:00Z">
              <w:rPr>
                <w:rFonts w:ascii="GHEA Grapalat" w:hAnsi="GHEA Grapalat"/>
              </w:rPr>
            </w:rPrChange>
          </w:rPr>
          <w:delText xml:space="preserve">организованная для нужд государства или общин, </w:delText>
        </w:r>
      </w:del>
      <w:r w:rsidRPr="009044F1">
        <w:rPr>
          <w:rFonts w:ascii="GHEA Grapalat" w:hAnsi="GHEA Grapalat"/>
        </w:rPr>
        <w:t xml:space="preserve">может быть объявлена полностью или частично несостоявшейся </w:t>
      </w:r>
      <w:del w:id="2865" w:author="user" w:date="2023-09-08T13:29:00Z">
        <w:r w:rsidRPr="00B77798" w:rsidDel="00B77798">
          <w:rPr>
            <w:rFonts w:ascii="GHEA Grapalat" w:hAnsi="GHEA Grapalat"/>
            <w:strike/>
            <w:rPrChange w:id="2866" w:author="user" w:date="2023-09-08T13:28:00Z">
              <w:rPr>
                <w:rFonts w:ascii="GHEA Grapalat" w:hAnsi="GHEA Grapalat"/>
              </w:rPr>
            </w:rPrChange>
          </w:rPr>
          <w:delText xml:space="preserve">на основании постановления соответственно Правительства Республики Армения или Совета </w:delText>
        </w:r>
      </w:del>
      <w:del w:id="2867" w:author="user" w:date="2023-09-08T13:30:00Z">
        <w:r w:rsidRPr="00B77798" w:rsidDel="00B77798">
          <w:rPr>
            <w:rFonts w:ascii="GHEA Grapalat" w:hAnsi="GHEA Grapalat"/>
            <w:strike/>
            <w:rPrChange w:id="2868" w:author="user" w:date="2023-09-08T13:28:00Z">
              <w:rPr>
                <w:rFonts w:ascii="GHEA Grapalat" w:hAnsi="GHEA Grapalat"/>
              </w:rPr>
            </w:rPrChange>
          </w:rPr>
          <w:delText>старейшин общины, в случае иных заказчиков —</w:delText>
        </w:r>
        <w:r w:rsidRPr="009044F1" w:rsidDel="00B77798">
          <w:rPr>
            <w:rFonts w:ascii="GHEA Grapalat" w:hAnsi="GHEA Grapalat"/>
          </w:rPr>
          <w:delText xml:space="preserve"> </w:delText>
        </w:r>
      </w:del>
      <w:r w:rsidRPr="009044F1">
        <w:rPr>
          <w:rFonts w:ascii="GHEA Grapalat" w:hAnsi="GHEA Grapalat"/>
        </w:rPr>
        <w:t>на основании решения руководителя уполномоченного органа, осуществляющего общее управление</w:t>
      </w:r>
      <w:del w:id="2869" w:author="user" w:date="2023-09-08T13:29:00Z">
        <w:r w:rsidRPr="009044F1" w:rsidDel="00B77798">
          <w:rPr>
            <w:rFonts w:ascii="GHEA Grapalat" w:hAnsi="GHEA Grapalat"/>
          </w:rPr>
          <w:delText>, а в случае фондов</w:delText>
        </w:r>
        <w:r w:rsidR="00801AC7" w:rsidDel="00B77798">
          <w:rPr>
            <w:lang w:val="en-US"/>
          </w:rPr>
          <w:delText> </w:delText>
        </w:r>
        <w:r w:rsidRPr="009044F1" w:rsidDel="00B77798">
          <w:rPr>
            <w:rFonts w:ascii="GHEA Grapalat" w:hAnsi="GHEA Grapalat"/>
          </w:rPr>
          <w:delText>— Совета попечителей</w:delText>
        </w:r>
        <w:r w:rsidR="0027573B" w:rsidDel="00B77798">
          <w:rPr>
            <w:rStyle w:val="FootnoteReference"/>
            <w:rFonts w:ascii="GHEA Grapalat" w:hAnsi="GHEA Grapalat"/>
          </w:rPr>
          <w:footnoteReference w:customMarkFollows="1" w:id="13"/>
          <w:delText>14</w:delText>
        </w:r>
      </w:del>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A25836" w:rsidRPr="00A25836" w:rsidRDefault="00096865">
      <w:pPr>
        <w:widowControl w:val="0"/>
        <w:spacing w:after="160" w:line="276" w:lineRule="auto"/>
        <w:jc w:val="center"/>
        <w:rPr>
          <w:ins w:id="2873" w:author="user" w:date="2023-08-29T13:22:00Z"/>
          <w:rFonts w:ascii="GHEA Grapalat" w:hAnsi="GHEA Grapalat"/>
          <w:b/>
          <w:i/>
          <w:rPrChange w:id="2874" w:author="user" w:date="2023-08-29T13:22:00Z">
            <w:rPr>
              <w:ins w:id="2875" w:author="user" w:date="2023-08-29T13:22:00Z"/>
              <w:rFonts w:ascii="GHEA Grapalat" w:hAnsi="GHEA Grapalat"/>
              <w:i w:val="0"/>
              <w:sz w:val="22"/>
              <w:szCs w:val="22"/>
            </w:rPr>
          </w:rPrChange>
        </w:rPr>
        <w:pPrChange w:id="2876" w:author="user" w:date="2023-08-29T13:22:00Z">
          <w:pPr>
            <w:pStyle w:val="BodyTextIndent"/>
            <w:widowControl w:val="0"/>
            <w:spacing w:after="160" w:line="240" w:lineRule="auto"/>
            <w:ind w:firstLine="0"/>
            <w:jc w:val="center"/>
          </w:pPr>
        </w:pPrChange>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ins w:id="2877" w:author="user" w:date="2023-08-29T13:22:00Z">
        <w:r w:rsidR="00A25836" w:rsidRPr="00A25836">
          <w:rPr>
            <w:rFonts w:ascii="GHEA Grapalat" w:hAnsi="GHEA Grapalat"/>
            <w:b/>
            <w:rPrChange w:id="2878" w:author="user" w:date="2023-08-29T13:22:00Z">
              <w:rPr>
                <w:rFonts w:ascii="GHEA Grapalat" w:hAnsi="GHEA Grapalat"/>
                <w:sz w:val="22"/>
                <w:szCs w:val="22"/>
              </w:rPr>
            </w:rPrChange>
          </w:rPr>
          <w:t>ЗАПРОС КОТИРОВОКЕ</w:t>
        </w:r>
      </w:ins>
    </w:p>
    <w:p w:rsidR="00096865" w:rsidRPr="009044F1" w:rsidRDefault="00096865" w:rsidP="00B46D58">
      <w:pPr>
        <w:pStyle w:val="BodyText"/>
        <w:widowControl w:val="0"/>
        <w:spacing w:after="160"/>
        <w:jc w:val="center"/>
        <w:rPr>
          <w:rFonts w:ascii="GHEA Grapalat" w:hAnsi="GHEA Grapalat"/>
          <w:b/>
        </w:rPr>
      </w:pPr>
      <w:del w:id="2879" w:author="user" w:date="2023-08-29T13:22:00Z">
        <w:r w:rsidRPr="009044F1" w:rsidDel="00A25836">
          <w:rPr>
            <w:rFonts w:ascii="GHEA Grapalat" w:hAnsi="GHEA Grapalat"/>
            <w:b/>
          </w:rPr>
          <w:delText>ОТКРЫТЫЙ КОНКУРС</w:delText>
        </w:r>
      </w:del>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4"/>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FootnoteReference"/>
          <w:rFonts w:ascii="GHEA Grapalat" w:hAnsi="GHEA Grapalat"/>
        </w:rPr>
        <w:footnoteReference w:customMarkFollows="1" w:id="15"/>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lastRenderedPageBreak/>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w:t>
      </w:r>
      <w:r w:rsidRPr="005E3531">
        <w:rPr>
          <w:rFonts w:ascii="GHEA Grapalat" w:hAnsi="GHEA Grapalat"/>
          <w:b/>
          <w:rPrChange w:id="2880" w:author="user" w:date="2023-09-08T13:31:00Z">
            <w:rPr>
              <w:rFonts w:ascii="GHEA Grapalat" w:hAnsi="GHEA Grapalat"/>
            </w:rPr>
          </w:rPrChange>
        </w:rPr>
        <w:t>Вложенные в конверт документы формируются из оригиналов (за</w:t>
      </w:r>
      <w:r w:rsidRPr="005E3531">
        <w:rPr>
          <w:rFonts w:ascii="Courier New" w:hAnsi="Courier New" w:cs="Courier New"/>
          <w:b/>
          <w:rPrChange w:id="2881" w:author="user" w:date="2023-09-08T13:31:00Z">
            <w:rPr>
              <w:rFonts w:ascii="Courier New" w:hAnsi="Courier New" w:cs="Courier New"/>
            </w:rPr>
          </w:rPrChange>
        </w:rPr>
        <w:t> </w:t>
      </w:r>
      <w:r w:rsidRPr="005E3531">
        <w:rPr>
          <w:rFonts w:ascii="GHEA Grapalat" w:hAnsi="GHEA Grapalat"/>
          <w:b/>
          <w:rPrChange w:id="2882" w:author="user" w:date="2023-09-08T13:31:00Z">
            <w:rPr>
              <w:rFonts w:ascii="GHEA Grapalat" w:hAnsi="GHEA Grapalat"/>
            </w:rPr>
          </w:rPrChange>
        </w:rPr>
        <w:t>исключением документов, представленных либо утвержденных 3-ьей стороной, в случае которых представляется вариант, отксерокопированный с</w:t>
      </w:r>
      <w:r w:rsidRPr="005E3531">
        <w:rPr>
          <w:rFonts w:ascii="Courier New" w:hAnsi="Courier New" w:cs="Courier New"/>
          <w:b/>
          <w:rPrChange w:id="2883" w:author="user" w:date="2023-09-08T13:31:00Z">
            <w:rPr>
              <w:rFonts w:ascii="Courier New" w:hAnsi="Courier New" w:cs="Courier New"/>
            </w:rPr>
          </w:rPrChange>
        </w:rPr>
        <w:t> </w:t>
      </w:r>
      <w:r w:rsidRPr="005E3531">
        <w:rPr>
          <w:rFonts w:ascii="GHEA Grapalat" w:hAnsi="GHEA Grapalat"/>
          <w:b/>
          <w:rPrChange w:id="2884" w:author="user" w:date="2023-09-08T13:31:00Z">
            <w:rPr>
              <w:rFonts w:ascii="GHEA Grapalat" w:hAnsi="GHEA Grapalat"/>
            </w:rPr>
          </w:rPrChange>
        </w:rPr>
        <w:t xml:space="preserve">оригинала) и копий в </w:t>
      </w:r>
      <w:del w:id="2885" w:author="user" w:date="2023-09-08T13:31:00Z">
        <w:r w:rsidRPr="005E3531" w:rsidDel="005E3531">
          <w:rPr>
            <w:rFonts w:ascii="GHEA Grapalat" w:hAnsi="GHEA Grapalat"/>
            <w:b/>
            <w:rPrChange w:id="2886" w:author="user" w:date="2023-09-08T13:31:00Z">
              <w:rPr>
                <w:rFonts w:ascii="GHEA Grapalat" w:hAnsi="GHEA Grapalat"/>
              </w:rPr>
            </w:rPrChange>
          </w:rPr>
          <w:delText>__________</w:delText>
        </w:r>
      </w:del>
      <w:r w:rsidRPr="005E3531">
        <w:rPr>
          <w:rFonts w:ascii="GHEA Grapalat" w:hAnsi="GHEA Grapalat"/>
          <w:b/>
          <w:rPrChange w:id="2887" w:author="user" w:date="2023-09-08T13:31:00Z">
            <w:rPr>
              <w:rFonts w:ascii="GHEA Grapalat" w:hAnsi="GHEA Grapalat"/>
            </w:rPr>
          </w:rPrChange>
        </w:rPr>
        <w:t>_</w:t>
      </w:r>
      <w:ins w:id="2888" w:author="user" w:date="2023-09-08T13:31:00Z">
        <w:r w:rsidR="005E3531" w:rsidRPr="005E3531">
          <w:rPr>
            <w:rFonts w:ascii="GHEA Grapalat" w:hAnsi="GHEA Grapalat"/>
            <w:b/>
            <w:lang w:val="hy-AM"/>
            <w:rPrChange w:id="2889" w:author="user" w:date="2023-09-08T13:31:00Z">
              <w:rPr>
                <w:rFonts w:ascii="GHEA Grapalat" w:hAnsi="GHEA Grapalat"/>
                <w:lang w:val="hy-AM"/>
              </w:rPr>
            </w:rPrChange>
          </w:rPr>
          <w:t>1</w:t>
        </w:r>
      </w:ins>
      <w:r w:rsidRPr="005E3531">
        <w:rPr>
          <w:rFonts w:ascii="GHEA Grapalat" w:hAnsi="GHEA Grapalat"/>
          <w:b/>
          <w:rPrChange w:id="2890" w:author="user" w:date="2023-09-08T13:31:00Z">
            <w:rPr>
              <w:rFonts w:ascii="GHEA Grapalat" w:hAnsi="GHEA Grapalat"/>
            </w:rPr>
          </w:rPrChange>
        </w:rPr>
        <w:t>__ экземплярах. На пакетах документов пишутся соответственно слова "оригинал" и "копия".</w:t>
      </w:r>
      <w:r w:rsidRPr="002658C9">
        <w:rPr>
          <w:rFonts w:ascii="GHEA Grapalat" w:hAnsi="GHEA Grapalat"/>
        </w:rPr>
        <w:t xml:space="preserve">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Del="005E3531" w:rsidRDefault="00654E19" w:rsidP="00B46D58">
      <w:pPr>
        <w:pStyle w:val="norm"/>
        <w:widowControl w:val="0"/>
        <w:spacing w:after="160" w:line="240" w:lineRule="auto"/>
        <w:ind w:firstLine="284"/>
        <w:jc w:val="right"/>
        <w:rPr>
          <w:del w:id="2891" w:author="user" w:date="2023-08-29T13:23:00Z"/>
          <w:rFonts w:ascii="GHEA Grapalat" w:hAnsi="GHEA Grapalat"/>
          <w:b/>
          <w:sz w:val="24"/>
          <w:szCs w:val="24"/>
        </w:rPr>
      </w:pPr>
    </w:p>
    <w:p w:rsidR="005E3531" w:rsidRDefault="005E3531" w:rsidP="00B46D58">
      <w:pPr>
        <w:pStyle w:val="norm"/>
        <w:widowControl w:val="0"/>
        <w:spacing w:after="160" w:line="240" w:lineRule="auto"/>
        <w:ind w:firstLine="284"/>
        <w:jc w:val="right"/>
        <w:rPr>
          <w:ins w:id="2892" w:author="user" w:date="2023-09-08T13:32:00Z"/>
          <w:rFonts w:ascii="GHEA Grapalat" w:hAnsi="GHEA Grapalat"/>
          <w:b/>
          <w:sz w:val="24"/>
          <w:szCs w:val="24"/>
        </w:rPr>
      </w:pPr>
    </w:p>
    <w:p w:rsidR="005E3531" w:rsidRDefault="005E3531" w:rsidP="00B46D58">
      <w:pPr>
        <w:pStyle w:val="norm"/>
        <w:widowControl w:val="0"/>
        <w:spacing w:after="160" w:line="240" w:lineRule="auto"/>
        <w:ind w:firstLine="284"/>
        <w:jc w:val="right"/>
        <w:rPr>
          <w:ins w:id="2893" w:author="user" w:date="2023-09-08T13:32:00Z"/>
          <w:rFonts w:ascii="GHEA Grapalat" w:hAnsi="GHEA Grapalat"/>
          <w:b/>
          <w:sz w:val="24"/>
          <w:szCs w:val="24"/>
        </w:rPr>
      </w:pPr>
    </w:p>
    <w:p w:rsidR="005E3531" w:rsidRDefault="005E3531" w:rsidP="00B46D58">
      <w:pPr>
        <w:pStyle w:val="norm"/>
        <w:widowControl w:val="0"/>
        <w:spacing w:after="160" w:line="240" w:lineRule="auto"/>
        <w:ind w:firstLine="284"/>
        <w:jc w:val="right"/>
        <w:rPr>
          <w:ins w:id="2894" w:author="user" w:date="2023-09-08T13:32:00Z"/>
          <w:rFonts w:ascii="GHEA Grapalat" w:hAnsi="GHEA Grapalat"/>
          <w:b/>
          <w:sz w:val="24"/>
          <w:szCs w:val="24"/>
        </w:rPr>
      </w:pPr>
    </w:p>
    <w:p w:rsidR="005E3531" w:rsidRDefault="005E3531" w:rsidP="00B46D58">
      <w:pPr>
        <w:pStyle w:val="norm"/>
        <w:widowControl w:val="0"/>
        <w:spacing w:after="160" w:line="240" w:lineRule="auto"/>
        <w:ind w:firstLine="284"/>
        <w:jc w:val="right"/>
        <w:rPr>
          <w:ins w:id="2895" w:author="user" w:date="2023-09-08T13:32:00Z"/>
          <w:rFonts w:ascii="GHEA Grapalat" w:hAnsi="GHEA Grapalat"/>
          <w:b/>
          <w:sz w:val="24"/>
          <w:szCs w:val="24"/>
        </w:rPr>
      </w:pPr>
    </w:p>
    <w:p w:rsidR="005E3531" w:rsidRPr="00F677F1" w:rsidRDefault="005E3531" w:rsidP="00B46D58">
      <w:pPr>
        <w:pStyle w:val="norm"/>
        <w:widowControl w:val="0"/>
        <w:spacing w:after="160" w:line="240" w:lineRule="auto"/>
        <w:ind w:firstLine="284"/>
        <w:jc w:val="right"/>
        <w:rPr>
          <w:ins w:id="2896" w:author="user" w:date="2023-09-08T13:32:00Z"/>
          <w:rFonts w:ascii="GHEA Grapalat" w:hAnsi="GHEA Grapalat"/>
          <w:b/>
          <w:sz w:val="24"/>
          <w:szCs w:val="24"/>
        </w:rPr>
      </w:pPr>
    </w:p>
    <w:p w:rsidR="00654E19" w:rsidRPr="00F677F1" w:rsidDel="00A25836" w:rsidRDefault="00654E19" w:rsidP="00B46D58">
      <w:pPr>
        <w:pStyle w:val="norm"/>
        <w:widowControl w:val="0"/>
        <w:spacing w:after="160" w:line="240" w:lineRule="auto"/>
        <w:ind w:firstLine="284"/>
        <w:jc w:val="right"/>
        <w:rPr>
          <w:del w:id="2897" w:author="user" w:date="2023-08-29T13:23:00Z"/>
          <w:rFonts w:ascii="GHEA Grapalat" w:hAnsi="GHEA Grapalat"/>
          <w:b/>
          <w:sz w:val="24"/>
          <w:szCs w:val="24"/>
        </w:rPr>
      </w:pPr>
    </w:p>
    <w:p w:rsidR="00654E19" w:rsidRPr="00F677F1" w:rsidDel="00A25836" w:rsidRDefault="00654E19" w:rsidP="00B46D58">
      <w:pPr>
        <w:pStyle w:val="norm"/>
        <w:widowControl w:val="0"/>
        <w:spacing w:after="160" w:line="240" w:lineRule="auto"/>
        <w:ind w:firstLine="284"/>
        <w:jc w:val="right"/>
        <w:rPr>
          <w:del w:id="2898" w:author="user" w:date="2023-08-29T13:23:00Z"/>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pPr>
        <w:pStyle w:val="norm"/>
        <w:widowControl w:val="0"/>
        <w:spacing w:line="240" w:lineRule="auto"/>
        <w:ind w:firstLine="284"/>
        <w:jc w:val="right"/>
        <w:rPr>
          <w:rFonts w:ascii="GHEA Grapalat" w:hAnsi="GHEA Grapalat" w:cs="Arial"/>
          <w:b/>
          <w:sz w:val="24"/>
          <w:szCs w:val="24"/>
        </w:rPr>
        <w:pPrChange w:id="2899" w:author="user" w:date="2023-08-29T13:23:00Z">
          <w:pPr>
            <w:pStyle w:val="norm"/>
            <w:widowControl w:val="0"/>
            <w:spacing w:after="160" w:line="240" w:lineRule="auto"/>
            <w:ind w:firstLine="284"/>
            <w:jc w:val="right"/>
          </w:pPr>
        </w:pPrChange>
      </w:pPr>
      <w:r w:rsidRPr="00374F4A">
        <w:rPr>
          <w:rFonts w:ascii="GHEA Grapalat" w:hAnsi="GHEA Grapalat"/>
          <w:b/>
          <w:sz w:val="24"/>
          <w:szCs w:val="24"/>
        </w:rPr>
        <w:lastRenderedPageBreak/>
        <w:t>Приложение № 1</w:t>
      </w:r>
    </w:p>
    <w:p w:rsidR="00A25836" w:rsidRPr="00215ABD" w:rsidRDefault="00B2572B">
      <w:pPr>
        <w:pStyle w:val="BodyTextIndent"/>
        <w:widowControl w:val="0"/>
        <w:spacing w:line="240" w:lineRule="auto"/>
        <w:ind w:firstLine="0"/>
        <w:jc w:val="right"/>
        <w:rPr>
          <w:ins w:id="2900" w:author="user" w:date="2023-08-29T13:22:00Z"/>
          <w:rFonts w:ascii="GHEA Grapalat" w:hAnsi="GHEA Grapalat"/>
          <w:i w:val="0"/>
          <w:sz w:val="22"/>
          <w:szCs w:val="22"/>
        </w:rPr>
        <w:pPrChange w:id="2901" w:author="user" w:date="2023-08-29T13:23:00Z">
          <w:pPr>
            <w:pStyle w:val="BodyTextIndent"/>
            <w:widowControl w:val="0"/>
            <w:spacing w:after="160" w:line="240" w:lineRule="auto"/>
            <w:ind w:firstLine="0"/>
            <w:jc w:val="center"/>
          </w:pPr>
        </w:pPrChange>
      </w:pPr>
      <w:r w:rsidRPr="00BF4E90">
        <w:rPr>
          <w:rFonts w:ascii="GHEA Grapalat" w:hAnsi="GHEA Grapalat"/>
          <w:b/>
          <w:sz w:val="24"/>
          <w:szCs w:val="24"/>
        </w:rPr>
        <w:t xml:space="preserve">к Приглашению на </w:t>
      </w:r>
      <w:ins w:id="2902" w:author="user" w:date="2023-08-29T13:22:00Z">
        <w:r w:rsidR="00A25836" w:rsidRPr="00B433AA">
          <w:rPr>
            <w:rFonts w:ascii="GHEA Grapalat" w:hAnsi="GHEA Grapalat"/>
            <w:b/>
            <w:sz w:val="24"/>
            <w:szCs w:val="24"/>
          </w:rPr>
          <w:t>запрос котировоке</w:t>
        </w:r>
      </w:ins>
    </w:p>
    <w:p w:rsidR="00B2572B" w:rsidRDefault="00B2572B">
      <w:pPr>
        <w:pStyle w:val="BodyTextIndent3"/>
        <w:widowControl w:val="0"/>
        <w:spacing w:line="240" w:lineRule="auto"/>
        <w:jc w:val="right"/>
        <w:rPr>
          <w:ins w:id="2903" w:author="user" w:date="2023-08-29T13:23:00Z"/>
          <w:rFonts w:ascii="GHEA Grapalat" w:hAnsi="GHEA Grapalat"/>
          <w:sz w:val="24"/>
          <w:szCs w:val="24"/>
        </w:rPr>
        <w:pPrChange w:id="2904" w:author="user" w:date="2023-08-29T13:23:00Z">
          <w:pPr>
            <w:pStyle w:val="BodyTextIndent3"/>
            <w:widowControl w:val="0"/>
            <w:spacing w:after="160" w:line="240" w:lineRule="auto"/>
            <w:jc w:val="right"/>
          </w:pPr>
        </w:pPrChange>
      </w:pPr>
      <w:del w:id="2905" w:author="user" w:date="2023-08-29T13:22:00Z">
        <w:r w:rsidRPr="00BF4E90" w:rsidDel="00A25836">
          <w:rPr>
            <w:rFonts w:ascii="GHEA Grapalat" w:hAnsi="GHEA Grapalat"/>
            <w:b/>
            <w:sz w:val="24"/>
            <w:szCs w:val="24"/>
          </w:rPr>
          <w:delText>открытый конкурс</w:delText>
        </w:r>
      </w:del>
      <w:del w:id="2906" w:author="user" w:date="2023-08-29T13:23:00Z">
        <w:r w:rsidR="00123294" w:rsidRPr="00BF4E90" w:rsidDel="00A25836">
          <w:rPr>
            <w:rFonts w:ascii="GHEA Grapalat" w:hAnsi="GHEA Grapalat" w:cs="Arial"/>
            <w:b/>
            <w:sz w:val="24"/>
            <w:szCs w:val="24"/>
          </w:rPr>
          <w:br/>
        </w:r>
      </w:del>
      <w:r w:rsidRPr="00374F4A">
        <w:rPr>
          <w:rFonts w:ascii="GHEA Grapalat" w:hAnsi="GHEA Grapalat"/>
          <w:b/>
          <w:sz w:val="24"/>
          <w:szCs w:val="24"/>
        </w:rPr>
        <w:t xml:space="preserve">под кодом </w:t>
      </w:r>
      <w:r w:rsidR="006132ED">
        <w:rPr>
          <w:rFonts w:ascii="GHEA Grapalat" w:hAnsi="GHEA Grapalat"/>
          <w:sz w:val="24"/>
          <w:szCs w:val="24"/>
        </w:rPr>
        <w:t>"</w:t>
      </w:r>
      <w:ins w:id="2907" w:author="user" w:date="2023-09-08T13:32:00Z">
        <w:r w:rsidR="005E3531" w:rsidRPr="005E3531">
          <w:rPr>
            <w:rFonts w:ascii="GHEA Grapalat" w:hAnsi="GHEA Grapalat"/>
            <w:lang w:val="hy-AM"/>
          </w:rPr>
          <w:t xml:space="preserve"> </w:t>
        </w:r>
        <w:r w:rsidR="005E3531">
          <w:rPr>
            <w:rFonts w:ascii="GHEA Grapalat" w:hAnsi="GHEA Grapalat"/>
            <w:lang w:val="hy-AM"/>
          </w:rPr>
          <w:t>ԵԲԿ-ԳՀ</w:t>
        </w:r>
        <w:r w:rsidR="005E3531" w:rsidRPr="00A71D81">
          <w:rPr>
            <w:rFonts w:ascii="GHEA Grapalat" w:hAnsi="GHEA Grapalat" w:cs="Sylfaen"/>
          </w:rPr>
          <w:t>ԱՊՁԲ</w:t>
        </w:r>
        <w:r w:rsidR="005E3531">
          <w:rPr>
            <w:rFonts w:ascii="GHEA Grapalat" w:hAnsi="GHEA Grapalat" w:cs="Sylfaen"/>
            <w:lang w:val="hy-AM"/>
          </w:rPr>
          <w:t>-23</w:t>
        </w:r>
        <w:r w:rsidR="005E3531" w:rsidRPr="00A71D81">
          <w:rPr>
            <w:rFonts w:ascii="GHEA Grapalat" w:hAnsi="GHEA Grapalat" w:cs="Times Armenian"/>
            <w:lang w:val="af-ZA"/>
          </w:rPr>
          <w:t>/</w:t>
        </w:r>
      </w:ins>
      <w:ins w:id="2908" w:author="user" w:date="2023-09-19T14:37:00Z">
        <w:r w:rsidR="00E20689">
          <w:rPr>
            <w:rFonts w:ascii="GHEA Grapalat" w:hAnsi="GHEA Grapalat" w:cs="Times Armenian"/>
            <w:lang w:val="hy-AM"/>
          </w:rPr>
          <w:t>10</w:t>
        </w:r>
      </w:ins>
      <w:del w:id="2909" w:author="user" w:date="2023-09-08T13:32:00Z">
        <w:r w:rsidRPr="00374F4A" w:rsidDel="005E3531">
          <w:rPr>
            <w:rFonts w:ascii="GHEA Grapalat" w:hAnsi="GHEA Grapalat"/>
            <w:b/>
            <w:sz w:val="24"/>
            <w:szCs w:val="24"/>
          </w:rPr>
          <w:delText>---BMAPDzB</w:delText>
        </w:r>
        <w:r w:rsidR="00B666FB" w:rsidDel="005E3531">
          <w:rPr>
            <w:rStyle w:val="FootnoteReference"/>
            <w:rFonts w:ascii="GHEA Grapalat" w:hAnsi="GHEA Grapalat"/>
            <w:b/>
            <w:sz w:val="24"/>
            <w:szCs w:val="24"/>
          </w:rPr>
          <w:footnoteReference w:customMarkFollows="1" w:id="16"/>
          <w:delText>*</w:delText>
        </w:r>
        <w:r w:rsidRPr="00374F4A" w:rsidDel="005E3531">
          <w:rPr>
            <w:rFonts w:ascii="GHEA Grapalat" w:hAnsi="GHEA Grapalat"/>
            <w:b/>
            <w:sz w:val="24"/>
            <w:szCs w:val="24"/>
          </w:rPr>
          <w:delText>---/---</w:delText>
        </w:r>
      </w:del>
      <w:r w:rsidR="006132ED">
        <w:rPr>
          <w:rFonts w:ascii="GHEA Grapalat" w:hAnsi="GHEA Grapalat"/>
          <w:sz w:val="24"/>
          <w:szCs w:val="24"/>
        </w:rPr>
        <w:t>"</w:t>
      </w:r>
    </w:p>
    <w:p w:rsidR="00A25836" w:rsidRPr="00374F4A" w:rsidRDefault="00A25836">
      <w:pPr>
        <w:pStyle w:val="BodyTextIndent3"/>
        <w:widowControl w:val="0"/>
        <w:spacing w:line="240" w:lineRule="auto"/>
        <w:jc w:val="right"/>
        <w:rPr>
          <w:rFonts w:ascii="GHEA Grapalat" w:hAnsi="GHEA Grapalat" w:cs="Arial"/>
          <w:b/>
          <w:sz w:val="24"/>
          <w:szCs w:val="24"/>
        </w:rPr>
        <w:pPrChange w:id="2912" w:author="user" w:date="2023-08-29T13:23:00Z">
          <w:pPr>
            <w:pStyle w:val="BodyTextIndent3"/>
            <w:widowControl w:val="0"/>
            <w:spacing w:after="160" w:line="240" w:lineRule="auto"/>
            <w:jc w:val="right"/>
          </w:pPr>
        </w:pPrChange>
      </w:pP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ins w:id="2913" w:author="user" w:date="2023-08-29T13:12:00Z">
        <w:r w:rsidR="00AD01A2" w:rsidRPr="00215ABD">
          <w:rPr>
            <w:rFonts w:ascii="GHEA Grapalat" w:hAnsi="GHEA Grapalat"/>
            <w:szCs w:val="22"/>
          </w:rPr>
          <w:t>запрос котировоке</w:t>
        </w:r>
        <w:r w:rsidR="00AD01A2" w:rsidRPr="00374F4A" w:rsidDel="00AD01A2">
          <w:rPr>
            <w:rFonts w:ascii="GHEA Grapalat" w:hAnsi="GHEA Grapalat"/>
            <w:color w:val="auto"/>
            <w:sz w:val="24"/>
            <w:szCs w:val="24"/>
          </w:rPr>
          <w:t xml:space="preserve"> </w:t>
        </w:r>
      </w:ins>
      <w:del w:id="2914" w:author="user" w:date="2023-08-29T13:12:00Z">
        <w:r w:rsidRPr="00374F4A" w:rsidDel="00AD01A2">
          <w:rPr>
            <w:rFonts w:ascii="GHEA Grapalat" w:hAnsi="GHEA Grapalat"/>
            <w:color w:val="auto"/>
            <w:sz w:val="24"/>
            <w:szCs w:val="24"/>
          </w:rPr>
          <w:delText>открытом конкурсе</w:delText>
        </w:r>
        <w:r w:rsidR="00AA7117" w:rsidRPr="00374F4A" w:rsidDel="00AD01A2">
          <w:rPr>
            <w:rFonts w:ascii="GHEA Grapalat" w:hAnsi="GHEA Grapalat"/>
            <w:color w:val="auto"/>
            <w:sz w:val="24"/>
            <w:szCs w:val="24"/>
          </w:rPr>
          <w:delText xml:space="preserve"> </w:delText>
        </w:r>
      </w:del>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ins w:id="2915" w:author="user" w:date="2023-09-08T13:33:00Z">
        <w:r w:rsidR="005E3531" w:rsidRPr="005E3531">
          <w:rPr>
            <w:rFonts w:ascii="GHEA Grapalat" w:hAnsi="GHEA Grapalat"/>
            <w:lang w:val="hy-AM"/>
          </w:rPr>
          <w:t xml:space="preserve"> </w:t>
        </w:r>
        <w:r w:rsidR="005E3531">
          <w:rPr>
            <w:rFonts w:ascii="GHEA Grapalat" w:hAnsi="GHEA Grapalat"/>
            <w:lang w:val="hy-AM"/>
          </w:rPr>
          <w:t>ԵԲԿ-ԳՀ</w:t>
        </w:r>
        <w:r w:rsidR="005E3531" w:rsidRPr="00A71D81">
          <w:rPr>
            <w:rFonts w:ascii="GHEA Grapalat" w:hAnsi="GHEA Grapalat" w:cs="Sylfaen"/>
          </w:rPr>
          <w:t>ԱՊՁԲ</w:t>
        </w:r>
        <w:r w:rsidR="005E3531">
          <w:rPr>
            <w:rFonts w:ascii="GHEA Grapalat" w:hAnsi="GHEA Grapalat" w:cs="Sylfaen"/>
            <w:lang w:val="hy-AM"/>
          </w:rPr>
          <w:t>-23</w:t>
        </w:r>
        <w:r w:rsidR="005E3531" w:rsidRPr="00A71D81">
          <w:rPr>
            <w:rFonts w:ascii="GHEA Grapalat" w:hAnsi="GHEA Grapalat" w:cs="Times Armenian"/>
            <w:lang w:val="af-ZA"/>
          </w:rPr>
          <w:t>/</w:t>
        </w:r>
      </w:ins>
      <w:ins w:id="2916" w:author="user" w:date="2023-09-19T14:37:00Z">
        <w:r w:rsidR="00E20689">
          <w:rPr>
            <w:rFonts w:ascii="GHEA Grapalat" w:hAnsi="GHEA Grapalat" w:cs="Times Armenian"/>
            <w:lang w:val="hy-AM"/>
          </w:rPr>
          <w:t>10</w:t>
        </w:r>
      </w:ins>
      <w:del w:id="2917" w:author="user" w:date="2023-09-08T13:33:00Z">
        <w:r w:rsidRPr="00DD2B43" w:rsidDel="005E3531">
          <w:rPr>
            <w:rFonts w:ascii="GHEA Grapalat" w:hAnsi="GHEA Grapalat"/>
          </w:rPr>
          <w:delText>---BMAPDzB---/---</w:delText>
        </w:r>
      </w:del>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A25836" w:rsidP="00B46D58">
      <w:pPr>
        <w:spacing w:after="160"/>
        <w:jc w:val="both"/>
        <w:rPr>
          <w:rFonts w:ascii="GHEA Grapalat" w:hAnsi="GHEA Grapalat"/>
        </w:rPr>
      </w:pPr>
      <w:ins w:id="2918" w:author="user" w:date="2023-08-29T13:23:00Z">
        <w:r w:rsidRPr="00215ABD">
          <w:rPr>
            <w:rFonts w:ascii="GHEA Grapalat" w:hAnsi="GHEA Grapalat"/>
            <w:i/>
            <w:sz w:val="22"/>
            <w:szCs w:val="22"/>
          </w:rPr>
          <w:t>з</w:t>
        </w:r>
        <w:r w:rsidRPr="00A25836">
          <w:rPr>
            <w:rFonts w:ascii="GHEA Grapalat" w:hAnsi="GHEA Grapalat"/>
            <w:rPrChange w:id="2919" w:author="user" w:date="2023-08-29T13:23:00Z">
              <w:rPr>
                <w:rFonts w:ascii="GHEA Grapalat" w:hAnsi="GHEA Grapalat"/>
                <w:i/>
                <w:sz w:val="22"/>
                <w:szCs w:val="22"/>
              </w:rPr>
            </w:rPrChange>
          </w:rPr>
          <w:t>апрос котировоке</w:t>
        </w:r>
        <w:r>
          <w:rPr>
            <w:rFonts w:ascii="GHEA Grapalat" w:hAnsi="GHEA Grapalat"/>
          </w:rPr>
          <w:t xml:space="preserve"> </w:t>
        </w:r>
      </w:ins>
      <w:del w:id="2920" w:author="user" w:date="2023-08-29T13:23:00Z">
        <w:r w:rsidR="00374F4A" w:rsidRPr="00DD2B43" w:rsidDel="00A25836">
          <w:rPr>
            <w:rFonts w:ascii="GHEA Grapalat" w:hAnsi="GHEA Grapalat"/>
          </w:rPr>
          <w:delText>открытого конкурса</w:delText>
        </w:r>
        <w:r w:rsidR="00374F4A" w:rsidRPr="005437F6" w:rsidDel="00A25836">
          <w:rPr>
            <w:rFonts w:ascii="GHEA Grapalat" w:hAnsi="GHEA Grapalat"/>
          </w:rPr>
          <w:delText xml:space="preserve"> </w:delText>
        </w:r>
      </w:del>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A25836" w:rsidRDefault="009E1F0A">
      <w:pPr>
        <w:widowControl w:val="0"/>
        <w:spacing w:after="160"/>
        <w:ind w:left="568"/>
        <w:jc w:val="both"/>
        <w:rPr>
          <w:rFonts w:ascii="GHEA Grapalat" w:hAnsi="GHEA Grapalat"/>
          <w:color w:val="000000" w:themeColor="text1"/>
          <w:rPrChange w:id="2921" w:author="user" w:date="2023-08-29T13:24:00Z">
            <w:rPr>
              <w:rFonts w:ascii="GHEA Grapalat" w:hAnsi="GHEA Grapalat"/>
              <w:i/>
              <w:sz w:val="16"/>
              <w:vertAlign w:val="superscript"/>
              <w:lang w:val="es-ES"/>
            </w:rPr>
          </w:rPrChange>
        </w:rPr>
        <w:pPrChange w:id="2922" w:author="user" w:date="2023-08-29T13:24:00Z">
          <w:pPr/>
        </w:pPrChange>
      </w:pPr>
    </w:p>
    <w:p w:rsidR="00A25836" w:rsidRPr="00A25836" w:rsidRDefault="009E1F0A">
      <w:pPr>
        <w:widowControl w:val="0"/>
        <w:spacing w:after="160"/>
        <w:ind w:left="568"/>
        <w:jc w:val="both"/>
        <w:rPr>
          <w:ins w:id="2923" w:author="user" w:date="2023-08-29T13:23:00Z"/>
          <w:rFonts w:ascii="GHEA Grapalat" w:hAnsi="GHEA Grapalat"/>
          <w:i/>
          <w:color w:val="000000" w:themeColor="text1"/>
          <w:rPrChange w:id="2924" w:author="user" w:date="2023-08-29T13:24:00Z">
            <w:rPr>
              <w:ins w:id="2925" w:author="user" w:date="2023-08-29T13:23:00Z"/>
              <w:rFonts w:ascii="GHEA Grapalat" w:hAnsi="GHEA Grapalat"/>
              <w:i w:val="0"/>
              <w:sz w:val="22"/>
              <w:szCs w:val="22"/>
            </w:rPr>
          </w:rPrChange>
        </w:rPr>
        <w:pPrChange w:id="2926" w:author="user" w:date="2023-08-29T13:24:00Z">
          <w:pPr>
            <w:pStyle w:val="BodyTextIndent"/>
            <w:widowControl w:val="0"/>
            <w:spacing w:after="160" w:line="240" w:lineRule="auto"/>
            <w:ind w:firstLine="0"/>
            <w:jc w:val="center"/>
          </w:pPr>
        </w:pPrChange>
      </w:pPr>
      <w:r w:rsidRPr="00A25836">
        <w:rPr>
          <w:rFonts w:ascii="GHEA Grapalat" w:hAnsi="GHEA Grapalat"/>
          <w:color w:val="000000" w:themeColor="text1"/>
          <w:rPrChange w:id="2927" w:author="user" w:date="2023-08-29T13:24:00Z">
            <w:rPr>
              <w:rFonts w:ascii="GHEA Grapalat" w:hAnsi="GHEA Grapalat"/>
              <w:i w:val="0"/>
              <w:lang w:val="hy-AM"/>
            </w:rPr>
          </w:rPrChange>
        </w:rPr>
        <w:t>лица</w:t>
      </w:r>
      <w:r w:rsidRPr="00A25836">
        <w:rPr>
          <w:rFonts w:ascii="GHEA Grapalat" w:hAnsi="GHEA Grapalat"/>
          <w:color w:val="000000" w:themeColor="text1"/>
          <w:rPrChange w:id="2928" w:author="user" w:date="2023-08-29T13:24:00Z">
            <w:rPr>
              <w:rFonts w:ascii="GHEA Grapalat" w:hAnsi="GHEA Grapalat" w:cs="Arial"/>
              <w:i w:val="0"/>
              <w:lang w:val="es-ES"/>
            </w:rPr>
          </w:rPrChange>
        </w:rPr>
        <w:t xml:space="preserve"> </w:t>
      </w:r>
      <w:r w:rsidRPr="00A25836">
        <w:rPr>
          <w:rFonts w:ascii="GHEA Grapalat" w:hAnsi="GHEA Grapalat"/>
          <w:color w:val="000000" w:themeColor="text1"/>
          <w:rPrChange w:id="2929" w:author="user" w:date="2023-08-29T13:24:00Z">
            <w:rPr>
              <w:rFonts w:ascii="GHEA Grapalat" w:hAnsi="GHEA Grapalat" w:cs="Arial"/>
              <w:i w:val="0"/>
              <w:lang w:val="hy-AM"/>
            </w:rPr>
          </w:rPrChange>
        </w:rPr>
        <w:t xml:space="preserve"> </w:t>
      </w:r>
      <w:r w:rsidRPr="00A25836">
        <w:rPr>
          <w:rFonts w:ascii="GHEA Grapalat" w:hAnsi="GHEA Grapalat"/>
          <w:color w:val="000000" w:themeColor="text1"/>
          <w:rPrChange w:id="2930" w:author="user" w:date="2023-08-29T13:24:00Z">
            <w:rPr>
              <w:rFonts w:ascii="GHEA Grapalat" w:hAnsi="GHEA Grapalat"/>
              <w:i w:val="0"/>
              <w:lang w:val="hy-AM"/>
            </w:rPr>
          </w:rPrChange>
        </w:rPr>
        <w:t xml:space="preserve">удовлетворяют </w:t>
      </w:r>
      <w:r w:rsidRPr="00A25836">
        <w:rPr>
          <w:rFonts w:ascii="GHEA Grapalat" w:hAnsi="GHEA Grapalat"/>
          <w:color w:val="000000" w:themeColor="text1"/>
          <w:rPrChange w:id="2931" w:author="user" w:date="2023-08-29T13:24:00Z">
            <w:rPr>
              <w:rFonts w:ascii="GHEA Grapalat" w:hAnsi="GHEA Grapalat"/>
              <w:i w:val="0"/>
              <w:color w:val="000000" w:themeColor="text1"/>
              <w:spacing w:val="-4"/>
            </w:rPr>
          </w:rPrChange>
        </w:rPr>
        <w:t>требованиям</w:t>
      </w:r>
      <w:r w:rsidRPr="00A25836">
        <w:rPr>
          <w:rFonts w:ascii="GHEA Grapalat" w:hAnsi="GHEA Grapalat"/>
          <w:color w:val="000000" w:themeColor="text1"/>
          <w:rPrChange w:id="2932" w:author="user" w:date="2023-08-29T13:24:00Z">
            <w:rPr>
              <w:rFonts w:ascii="GHEA Grapalat" w:hAnsi="GHEA Grapalat"/>
              <w:i w:val="0"/>
              <w:color w:val="000000" w:themeColor="text1"/>
              <w:lang w:val="es-ES"/>
            </w:rPr>
          </w:rPrChange>
        </w:rPr>
        <w:t xml:space="preserve"> </w:t>
      </w:r>
      <w:r w:rsidRPr="00A25836">
        <w:rPr>
          <w:rFonts w:ascii="GHEA Grapalat" w:hAnsi="GHEA Grapalat"/>
          <w:color w:val="000000" w:themeColor="text1"/>
          <w:rPrChange w:id="2933" w:author="user" w:date="2023-08-29T13:24:00Z">
            <w:rPr>
              <w:rFonts w:ascii="GHEA Grapalat" w:hAnsi="GHEA Grapalat"/>
              <w:i w:val="0"/>
              <w:color w:val="000000" w:themeColor="text1"/>
              <w:spacing w:val="-4"/>
            </w:rPr>
          </w:rPrChange>
        </w:rPr>
        <w:t>права</w:t>
      </w:r>
      <w:r w:rsidRPr="00A25836">
        <w:rPr>
          <w:rFonts w:ascii="GHEA Grapalat" w:hAnsi="GHEA Grapalat"/>
          <w:color w:val="000000" w:themeColor="text1"/>
          <w:rPrChange w:id="2934" w:author="user" w:date="2023-08-29T13:24:00Z">
            <w:rPr>
              <w:rFonts w:ascii="GHEA Grapalat" w:hAnsi="GHEA Grapalat"/>
              <w:i w:val="0"/>
              <w:color w:val="000000" w:themeColor="text1"/>
              <w:spacing w:val="-4"/>
              <w:lang w:val="es-ES"/>
            </w:rPr>
          </w:rPrChange>
        </w:rPr>
        <w:t xml:space="preserve"> </w:t>
      </w:r>
      <w:r w:rsidRPr="00A25836">
        <w:rPr>
          <w:rFonts w:ascii="GHEA Grapalat" w:hAnsi="GHEA Grapalat"/>
          <w:color w:val="000000" w:themeColor="text1"/>
          <w:rPrChange w:id="2935" w:author="user" w:date="2023-08-29T13:24:00Z">
            <w:rPr>
              <w:rFonts w:ascii="GHEA Grapalat" w:hAnsi="GHEA Grapalat"/>
              <w:i w:val="0"/>
              <w:color w:val="000000" w:themeColor="text1"/>
              <w:spacing w:val="-4"/>
            </w:rPr>
          </w:rPrChange>
        </w:rPr>
        <w:t>участия</w:t>
      </w:r>
      <w:r w:rsidRPr="00A25836">
        <w:rPr>
          <w:rFonts w:ascii="GHEA Grapalat" w:hAnsi="GHEA Grapalat"/>
          <w:color w:val="000000" w:themeColor="text1"/>
          <w:rPrChange w:id="2936" w:author="user" w:date="2023-08-29T13:24:00Z">
            <w:rPr>
              <w:rFonts w:ascii="GHEA Grapalat" w:hAnsi="GHEA Grapalat"/>
              <w:i w:val="0"/>
              <w:color w:val="000000" w:themeColor="text1"/>
              <w:lang w:val="es-ES"/>
            </w:rPr>
          </w:rPrChange>
        </w:rPr>
        <w:t xml:space="preserve"> </w:t>
      </w:r>
      <w:r w:rsidRPr="00A25836">
        <w:rPr>
          <w:rFonts w:ascii="GHEA Grapalat" w:hAnsi="GHEA Grapalat"/>
          <w:color w:val="000000" w:themeColor="text1"/>
          <w:rPrChange w:id="2937" w:author="user" w:date="2023-08-29T13:24:00Z">
            <w:rPr>
              <w:rFonts w:ascii="GHEA Grapalat" w:hAnsi="GHEA Grapalat"/>
              <w:i w:val="0"/>
              <w:color w:val="000000" w:themeColor="text1"/>
              <w:spacing w:val="-4"/>
            </w:rPr>
          </w:rPrChange>
        </w:rPr>
        <w:t>установленным</w:t>
      </w:r>
      <w:r w:rsidRPr="00A25836">
        <w:rPr>
          <w:rFonts w:ascii="GHEA Grapalat" w:hAnsi="GHEA Grapalat"/>
          <w:color w:val="000000" w:themeColor="text1"/>
          <w:rPrChange w:id="2938" w:author="user" w:date="2023-08-29T13:24:00Z">
            <w:rPr>
              <w:rFonts w:ascii="GHEA Grapalat" w:hAnsi="GHEA Grapalat"/>
              <w:i w:val="0"/>
              <w:color w:val="000000" w:themeColor="text1"/>
              <w:spacing w:val="-4"/>
              <w:lang w:val="es-ES"/>
            </w:rPr>
          </w:rPrChange>
        </w:rPr>
        <w:t xml:space="preserve"> </w:t>
      </w:r>
      <w:r w:rsidRPr="00A25836">
        <w:rPr>
          <w:rFonts w:ascii="GHEA Grapalat" w:hAnsi="GHEA Grapalat"/>
          <w:color w:val="000000" w:themeColor="text1"/>
          <w:rPrChange w:id="2939" w:author="user" w:date="2023-08-29T13:24:00Z">
            <w:rPr>
              <w:rFonts w:ascii="GHEA Grapalat" w:hAnsi="GHEA Grapalat"/>
              <w:i w:val="0"/>
              <w:color w:val="000000" w:themeColor="text1"/>
              <w:spacing w:val="-4"/>
            </w:rPr>
          </w:rPrChange>
        </w:rPr>
        <w:t xml:space="preserve">приглашением на </w:t>
      </w:r>
      <w:r w:rsidRPr="00A25836">
        <w:rPr>
          <w:rFonts w:ascii="GHEA Grapalat" w:hAnsi="GHEA Grapalat"/>
          <w:color w:val="000000" w:themeColor="text1"/>
          <w:rPrChange w:id="2940" w:author="user" w:date="2023-08-29T13:24:00Z">
            <w:rPr>
              <w:rFonts w:ascii="GHEA Grapalat" w:hAnsi="GHEA Grapalat"/>
              <w:i w:val="0"/>
              <w:spacing w:val="-4"/>
            </w:rPr>
          </w:rPrChange>
        </w:rPr>
        <w:t xml:space="preserve">на </w:t>
      </w:r>
      <w:ins w:id="2941" w:author="user" w:date="2023-08-29T13:23:00Z">
        <w:r w:rsidR="00A25836" w:rsidRPr="00A25836">
          <w:rPr>
            <w:rFonts w:ascii="GHEA Grapalat" w:hAnsi="GHEA Grapalat"/>
            <w:color w:val="000000" w:themeColor="text1"/>
            <w:rPrChange w:id="2942" w:author="user" w:date="2023-08-29T13:24:00Z">
              <w:rPr>
                <w:rFonts w:ascii="GHEA Grapalat" w:hAnsi="GHEA Grapalat"/>
                <w:sz w:val="22"/>
                <w:szCs w:val="22"/>
              </w:rPr>
            </w:rPrChange>
          </w:rPr>
          <w:t>запрос котировоке</w:t>
        </w:r>
      </w:ins>
    </w:p>
    <w:p w:rsidR="009E1F0A" w:rsidRPr="004F23CF" w:rsidRDefault="009E1F0A" w:rsidP="009E1F0A">
      <w:pPr>
        <w:rPr>
          <w:rFonts w:ascii="GHEA Grapalat" w:hAnsi="GHEA Grapalat" w:cs="Sylfaen"/>
          <w:sz w:val="20"/>
          <w:lang w:val="hy-AM"/>
        </w:rPr>
      </w:pPr>
      <w:del w:id="2943" w:author="user" w:date="2023-08-29T13:23:00Z">
        <w:r w:rsidRPr="004F23CF" w:rsidDel="00A25836">
          <w:rPr>
            <w:rFonts w:ascii="GHEA Grapalat" w:hAnsi="GHEA Grapalat"/>
          </w:rPr>
          <w:delText>открытый конкурс</w:delText>
        </w:r>
        <w:r w:rsidRPr="004F23CF" w:rsidDel="00A25836">
          <w:rPr>
            <w:rFonts w:ascii="GHEA Grapalat" w:hAnsi="GHEA Grapalat"/>
            <w:color w:val="000000" w:themeColor="text1"/>
            <w:spacing w:val="-4"/>
            <w:lang w:val="es-ES"/>
          </w:rPr>
          <w:delText xml:space="preserve"> </w:delText>
        </w:r>
      </w:del>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Pr="004F23CF">
        <w:rPr>
          <w:rFonts w:ascii="GHEA Grapalat" w:hAnsi="GHEA Grapalat"/>
        </w:rPr>
        <w:t>"</w:t>
      </w:r>
      <w:ins w:id="2944" w:author="user" w:date="2023-09-08T13:34:00Z">
        <w:r w:rsidR="005E3531" w:rsidRPr="005E3531">
          <w:rPr>
            <w:rFonts w:ascii="GHEA Grapalat" w:hAnsi="GHEA Grapalat"/>
            <w:lang w:val="hy-AM"/>
          </w:rPr>
          <w:t xml:space="preserve"> </w:t>
        </w:r>
        <w:r w:rsidR="005E3531">
          <w:rPr>
            <w:rFonts w:ascii="GHEA Grapalat" w:hAnsi="GHEA Grapalat"/>
            <w:lang w:val="hy-AM"/>
          </w:rPr>
          <w:t>ԵԲԿ-ԳՀ</w:t>
        </w:r>
        <w:r w:rsidR="005E3531" w:rsidRPr="00A71D81">
          <w:rPr>
            <w:rFonts w:ascii="GHEA Grapalat" w:hAnsi="GHEA Grapalat" w:cs="Sylfaen"/>
          </w:rPr>
          <w:t>ԱՊՁԲ</w:t>
        </w:r>
        <w:r w:rsidR="005E3531">
          <w:rPr>
            <w:rFonts w:ascii="GHEA Grapalat" w:hAnsi="GHEA Grapalat" w:cs="Sylfaen"/>
            <w:lang w:val="hy-AM"/>
          </w:rPr>
          <w:t>-23</w:t>
        </w:r>
        <w:r w:rsidR="005E3531" w:rsidRPr="00A71D81">
          <w:rPr>
            <w:rFonts w:ascii="GHEA Grapalat" w:hAnsi="GHEA Grapalat" w:cs="Times Armenian"/>
            <w:lang w:val="af-ZA"/>
          </w:rPr>
          <w:t>/</w:t>
        </w:r>
      </w:ins>
      <w:ins w:id="2945" w:author="user" w:date="2023-09-19T14:37:00Z">
        <w:r w:rsidR="00E20689">
          <w:rPr>
            <w:rFonts w:ascii="GHEA Grapalat" w:hAnsi="GHEA Grapalat" w:cs="Times Armenian"/>
            <w:lang w:val="hy-AM"/>
          </w:rPr>
          <w:t>10</w:t>
        </w:r>
      </w:ins>
      <w:del w:id="2946" w:author="user" w:date="2023-09-08T13:34:00Z">
        <w:r w:rsidRPr="004F23CF" w:rsidDel="005E3531">
          <w:rPr>
            <w:rFonts w:ascii="GHEA Grapalat" w:hAnsi="GHEA Grapalat"/>
          </w:rPr>
          <w:delText>--- BMAPDzB ---/---</w:delText>
        </w:r>
      </w:del>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lastRenderedPageBreak/>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AF791F">
      <w:pPr>
        <w:pStyle w:val="ListParagraph"/>
        <w:widowControl w:val="0"/>
        <w:numPr>
          <w:ilvl w:val="0"/>
          <w:numId w:val="33"/>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ins w:id="2947" w:author="user" w:date="2023-08-29T13:12:00Z">
        <w:r w:rsidR="00AD01A2" w:rsidRPr="00215ABD">
          <w:rPr>
            <w:rFonts w:ascii="GHEA Grapalat" w:hAnsi="GHEA Grapalat"/>
            <w:szCs w:val="22"/>
          </w:rPr>
          <w:t>запрос котировоке</w:t>
        </w:r>
        <w:r w:rsidR="00AD01A2" w:rsidRPr="00374F4A" w:rsidDel="00AD01A2">
          <w:rPr>
            <w:rFonts w:ascii="GHEA Grapalat" w:hAnsi="GHEA Grapalat"/>
          </w:rPr>
          <w:t xml:space="preserve"> </w:t>
        </w:r>
      </w:ins>
      <w:del w:id="2948" w:author="user" w:date="2023-08-29T13:12:00Z">
        <w:r w:rsidR="00305944" w:rsidRPr="00AF791F" w:rsidDel="00AD01A2">
          <w:rPr>
            <w:rFonts w:ascii="GHEA Grapalat" w:hAnsi="GHEA Grapalat"/>
          </w:rPr>
          <w:delText xml:space="preserve">открытом конкурсе </w:delText>
        </w:r>
      </w:del>
      <w:r w:rsidRPr="00AF791F">
        <w:rPr>
          <w:rFonts w:ascii="GHEA Grapalat" w:hAnsi="GHEA Grapalat"/>
        </w:rPr>
        <w:t>под кодом "</w:t>
      </w:r>
      <w:ins w:id="2949" w:author="user" w:date="2023-09-08T13:34:00Z">
        <w:r w:rsidR="005E3531" w:rsidRPr="005E3531">
          <w:rPr>
            <w:rFonts w:ascii="GHEA Grapalat" w:hAnsi="GHEA Grapalat"/>
            <w:lang w:val="hy-AM"/>
          </w:rPr>
          <w:t xml:space="preserve"> </w:t>
        </w:r>
        <w:r w:rsidR="005E3531">
          <w:rPr>
            <w:rFonts w:ascii="GHEA Grapalat" w:hAnsi="GHEA Grapalat"/>
            <w:lang w:val="hy-AM"/>
          </w:rPr>
          <w:t>ԵԲԿ-ԳՀ</w:t>
        </w:r>
        <w:r w:rsidR="005E3531" w:rsidRPr="00A71D81">
          <w:rPr>
            <w:rFonts w:ascii="GHEA Grapalat" w:hAnsi="GHEA Grapalat" w:cs="Sylfaen"/>
          </w:rPr>
          <w:t>ԱՊՁԲ</w:t>
        </w:r>
        <w:r w:rsidR="005E3531">
          <w:rPr>
            <w:rFonts w:ascii="GHEA Grapalat" w:hAnsi="GHEA Grapalat" w:cs="Sylfaen"/>
            <w:lang w:val="hy-AM"/>
          </w:rPr>
          <w:t>-23</w:t>
        </w:r>
        <w:r w:rsidR="005E3531" w:rsidRPr="00A71D81">
          <w:rPr>
            <w:rFonts w:ascii="GHEA Grapalat" w:hAnsi="GHEA Grapalat" w:cs="Times Armenian"/>
            <w:lang w:val="af-ZA"/>
          </w:rPr>
          <w:t>/</w:t>
        </w:r>
      </w:ins>
      <w:ins w:id="2950" w:author="user" w:date="2023-09-19T14:37:00Z">
        <w:r w:rsidR="00E20689">
          <w:rPr>
            <w:rFonts w:ascii="GHEA Grapalat" w:hAnsi="GHEA Grapalat" w:cs="Times Armenian"/>
            <w:lang w:val="hy-AM"/>
          </w:rPr>
          <w:t>10</w:t>
        </w:r>
      </w:ins>
      <w:del w:id="2951" w:author="user" w:date="2023-09-08T13:34:00Z">
        <w:r w:rsidRPr="00AF791F" w:rsidDel="005E3531">
          <w:rPr>
            <w:rFonts w:ascii="GHEA Grapalat" w:hAnsi="GHEA Grapalat"/>
          </w:rPr>
          <w:delText>--- BMAPDzB ---/---</w:delText>
        </w:r>
      </w:del>
      <w:r w:rsidRPr="00AF791F">
        <w:rPr>
          <w:rFonts w:ascii="GHEA Grapalat" w:hAnsi="GHEA Grapalat"/>
        </w:rPr>
        <w:t>"*</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A25836">
        <w:rPr>
          <w:rFonts w:ascii="GHEA Grapalat" w:hAnsi="GHEA Grapalat"/>
          <w:rPrChange w:id="2952" w:author="user" w:date="2023-08-29T13:24:00Z">
            <w:rPr>
              <w:rFonts w:ascii="GHEA Grapalat" w:hAnsi="GHEA Grapalat"/>
              <w:lang w:val="hy-AM"/>
            </w:rPr>
          </w:rPrChange>
        </w:rPr>
        <w:t>недобросовестн</w:t>
      </w:r>
      <w:r w:rsidR="00024FA3">
        <w:rPr>
          <w:rFonts w:ascii="GHEA Grapalat" w:hAnsi="GHEA Grapalat"/>
        </w:rPr>
        <w:t>ой</w:t>
      </w:r>
      <w:r w:rsidR="00024FA3" w:rsidRPr="00A25836">
        <w:rPr>
          <w:rFonts w:ascii="GHEA Grapalat" w:hAnsi="GHEA Grapalat"/>
          <w:rPrChange w:id="2953" w:author="user" w:date="2023-08-29T13:24:00Z">
            <w:rPr>
              <w:rFonts w:ascii="GHEA Grapalat" w:hAnsi="GHEA Grapalat"/>
              <w:lang w:val="hy-AM"/>
            </w:rPr>
          </w:rPrChange>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A25836" w:rsidRPr="00A25836" w:rsidRDefault="006B3E56">
      <w:pPr>
        <w:pStyle w:val="ListParagraph"/>
        <w:widowControl w:val="0"/>
        <w:numPr>
          <w:ilvl w:val="0"/>
          <w:numId w:val="22"/>
        </w:numPr>
        <w:tabs>
          <w:tab w:val="left" w:pos="567"/>
        </w:tabs>
        <w:spacing w:after="160"/>
        <w:jc w:val="both"/>
        <w:rPr>
          <w:ins w:id="2954" w:author="user" w:date="2023-08-29T13:24:00Z"/>
          <w:rFonts w:ascii="GHEA Grapalat" w:hAnsi="GHEA Grapalat"/>
          <w:i/>
          <w:rPrChange w:id="2955" w:author="user" w:date="2023-08-29T13:24:00Z">
            <w:rPr>
              <w:ins w:id="2956" w:author="user" w:date="2023-08-29T13:24:00Z"/>
              <w:rFonts w:ascii="GHEA Grapalat" w:hAnsi="GHEA Grapalat"/>
              <w:i w:val="0"/>
              <w:sz w:val="22"/>
              <w:szCs w:val="22"/>
            </w:rPr>
          </w:rPrChange>
        </w:rPr>
        <w:pPrChange w:id="2957" w:author="user" w:date="2023-08-29T13:24:00Z">
          <w:pPr>
            <w:pStyle w:val="BodyTextIndent"/>
            <w:widowControl w:val="0"/>
            <w:spacing w:after="160" w:line="240" w:lineRule="auto"/>
            <w:ind w:firstLine="0"/>
            <w:jc w:val="center"/>
          </w:pPr>
        </w:pPrChange>
      </w:pPr>
      <w:r w:rsidRPr="00A25836">
        <w:rPr>
          <w:rFonts w:ascii="GHEA Grapalat" w:hAnsi="GHEA Grapalat"/>
          <w:rPrChange w:id="2958" w:author="user" w:date="2023-08-29T13:24:00Z">
            <w:rPr>
              <w:rFonts w:ascii="GHEA Grapalat" w:hAnsi="GHEA Grapalat"/>
              <w:i w:val="0"/>
              <w:spacing w:val="-6"/>
            </w:rPr>
          </w:rPrChange>
        </w:rPr>
        <w:t xml:space="preserve">отсутствует случай установленного приглашением на </w:t>
      </w:r>
      <w:ins w:id="2959" w:author="user" w:date="2023-08-29T13:24:00Z">
        <w:r w:rsidR="00A25836" w:rsidRPr="00A25836">
          <w:rPr>
            <w:rFonts w:ascii="GHEA Grapalat" w:hAnsi="GHEA Grapalat"/>
            <w:rPrChange w:id="2960" w:author="user" w:date="2023-08-29T13:24:00Z">
              <w:rPr>
                <w:rFonts w:ascii="GHEA Grapalat" w:hAnsi="GHEA Grapalat"/>
                <w:sz w:val="22"/>
                <w:szCs w:val="22"/>
              </w:rPr>
            </w:rPrChange>
          </w:rPr>
          <w:t>запрос котировоке</w:t>
        </w:r>
      </w:ins>
    </w:p>
    <w:p w:rsidR="006B3E56" w:rsidRPr="00A25836" w:rsidRDefault="00305944">
      <w:pPr>
        <w:widowControl w:val="0"/>
        <w:tabs>
          <w:tab w:val="left" w:pos="567"/>
        </w:tabs>
        <w:spacing w:after="160"/>
        <w:jc w:val="both"/>
        <w:rPr>
          <w:rFonts w:ascii="GHEA Grapalat" w:hAnsi="GHEA Grapalat"/>
          <w:spacing w:val="-6"/>
          <w:rPrChange w:id="2961" w:author="user" w:date="2023-08-29T13:24:00Z">
            <w:rPr>
              <w:spacing w:val="-6"/>
            </w:rPr>
          </w:rPrChange>
        </w:rPr>
        <w:pPrChange w:id="2962" w:author="user" w:date="2023-08-29T13:24:00Z">
          <w:pPr>
            <w:pStyle w:val="ListParagraph"/>
            <w:widowControl w:val="0"/>
            <w:numPr>
              <w:numId w:val="22"/>
            </w:numPr>
            <w:tabs>
              <w:tab w:val="left" w:pos="567"/>
            </w:tabs>
            <w:spacing w:after="160"/>
            <w:ind w:left="1080" w:hanging="360"/>
            <w:jc w:val="both"/>
          </w:pPr>
        </w:pPrChange>
      </w:pPr>
      <w:del w:id="2963" w:author="user" w:date="2023-08-29T13:24:00Z">
        <w:r w:rsidRPr="00A25836" w:rsidDel="00A25836">
          <w:rPr>
            <w:rFonts w:ascii="GHEA Grapalat" w:hAnsi="GHEA Grapalat" w:hint="eastAsia"/>
            <w:rPrChange w:id="2964" w:author="user" w:date="2023-08-29T13:24:00Z">
              <w:rPr>
                <w:rFonts w:hint="eastAsia"/>
              </w:rPr>
            </w:rPrChange>
          </w:rPr>
          <w:delText>открытый</w:delText>
        </w:r>
        <w:r w:rsidRPr="00A25836" w:rsidDel="00A25836">
          <w:rPr>
            <w:rFonts w:ascii="GHEA Grapalat" w:hAnsi="GHEA Grapalat"/>
            <w:rPrChange w:id="2965" w:author="user" w:date="2023-08-29T13:24:00Z">
              <w:rPr/>
            </w:rPrChange>
          </w:rPr>
          <w:delText xml:space="preserve"> </w:delText>
        </w:r>
        <w:r w:rsidRPr="00A25836" w:rsidDel="00A25836">
          <w:rPr>
            <w:rFonts w:ascii="GHEA Grapalat" w:hAnsi="GHEA Grapalat" w:hint="eastAsia"/>
            <w:rPrChange w:id="2966" w:author="user" w:date="2023-08-29T13:24:00Z">
              <w:rPr>
                <w:rFonts w:hint="eastAsia"/>
              </w:rPr>
            </w:rPrChange>
          </w:rPr>
          <w:delText>конкурс</w:delText>
        </w:r>
        <w:r w:rsidR="006B3E56" w:rsidRPr="00A25836" w:rsidDel="00A25836">
          <w:rPr>
            <w:rFonts w:ascii="GHEA Grapalat" w:hAnsi="GHEA Grapalat"/>
            <w:rPrChange w:id="2967" w:author="user" w:date="2023-08-29T13:24:00Z">
              <w:rPr/>
            </w:rPrChange>
          </w:rPr>
          <w:delText xml:space="preserve"> </w:delText>
        </w:r>
      </w:del>
      <w:r w:rsidR="006B3E56" w:rsidRPr="00A25836">
        <w:rPr>
          <w:rFonts w:ascii="GHEA Grapalat" w:hAnsi="GHEA Grapalat" w:hint="eastAsia"/>
          <w:rPrChange w:id="2968" w:author="user" w:date="2023-08-29T13:24:00Z">
            <w:rPr>
              <w:rFonts w:hint="eastAsia"/>
            </w:rPr>
          </w:rPrChange>
        </w:rPr>
        <w:t>случая</w:t>
      </w:r>
      <w:r w:rsidR="006B3E56" w:rsidRPr="00A25836">
        <w:rPr>
          <w:rFonts w:ascii="GHEA Grapalat" w:hAnsi="GHEA Grapalat"/>
          <w:rPrChange w:id="2969" w:author="user" w:date="2023-08-29T13:24:00Z">
            <w:rPr/>
          </w:rPrChange>
        </w:rPr>
        <w:t xml:space="preserve">     </w:t>
      </w:r>
      <w:r w:rsidR="006B3E56" w:rsidRPr="00A25836">
        <w:rPr>
          <w:rFonts w:ascii="GHEA Grapalat" w:hAnsi="GHEA Grapalat" w:hint="eastAsia"/>
          <w:rPrChange w:id="2970" w:author="user" w:date="2023-08-29T13:24:00Z">
            <w:rPr>
              <w:rFonts w:hint="eastAsia"/>
            </w:rPr>
          </w:rPrChange>
        </w:rPr>
        <w:t>одновременного</w:t>
      </w:r>
      <w:r w:rsidR="006B3E56" w:rsidRPr="00A25836">
        <w:rPr>
          <w:rFonts w:ascii="GHEA Grapalat" w:hAnsi="GHEA Grapalat"/>
          <w:rPrChange w:id="2971" w:author="user" w:date="2023-08-29T13:24:00Z">
            <w:rPr/>
          </w:rPrChange>
        </w:rPr>
        <w:t xml:space="preserve">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2972"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7"/>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pPr>
        <w:pStyle w:val="Heading3"/>
        <w:keepNext w:val="0"/>
        <w:widowControl w:val="0"/>
        <w:spacing w:line="240" w:lineRule="auto"/>
        <w:ind w:firstLine="567"/>
        <w:jc w:val="right"/>
        <w:rPr>
          <w:rFonts w:ascii="GHEA Grapalat" w:hAnsi="GHEA Grapalat" w:cs="Arial"/>
          <w:b/>
          <w:i w:val="0"/>
          <w:sz w:val="24"/>
          <w:szCs w:val="24"/>
        </w:rPr>
        <w:pPrChange w:id="2973" w:author="user" w:date="2023-08-29T13:25:00Z">
          <w:pPr>
            <w:pStyle w:val="Heading3"/>
            <w:keepNext w:val="0"/>
            <w:widowControl w:val="0"/>
            <w:spacing w:after="160" w:line="240" w:lineRule="auto"/>
            <w:ind w:firstLine="567"/>
            <w:jc w:val="right"/>
          </w:pPr>
        </w:pPrChange>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A25836" w:rsidRPr="00A25836" w:rsidRDefault="00D043C1">
      <w:pPr>
        <w:pStyle w:val="BodyTextIndent"/>
        <w:widowControl w:val="0"/>
        <w:spacing w:line="240" w:lineRule="auto"/>
        <w:ind w:firstLine="0"/>
        <w:jc w:val="right"/>
        <w:rPr>
          <w:ins w:id="2974" w:author="user" w:date="2023-08-29T13:24:00Z"/>
          <w:rFonts w:ascii="GHEA Grapalat" w:hAnsi="GHEA Grapalat"/>
          <w:b/>
          <w:sz w:val="24"/>
          <w:szCs w:val="24"/>
          <w:rPrChange w:id="2975" w:author="user" w:date="2023-08-29T13:24:00Z">
            <w:rPr>
              <w:ins w:id="2976" w:author="user" w:date="2023-08-29T13:24:00Z"/>
              <w:rFonts w:ascii="GHEA Grapalat" w:hAnsi="GHEA Grapalat"/>
              <w:i w:val="0"/>
              <w:sz w:val="22"/>
              <w:szCs w:val="22"/>
            </w:rPr>
          </w:rPrChange>
        </w:rPr>
        <w:pPrChange w:id="2977" w:author="user" w:date="2023-08-29T13:25:00Z">
          <w:pPr>
            <w:pStyle w:val="BodyTextIndent"/>
            <w:widowControl w:val="0"/>
            <w:spacing w:after="160" w:line="240" w:lineRule="auto"/>
            <w:ind w:firstLine="0"/>
            <w:jc w:val="center"/>
          </w:pPr>
        </w:pPrChange>
      </w:pPr>
      <w:r w:rsidRPr="001439BD">
        <w:rPr>
          <w:rFonts w:ascii="GHEA Grapalat" w:hAnsi="GHEA Grapalat"/>
          <w:b/>
          <w:sz w:val="24"/>
          <w:szCs w:val="24"/>
        </w:rPr>
        <w:t xml:space="preserve">к Приглашению на </w:t>
      </w:r>
      <w:ins w:id="2978" w:author="user" w:date="2023-08-29T13:24:00Z">
        <w:r w:rsidR="00A25836" w:rsidRPr="00A25836">
          <w:rPr>
            <w:rFonts w:ascii="GHEA Grapalat" w:hAnsi="GHEA Grapalat"/>
            <w:b/>
            <w:sz w:val="24"/>
            <w:szCs w:val="24"/>
            <w:rPrChange w:id="2979" w:author="user" w:date="2023-08-29T13:24:00Z">
              <w:rPr>
                <w:rFonts w:ascii="GHEA Grapalat" w:hAnsi="GHEA Grapalat"/>
                <w:i w:val="0"/>
                <w:sz w:val="22"/>
                <w:szCs w:val="22"/>
              </w:rPr>
            </w:rPrChange>
          </w:rPr>
          <w:t>запрос котировоке</w:t>
        </w:r>
      </w:ins>
    </w:p>
    <w:p w:rsidR="00D043C1" w:rsidRPr="009044F1" w:rsidRDefault="00D043C1">
      <w:pPr>
        <w:pStyle w:val="BodyTextIndent3"/>
        <w:widowControl w:val="0"/>
        <w:spacing w:line="240" w:lineRule="auto"/>
        <w:jc w:val="right"/>
        <w:rPr>
          <w:rFonts w:ascii="GHEA Grapalat" w:hAnsi="GHEA Grapalat" w:cs="Arial"/>
          <w:b/>
          <w:sz w:val="24"/>
          <w:szCs w:val="24"/>
        </w:rPr>
        <w:pPrChange w:id="2980" w:author="user" w:date="2023-08-29T13:25:00Z">
          <w:pPr>
            <w:pStyle w:val="BodyTextIndent3"/>
            <w:widowControl w:val="0"/>
            <w:spacing w:after="160" w:line="240" w:lineRule="auto"/>
            <w:jc w:val="right"/>
          </w:pPr>
        </w:pPrChange>
      </w:pPr>
      <w:del w:id="2981" w:author="user" w:date="2023-08-29T13:24:00Z">
        <w:r w:rsidRPr="001439BD" w:rsidDel="00A25836">
          <w:rPr>
            <w:rFonts w:ascii="GHEA Grapalat" w:hAnsi="GHEA Grapalat"/>
            <w:b/>
            <w:sz w:val="24"/>
            <w:szCs w:val="24"/>
          </w:rPr>
          <w:delText>открытый конкурс</w:delText>
        </w:r>
      </w:del>
      <w:del w:id="2982" w:author="user" w:date="2023-08-29T13:25:00Z">
        <w:r w:rsidRPr="00AA7117" w:rsidDel="00A25836">
          <w:rPr>
            <w:rFonts w:ascii="GHEA Grapalat" w:hAnsi="GHEA Grapalat" w:cs="Arial"/>
            <w:b/>
            <w:sz w:val="24"/>
            <w:szCs w:val="24"/>
          </w:rPr>
          <w:br/>
        </w:r>
      </w:del>
      <w:r w:rsidRPr="009044F1">
        <w:rPr>
          <w:rFonts w:ascii="GHEA Grapalat" w:hAnsi="GHEA Grapalat"/>
          <w:b/>
          <w:sz w:val="24"/>
          <w:szCs w:val="24"/>
        </w:rPr>
        <w:t xml:space="preserve">под кодом </w:t>
      </w:r>
      <w:r>
        <w:rPr>
          <w:rFonts w:ascii="GHEA Grapalat" w:hAnsi="GHEA Grapalat"/>
          <w:b/>
          <w:sz w:val="24"/>
          <w:szCs w:val="24"/>
        </w:rPr>
        <w:t>"</w:t>
      </w:r>
      <w:ins w:id="2983" w:author="user" w:date="2023-09-08T13:36: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2526A6">
          <w:rPr>
            <w:rFonts w:ascii="GHEA Grapalat" w:hAnsi="GHEA Grapalat" w:cs="Sylfaen"/>
            <w:lang w:val="hy-AM"/>
          </w:rPr>
          <w:t>-23</w:t>
        </w:r>
        <w:r w:rsidR="002526A6" w:rsidRPr="00A71D81">
          <w:rPr>
            <w:rFonts w:ascii="GHEA Grapalat" w:hAnsi="GHEA Grapalat" w:cs="Times Armenian"/>
            <w:lang w:val="af-ZA"/>
          </w:rPr>
          <w:t>/</w:t>
        </w:r>
      </w:ins>
      <w:ins w:id="2984" w:author="user" w:date="2023-09-19T14:37:00Z">
        <w:r w:rsidR="00E20689">
          <w:rPr>
            <w:rFonts w:ascii="GHEA Grapalat" w:hAnsi="GHEA Grapalat" w:cs="Times Armenian"/>
            <w:lang w:val="hy-AM"/>
          </w:rPr>
          <w:t>10</w:t>
        </w:r>
      </w:ins>
      <w:del w:id="2985" w:author="user" w:date="2023-09-08T13:36:00Z">
        <w:r w:rsidRPr="009044F1" w:rsidDel="002526A6">
          <w:rPr>
            <w:rFonts w:ascii="GHEA Grapalat" w:hAnsi="GHEA Grapalat"/>
            <w:b/>
            <w:sz w:val="24"/>
            <w:szCs w:val="24"/>
          </w:rPr>
          <w:delText>---BMAPDzB---/---</w:delText>
        </w:r>
      </w:del>
      <w:r>
        <w:rPr>
          <w:rFonts w:ascii="GHEA Grapalat" w:hAnsi="GHEA Grapalat"/>
          <w:b/>
          <w:sz w:val="24"/>
          <w:szCs w:val="24"/>
        </w:rPr>
        <w:t>"</w:t>
      </w:r>
      <w:r>
        <w:rPr>
          <w:rStyle w:val="FootnoteReference"/>
          <w:rFonts w:ascii="GHEA Grapalat" w:hAnsi="GHEA Grapalat"/>
          <w:b/>
          <w:sz w:val="24"/>
          <w:szCs w:val="24"/>
        </w:rPr>
        <w:footnoteReference w:customMarkFollows="1" w:id="18"/>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A25836" w:rsidRPr="00215ABD" w:rsidRDefault="00D043C1" w:rsidP="00A25836">
      <w:pPr>
        <w:pStyle w:val="BodyTextIndent"/>
        <w:widowControl w:val="0"/>
        <w:spacing w:after="160" w:line="240" w:lineRule="auto"/>
        <w:ind w:firstLine="0"/>
        <w:jc w:val="center"/>
        <w:rPr>
          <w:ins w:id="2986" w:author="user" w:date="2023-08-29T13:26:00Z"/>
          <w:rFonts w:ascii="GHEA Grapalat" w:hAnsi="GHEA Grapalat"/>
          <w:i w:val="0"/>
          <w:sz w:val="22"/>
          <w:szCs w:val="22"/>
        </w:rPr>
      </w:pPr>
      <w:r w:rsidRPr="00A25836">
        <w:rPr>
          <w:rFonts w:ascii="GHEA Grapalat" w:hAnsi="GHEA Grapalat"/>
          <w:i w:val="0"/>
          <w:sz w:val="24"/>
          <w:szCs w:val="24"/>
          <w:rPrChange w:id="2987" w:author="user" w:date="2023-08-29T13:26:00Z">
            <w:rPr>
              <w:rFonts w:ascii="GHEA Grapalat" w:hAnsi="GHEA Grapalat"/>
            </w:rPr>
          </w:rPrChange>
        </w:rPr>
        <w:t xml:space="preserve">_____________________________, </w:t>
      </w:r>
      <w:del w:id="2988" w:author="user" w:date="2023-08-29T13:25:00Z">
        <w:r w:rsidRPr="00A25836" w:rsidDel="00A25836">
          <w:rPr>
            <w:rFonts w:ascii="GHEA Grapalat" w:hAnsi="GHEA Grapalat"/>
            <w:i w:val="0"/>
            <w:sz w:val="24"/>
            <w:szCs w:val="24"/>
            <w:rPrChange w:id="2989" w:author="user" w:date="2023-08-29T13:26:00Z">
              <w:rPr>
                <w:rFonts w:ascii="GHEA Grapalat" w:hAnsi="GHEA Grapalat"/>
              </w:rPr>
            </w:rPrChange>
          </w:rPr>
          <w:delText xml:space="preserve">                           </w:delText>
        </w:r>
      </w:del>
      <w:r w:rsidRPr="00A25836">
        <w:rPr>
          <w:rFonts w:ascii="GHEA Grapalat" w:hAnsi="GHEA Grapalat"/>
          <w:i w:val="0"/>
          <w:sz w:val="24"/>
          <w:szCs w:val="24"/>
          <w:rPrChange w:id="2990" w:author="user" w:date="2023-08-29T13:26:00Z">
            <w:rPr>
              <w:rFonts w:ascii="GHEA Grapalat" w:hAnsi="GHEA Grapalat"/>
            </w:rPr>
          </w:rPrChange>
        </w:rPr>
        <w:t xml:space="preserve">   в качестве участника в </w:t>
      </w:r>
      <w:ins w:id="2991" w:author="user" w:date="2023-08-29T13:26:00Z">
        <w:r w:rsidR="00A25836" w:rsidRPr="00A25836">
          <w:rPr>
            <w:rFonts w:ascii="GHEA Grapalat" w:hAnsi="GHEA Grapalat"/>
            <w:i w:val="0"/>
            <w:sz w:val="24"/>
            <w:szCs w:val="24"/>
            <w:rPrChange w:id="2992" w:author="user" w:date="2023-08-29T13:26:00Z">
              <w:rPr>
                <w:rFonts w:ascii="GHEA Grapalat" w:hAnsi="GHEA Grapalat"/>
              </w:rPr>
            </w:rPrChange>
          </w:rPr>
          <w:t xml:space="preserve">рамках </w:t>
        </w:r>
        <w:r w:rsidR="00A25836" w:rsidRPr="00A25836">
          <w:rPr>
            <w:rFonts w:ascii="GHEA Grapalat" w:hAnsi="GHEA Grapalat"/>
            <w:i w:val="0"/>
            <w:sz w:val="24"/>
            <w:szCs w:val="24"/>
            <w:rPrChange w:id="2993" w:author="user" w:date="2023-08-29T13:26:00Z">
              <w:rPr>
                <w:rFonts w:ascii="GHEA Grapalat" w:hAnsi="GHEA Grapalat"/>
                <w:i w:val="0"/>
                <w:sz w:val="22"/>
                <w:szCs w:val="22"/>
              </w:rPr>
            </w:rPrChange>
          </w:rPr>
          <w:t xml:space="preserve">запрос </w:t>
        </w:r>
      </w:ins>
    </w:p>
    <w:p w:rsidR="00D043C1" w:rsidRPr="00430541" w:rsidDel="00A25836" w:rsidRDefault="00A25836">
      <w:pPr>
        <w:widowControl w:val="0"/>
        <w:rPr>
          <w:del w:id="2994" w:author="user" w:date="2023-08-29T13:26:00Z"/>
          <w:rFonts w:ascii="GHEA Grapalat" w:hAnsi="GHEA Grapalat"/>
        </w:rPr>
        <w:pPrChange w:id="2995" w:author="user" w:date="2023-08-29T13:26:00Z">
          <w:pPr>
            <w:widowControl w:val="0"/>
            <w:jc w:val="both"/>
          </w:pPr>
        </w:pPrChange>
      </w:pPr>
      <w:ins w:id="2996" w:author="user" w:date="2023-08-29T13:26:00Z">
        <w:r>
          <w:rPr>
            <w:rFonts w:ascii="GHEA Grapalat" w:hAnsi="GHEA Grapalat"/>
          </w:rPr>
          <w:tab/>
        </w:r>
        <w:r>
          <w:rPr>
            <w:rFonts w:ascii="GHEA Grapalat" w:hAnsi="GHEA Grapalat"/>
          </w:rPr>
          <w:tab/>
        </w:r>
      </w:ins>
    </w:p>
    <w:p w:rsidR="00D043C1" w:rsidRPr="00430541" w:rsidRDefault="00D043C1">
      <w:pPr>
        <w:widowControl w:val="0"/>
        <w:spacing w:after="120"/>
        <w:rPr>
          <w:rFonts w:ascii="GHEA Grapalat" w:hAnsi="GHEA Grapalat" w:cs="Arial"/>
          <w:sz w:val="16"/>
          <w:u w:val="single"/>
        </w:rPr>
        <w:pPrChange w:id="2997" w:author="user" w:date="2023-08-29T13:26:00Z">
          <w:pPr>
            <w:widowControl w:val="0"/>
            <w:spacing w:after="120"/>
            <w:jc w:val="both"/>
          </w:pPr>
        </w:pPrChange>
      </w:pPr>
      <w:del w:id="2998" w:author="user" w:date="2023-08-29T13:26:00Z">
        <w:r w:rsidRPr="00430541" w:rsidDel="00A25836">
          <w:rPr>
            <w:rFonts w:ascii="GHEA Grapalat" w:hAnsi="GHEA Grapalat"/>
            <w:sz w:val="16"/>
          </w:rPr>
          <w:delText>н</w:delText>
        </w:r>
      </w:del>
      <w:r w:rsidRPr="00430541">
        <w:rPr>
          <w:rFonts w:ascii="GHEA Grapalat" w:hAnsi="GHEA Grapalat"/>
          <w:sz w:val="16"/>
        </w:rPr>
        <w:t>аименование участника</w:t>
      </w:r>
    </w:p>
    <w:p w:rsidR="00D043C1" w:rsidRPr="009044F1" w:rsidRDefault="00A25836" w:rsidP="00D043C1">
      <w:pPr>
        <w:widowControl w:val="0"/>
        <w:spacing w:after="160"/>
        <w:jc w:val="both"/>
        <w:rPr>
          <w:rFonts w:ascii="GHEA Grapalat" w:hAnsi="GHEA Grapalat"/>
        </w:rPr>
      </w:pPr>
      <w:ins w:id="2999" w:author="user" w:date="2023-08-29T13:26:00Z">
        <w:r w:rsidRPr="00A25836">
          <w:rPr>
            <w:rFonts w:ascii="GHEA Grapalat" w:hAnsi="GHEA Grapalat"/>
            <w:rPrChange w:id="3000" w:author="user" w:date="2023-08-29T13:26:00Z">
              <w:rPr>
                <w:rFonts w:ascii="GHEA Grapalat" w:hAnsi="GHEA Grapalat"/>
                <w:i/>
              </w:rPr>
            </w:rPrChange>
          </w:rPr>
          <w:t>котировоке</w:t>
        </w:r>
        <w:r w:rsidRPr="009044F1" w:rsidDel="00A25836">
          <w:rPr>
            <w:rFonts w:ascii="GHEA Grapalat" w:hAnsi="GHEA Grapalat"/>
          </w:rPr>
          <w:t xml:space="preserve"> </w:t>
        </w:r>
      </w:ins>
      <w:del w:id="3001" w:author="user" w:date="2023-08-29T13:26:00Z">
        <w:r w:rsidR="00D043C1" w:rsidRPr="009044F1" w:rsidDel="00A25836">
          <w:rPr>
            <w:rFonts w:ascii="GHEA Grapalat" w:hAnsi="GHEA Grapalat"/>
          </w:rPr>
          <w:delText xml:space="preserve">рамках </w:delText>
        </w:r>
      </w:del>
      <w:del w:id="3002" w:author="user" w:date="2023-08-29T13:25:00Z">
        <w:r w:rsidR="00D043C1" w:rsidRPr="009044F1" w:rsidDel="00A25836">
          <w:rPr>
            <w:rFonts w:ascii="GHEA Grapalat" w:hAnsi="GHEA Grapalat"/>
          </w:rPr>
          <w:delText xml:space="preserve">открытого конкурса </w:delText>
        </w:r>
      </w:del>
      <w:r w:rsidR="00D043C1" w:rsidRPr="009044F1">
        <w:rPr>
          <w:rFonts w:ascii="GHEA Grapalat" w:hAnsi="GHEA Grapalat"/>
        </w:rPr>
        <w:t xml:space="preserve">под кодом </w:t>
      </w:r>
      <w:r w:rsidR="00D043C1">
        <w:rPr>
          <w:rFonts w:ascii="GHEA Grapalat" w:hAnsi="GHEA Grapalat"/>
        </w:rPr>
        <w:t>"</w:t>
      </w:r>
      <w:ins w:id="3003" w:author="user" w:date="2023-09-08T13:36: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2526A6">
          <w:rPr>
            <w:rFonts w:ascii="GHEA Grapalat" w:hAnsi="GHEA Grapalat" w:cs="Sylfaen"/>
            <w:lang w:val="hy-AM"/>
          </w:rPr>
          <w:t>-23</w:t>
        </w:r>
        <w:r w:rsidR="002526A6" w:rsidRPr="00A71D81">
          <w:rPr>
            <w:rFonts w:ascii="GHEA Grapalat" w:hAnsi="GHEA Grapalat" w:cs="Times Armenian"/>
            <w:lang w:val="af-ZA"/>
          </w:rPr>
          <w:t>/</w:t>
        </w:r>
      </w:ins>
      <w:ins w:id="3004" w:author="user" w:date="2023-09-19T14:37:00Z">
        <w:r w:rsidR="00E20689">
          <w:rPr>
            <w:rFonts w:ascii="GHEA Grapalat" w:hAnsi="GHEA Grapalat" w:cs="Times Armenian"/>
            <w:lang w:val="hy-AM"/>
          </w:rPr>
          <w:t>10</w:t>
        </w:r>
      </w:ins>
      <w:del w:id="3005" w:author="user" w:date="2023-09-08T13:36:00Z">
        <w:r w:rsidR="00D043C1" w:rsidRPr="009044F1" w:rsidDel="002526A6">
          <w:rPr>
            <w:rFonts w:ascii="GHEA Grapalat" w:hAnsi="GHEA Grapalat"/>
          </w:rPr>
          <w:delText>---BMAPDzB---/---</w:delText>
        </w:r>
      </w:del>
      <w:r w:rsidR="00D043C1">
        <w:rPr>
          <w:rFonts w:ascii="GHEA Grapalat" w:hAnsi="GHEA Grapalat"/>
        </w:rPr>
        <w:t>"</w:t>
      </w:r>
      <w:r w:rsidR="00D043C1" w:rsidRPr="009044F1">
        <w:rPr>
          <w:rFonts w:ascii="GHEA Grapalat" w:hAnsi="GHEA Grapalat"/>
        </w:rPr>
        <w:t>* ниже по лотам представляет</w:t>
      </w:r>
      <w:r w:rsidR="00D043C1" w:rsidRPr="00D3436F">
        <w:rPr>
          <w:rFonts w:ascii="GHEA Grapalat" w:hAnsi="GHEA Grapalat"/>
        </w:rPr>
        <w:t xml:space="preserve"> </w:t>
      </w:r>
      <w:r w:rsidR="00D043C1" w:rsidRPr="009044F1">
        <w:rPr>
          <w:rFonts w:ascii="GHEA Grapalat" w:hAnsi="GHEA Grapalat"/>
        </w:rPr>
        <w:t xml:space="preserve">полное описание предлагаемого им товара.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1605"/>
        <w:gridCol w:w="1322"/>
        <w:gridCol w:w="1344"/>
        <w:gridCol w:w="1699"/>
        <w:gridCol w:w="3246"/>
      </w:tblGrid>
      <w:tr w:rsidR="005E3531" w:rsidRPr="00206AF8" w:rsidTr="002A7D19">
        <w:tc>
          <w:tcPr>
            <w:tcW w:w="957" w:type="dxa"/>
            <w:vMerge w:val="restart"/>
            <w:vAlign w:val="center"/>
          </w:tcPr>
          <w:p w:rsidR="005E3531" w:rsidRDefault="005E3531" w:rsidP="00FF3F2A">
            <w:pPr>
              <w:widowControl w:val="0"/>
              <w:jc w:val="center"/>
              <w:rPr>
                <w:rFonts w:ascii="GHEA Grapalat" w:hAnsi="GHEA Grapalat"/>
                <w:b/>
                <w:sz w:val="20"/>
                <w:szCs w:val="20"/>
              </w:rPr>
            </w:pPr>
          </w:p>
          <w:p w:rsidR="005E3531" w:rsidRPr="00206AF8" w:rsidRDefault="005E353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216" w:type="dxa"/>
            <w:gridSpan w:val="5"/>
            <w:vAlign w:val="center"/>
          </w:tcPr>
          <w:p w:rsidR="005E3531" w:rsidRPr="00206AF8" w:rsidRDefault="005E3531" w:rsidP="00FF3F2A">
            <w:pPr>
              <w:widowControl w:val="0"/>
              <w:jc w:val="center"/>
              <w:rPr>
                <w:ins w:id="3006" w:author="user" w:date="2023-09-08T13:34:00Z"/>
                <w:rFonts w:ascii="GHEA Grapalat" w:hAnsi="GHEA Grapalat"/>
                <w:b/>
                <w:sz w:val="20"/>
                <w:szCs w:val="20"/>
              </w:rPr>
            </w:pPr>
            <w:r w:rsidRPr="00206AF8">
              <w:rPr>
                <w:rFonts w:ascii="GHEA Grapalat" w:hAnsi="GHEA Grapalat"/>
                <w:b/>
                <w:sz w:val="20"/>
                <w:szCs w:val="20"/>
              </w:rPr>
              <w:t>Предлагаемый товар</w:t>
            </w:r>
          </w:p>
        </w:tc>
      </w:tr>
      <w:tr w:rsidR="00E20689" w:rsidRPr="00206AF8" w:rsidTr="002A7D19">
        <w:trPr>
          <w:trHeight w:val="696"/>
        </w:trPr>
        <w:tc>
          <w:tcPr>
            <w:tcW w:w="957" w:type="dxa"/>
            <w:vMerge/>
            <w:vAlign w:val="center"/>
          </w:tcPr>
          <w:p w:rsidR="00E20689" w:rsidRPr="00206AF8" w:rsidRDefault="00E20689" w:rsidP="00FF3F2A">
            <w:pPr>
              <w:widowControl w:val="0"/>
              <w:jc w:val="center"/>
              <w:rPr>
                <w:rFonts w:ascii="GHEA Grapalat" w:hAnsi="GHEA Grapalat"/>
                <w:b/>
                <w:bCs/>
                <w:sz w:val="20"/>
                <w:szCs w:val="20"/>
              </w:rPr>
            </w:pPr>
          </w:p>
        </w:tc>
        <w:tc>
          <w:tcPr>
            <w:tcW w:w="1605" w:type="dxa"/>
            <w:vAlign w:val="center"/>
          </w:tcPr>
          <w:p w:rsidR="00E20689" w:rsidRDefault="00E20689" w:rsidP="00FF3F2A">
            <w:pPr>
              <w:widowControl w:val="0"/>
              <w:jc w:val="center"/>
              <w:rPr>
                <w:rFonts w:ascii="GHEA Grapalat" w:hAnsi="GHEA Grapalat"/>
                <w:b/>
                <w:sz w:val="20"/>
                <w:szCs w:val="20"/>
              </w:rPr>
            </w:pPr>
            <w:r>
              <w:rPr>
                <w:rFonts w:ascii="GHEA Grapalat" w:hAnsi="GHEA Grapalat"/>
                <w:b/>
                <w:sz w:val="20"/>
                <w:szCs w:val="20"/>
              </w:rPr>
              <w:t>фирменное</w:t>
            </w:r>
          </w:p>
          <w:p w:rsidR="00E20689" w:rsidRPr="00206AF8" w:rsidRDefault="00E20689"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22" w:type="dxa"/>
            <w:vAlign w:val="center"/>
          </w:tcPr>
          <w:p w:rsidR="00E20689" w:rsidRPr="00206AF8" w:rsidRDefault="00E20689"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44" w:type="dxa"/>
            <w:vAlign w:val="center"/>
          </w:tcPr>
          <w:p w:rsidR="00E20689" w:rsidRPr="00BF7253" w:rsidRDefault="00E20689"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699" w:type="dxa"/>
            <w:vAlign w:val="center"/>
          </w:tcPr>
          <w:p w:rsidR="00E20689" w:rsidRPr="00206AF8" w:rsidRDefault="00E20689"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3246" w:type="dxa"/>
            <w:vAlign w:val="center"/>
          </w:tcPr>
          <w:p w:rsidR="00E20689" w:rsidRPr="00206AF8" w:rsidRDefault="00E20689" w:rsidP="00FF3F2A">
            <w:pPr>
              <w:widowControl w:val="0"/>
              <w:jc w:val="center"/>
              <w:rPr>
                <w:ins w:id="3007" w:author="user" w:date="2023-09-08T13:34:00Z"/>
                <w:rFonts w:ascii="GHEA Grapalat" w:hAnsi="GHEA Grapalat"/>
                <w:b/>
                <w:sz w:val="20"/>
                <w:szCs w:val="20"/>
              </w:rPr>
            </w:pPr>
            <w:r w:rsidRPr="00206AF8">
              <w:rPr>
                <w:rFonts w:ascii="GHEA Grapalat" w:hAnsi="GHEA Grapalat"/>
                <w:b/>
                <w:sz w:val="20"/>
                <w:szCs w:val="20"/>
              </w:rPr>
              <w:t>технические характеристики</w:t>
            </w:r>
          </w:p>
        </w:tc>
      </w:tr>
      <w:tr w:rsidR="00E20689" w:rsidRPr="00206AF8" w:rsidTr="002A7D19">
        <w:tc>
          <w:tcPr>
            <w:tcW w:w="957"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605"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322"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344"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699"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3246" w:type="dxa"/>
          </w:tcPr>
          <w:p w:rsidR="00E20689" w:rsidRPr="00206AF8" w:rsidRDefault="00E20689" w:rsidP="00FF3F2A">
            <w:pPr>
              <w:pStyle w:val="Heading3"/>
              <w:keepNext w:val="0"/>
              <w:widowControl w:val="0"/>
              <w:spacing w:line="240" w:lineRule="auto"/>
              <w:jc w:val="left"/>
              <w:rPr>
                <w:ins w:id="3008" w:author="user" w:date="2023-09-08T13:34:00Z"/>
                <w:rFonts w:ascii="GHEA Grapalat" w:hAnsi="GHEA Grapalat"/>
                <w:b/>
              </w:rPr>
            </w:pPr>
          </w:p>
        </w:tc>
      </w:tr>
      <w:tr w:rsidR="00E20689" w:rsidRPr="00206AF8" w:rsidTr="002A7D19">
        <w:tc>
          <w:tcPr>
            <w:tcW w:w="957"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605"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322"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344"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699"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3246" w:type="dxa"/>
          </w:tcPr>
          <w:p w:rsidR="00E20689" w:rsidRPr="00206AF8" w:rsidRDefault="00E20689" w:rsidP="00FF3F2A">
            <w:pPr>
              <w:pStyle w:val="Heading3"/>
              <w:keepNext w:val="0"/>
              <w:widowControl w:val="0"/>
              <w:spacing w:line="240" w:lineRule="auto"/>
              <w:jc w:val="left"/>
              <w:rPr>
                <w:ins w:id="3009" w:author="user" w:date="2023-09-08T13:34:00Z"/>
                <w:rFonts w:ascii="GHEA Grapalat" w:hAnsi="GHEA Grapalat"/>
                <w:b/>
              </w:rPr>
            </w:pPr>
          </w:p>
        </w:tc>
      </w:tr>
      <w:tr w:rsidR="00E20689" w:rsidRPr="00206AF8" w:rsidTr="002A7D19">
        <w:tc>
          <w:tcPr>
            <w:tcW w:w="957"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605"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322"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344"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1699" w:type="dxa"/>
          </w:tcPr>
          <w:p w:rsidR="00E20689" w:rsidRPr="00206AF8" w:rsidRDefault="00E20689" w:rsidP="00FF3F2A">
            <w:pPr>
              <w:pStyle w:val="Heading3"/>
              <w:keepNext w:val="0"/>
              <w:widowControl w:val="0"/>
              <w:spacing w:line="240" w:lineRule="auto"/>
              <w:jc w:val="left"/>
              <w:rPr>
                <w:rFonts w:ascii="GHEA Grapalat" w:hAnsi="GHEA Grapalat"/>
                <w:b/>
              </w:rPr>
            </w:pPr>
          </w:p>
        </w:tc>
        <w:tc>
          <w:tcPr>
            <w:tcW w:w="3246" w:type="dxa"/>
          </w:tcPr>
          <w:p w:rsidR="00E20689" w:rsidRPr="00206AF8" w:rsidRDefault="00E20689" w:rsidP="00FF3F2A">
            <w:pPr>
              <w:pStyle w:val="Heading3"/>
              <w:keepNext w:val="0"/>
              <w:widowControl w:val="0"/>
              <w:spacing w:line="240" w:lineRule="auto"/>
              <w:jc w:val="left"/>
              <w:rPr>
                <w:ins w:id="3010" w:author="user" w:date="2023-09-08T13:34:00Z"/>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 xml:space="preserve">к Приглашению на </w:t>
      </w:r>
      <w:ins w:id="3011" w:author="user" w:date="2023-08-29T13:27:00Z">
        <w:r w:rsidR="00A25836" w:rsidRPr="00A25836">
          <w:rPr>
            <w:rFonts w:ascii="GHEA Grapalat" w:hAnsi="GHEA Grapalat"/>
            <w:b/>
            <w:rPrChange w:id="3012" w:author="user" w:date="2023-08-29T13:27:00Z">
              <w:rPr>
                <w:rFonts w:ascii="GHEA Grapalat" w:hAnsi="GHEA Grapalat"/>
                <w:i/>
              </w:rPr>
            </w:rPrChange>
          </w:rPr>
          <w:t>запрос</w:t>
        </w:r>
        <w:r w:rsidR="00A25836" w:rsidRPr="00B433AA">
          <w:rPr>
            <w:rFonts w:ascii="GHEA Grapalat" w:hAnsi="GHEA Grapalat"/>
            <w:b/>
          </w:rPr>
          <w:t xml:space="preserve"> </w:t>
        </w:r>
        <w:r w:rsidR="00A25836" w:rsidRPr="00A25836">
          <w:rPr>
            <w:rFonts w:ascii="GHEA Grapalat" w:hAnsi="GHEA Grapalat"/>
            <w:b/>
            <w:rPrChange w:id="3013" w:author="user" w:date="2023-08-29T13:27:00Z">
              <w:rPr>
                <w:rFonts w:ascii="GHEA Grapalat" w:hAnsi="GHEA Grapalat"/>
                <w:i/>
              </w:rPr>
            </w:rPrChange>
          </w:rPr>
          <w:t>котировоке</w:t>
        </w:r>
        <w:r w:rsidR="00A25836" w:rsidRPr="001439BD" w:rsidDel="00A25836">
          <w:rPr>
            <w:rFonts w:ascii="GHEA Grapalat" w:hAnsi="GHEA Grapalat"/>
            <w:b/>
          </w:rPr>
          <w:t xml:space="preserve"> </w:t>
        </w:r>
      </w:ins>
      <w:del w:id="3014" w:author="user" w:date="2023-08-29T13:27:00Z">
        <w:r w:rsidRPr="001439BD" w:rsidDel="00A25836">
          <w:rPr>
            <w:rFonts w:ascii="GHEA Grapalat" w:hAnsi="GHEA Grapalat"/>
            <w:b/>
          </w:rPr>
          <w:delText>открытый конкурс</w:delText>
        </w:r>
      </w:del>
    </w:p>
    <w:p w:rsidR="00AB6E69" w:rsidRPr="00B433AA" w:rsidRDefault="00AB6E69">
      <w:pPr>
        <w:jc w:val="right"/>
        <w:rPr>
          <w:rFonts w:ascii="GHEA Grapalat" w:hAnsi="GHEA Grapalat"/>
          <w:b/>
        </w:rPr>
        <w:pPrChange w:id="3015" w:author="user" w:date="2023-08-29T13:27:00Z">
          <w:pPr>
            <w:pStyle w:val="Heading3"/>
            <w:keepNext w:val="0"/>
            <w:widowControl w:val="0"/>
            <w:spacing w:after="160" w:line="240" w:lineRule="auto"/>
            <w:ind w:firstLine="567"/>
            <w:jc w:val="right"/>
          </w:pPr>
        </w:pPrChange>
      </w:pPr>
      <w:r w:rsidRPr="009044F1">
        <w:rPr>
          <w:rFonts w:ascii="GHEA Grapalat" w:hAnsi="GHEA Grapalat"/>
          <w:b/>
        </w:rPr>
        <w:t xml:space="preserve">под кодом </w:t>
      </w:r>
      <w:r>
        <w:rPr>
          <w:rFonts w:ascii="GHEA Grapalat" w:hAnsi="GHEA Grapalat"/>
          <w:b/>
        </w:rPr>
        <w:t>"</w:t>
      </w:r>
      <w:ins w:id="3016" w:author="user" w:date="2023-09-08T13:36: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713EED">
          <w:rPr>
            <w:rFonts w:ascii="GHEA Grapalat" w:hAnsi="GHEA Grapalat" w:cs="Sylfaen"/>
            <w:lang w:val="hy-AM"/>
          </w:rPr>
          <w:t>-</w:t>
        </w:r>
        <w:r w:rsidR="002526A6">
          <w:rPr>
            <w:rFonts w:ascii="GHEA Grapalat" w:hAnsi="GHEA Grapalat" w:cs="Sylfaen"/>
            <w:lang w:val="hy-AM"/>
          </w:rPr>
          <w:t>23</w:t>
        </w:r>
        <w:r w:rsidR="002526A6" w:rsidRPr="00A71D81">
          <w:rPr>
            <w:rFonts w:ascii="GHEA Grapalat" w:hAnsi="GHEA Grapalat" w:cs="Times Armenian"/>
            <w:lang w:val="af-ZA"/>
          </w:rPr>
          <w:t>/</w:t>
        </w:r>
      </w:ins>
      <w:ins w:id="3017" w:author="user" w:date="2023-09-19T14:38:00Z">
        <w:r w:rsidR="00713EED">
          <w:rPr>
            <w:rFonts w:ascii="GHEA Grapalat" w:hAnsi="GHEA Grapalat" w:cs="Times Armenian"/>
            <w:lang w:val="hy-AM"/>
          </w:rPr>
          <w:t>10</w:t>
        </w:r>
      </w:ins>
      <w:del w:id="3018" w:author="user" w:date="2023-09-08T13:36:00Z">
        <w:r w:rsidRPr="009044F1" w:rsidDel="002526A6">
          <w:rPr>
            <w:rFonts w:ascii="GHEA Grapalat" w:hAnsi="GHEA Grapalat"/>
            <w:b/>
          </w:rPr>
          <w:delText>---BMAPDzB</w:delText>
        </w:r>
        <w:r w:rsidR="000B5664" w:rsidDel="002526A6">
          <w:rPr>
            <w:rFonts w:ascii="GHEA Grapalat" w:hAnsi="GHEA Grapalat"/>
            <w:b/>
          </w:rPr>
          <w:delText>*</w:delText>
        </w:r>
        <w:r w:rsidRPr="009044F1" w:rsidDel="002526A6">
          <w:rPr>
            <w:rFonts w:ascii="GHEA Grapalat" w:hAnsi="GHEA Grapalat"/>
            <w:b/>
          </w:rPr>
          <w:delText>---/---</w:delText>
        </w:r>
      </w:del>
      <w:r>
        <w:rPr>
          <w:rFonts w:ascii="GHEA Grapalat" w:hAnsi="GHEA Grapalat"/>
          <w:b/>
        </w:rPr>
        <w:t>"</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019"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F016A2">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F016A2" w:rsidRPr="004E2F96"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del w:id="3020" w:author="user" w:date="2023-09-08T13:36:00Z">
        <w:r w:rsidRPr="00FD1EE4" w:rsidDel="002526A6">
          <w:rPr>
            <w:rFonts w:ascii="GHEA Grapalat" w:hAnsi="GHEA Grapalat"/>
          </w:rPr>
          <w:lastRenderedPageBreak/>
          <w:br w:type="page"/>
        </w:r>
      </w:del>
    </w:p>
    <w:p w:rsidR="00F016A2" w:rsidRPr="00CB7DFD"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220F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0220F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0220FC"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0220FC"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0220FC"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0220FC"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F016A2">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D2C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016A2">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D2CDF">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E61782">
      <w:pPr>
        <w:pStyle w:val="ListParagraph"/>
        <w:numPr>
          <w:ilvl w:val="0"/>
          <w:numId w:val="25"/>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302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016A2">
      <w:pPr>
        <w:pStyle w:val="ListParagraph"/>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016A2">
      <w:pPr>
        <w:pStyle w:val="ListParagraph"/>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016A2">
      <w:pPr>
        <w:pStyle w:val="ListParagraph"/>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016A2">
      <w:pPr>
        <w:pStyle w:val="ListParagraph"/>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016A2">
      <w:pPr>
        <w:pStyle w:val="ListParagraph"/>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pStyle w:val="ListParagraph"/>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pStyle w:val="ListParagraph"/>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w:t>
      </w:r>
      <w:r w:rsidRPr="000306ED">
        <w:rPr>
          <w:rFonts w:ascii="GHEA Grapalat" w:hAnsi="GHEA Grapalat"/>
        </w:rPr>
        <w:lastRenderedPageBreak/>
        <w:t>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306ED">
        <w:rPr>
          <w:rFonts w:ascii="GHEA Grapalat" w:hAnsi="GHEA Grapalat"/>
          <w:lang w:val="hy-AM"/>
        </w:rPr>
        <w:lastRenderedPageBreak/>
        <w:t xml:space="preserve">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306ED">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ins w:id="3022" w:author="user" w:date="2023-08-29T13:28:00Z">
        <w:r w:rsidR="00A25836" w:rsidRPr="008C39AF">
          <w:rPr>
            <w:rFonts w:ascii="GHEA Grapalat" w:hAnsi="GHEA Grapalat"/>
            <w:b/>
            <w:sz w:val="24"/>
            <w:szCs w:val="24"/>
          </w:rPr>
          <w:t>запрос</w:t>
        </w:r>
        <w:r w:rsidR="00A25836" w:rsidRPr="008C39AF">
          <w:rPr>
            <w:rFonts w:ascii="GHEA Grapalat" w:hAnsi="GHEA Grapalat"/>
            <w:b/>
          </w:rPr>
          <w:t xml:space="preserve"> </w:t>
        </w:r>
        <w:r w:rsidR="00A25836" w:rsidRPr="008C39AF">
          <w:rPr>
            <w:rFonts w:ascii="GHEA Grapalat" w:hAnsi="GHEA Grapalat"/>
            <w:b/>
            <w:sz w:val="24"/>
            <w:szCs w:val="24"/>
          </w:rPr>
          <w:t>котировоке</w:t>
        </w:r>
        <w:r w:rsidR="00A25836" w:rsidRPr="001439BD" w:rsidDel="00A25836">
          <w:rPr>
            <w:rFonts w:ascii="GHEA Grapalat" w:hAnsi="GHEA Grapalat"/>
            <w:b/>
          </w:rPr>
          <w:t xml:space="preserve"> </w:t>
        </w:r>
      </w:ins>
      <w:del w:id="3023" w:author="user" w:date="2023-08-29T13:28:00Z">
        <w:r w:rsidRPr="001439BD" w:rsidDel="00A25836">
          <w:rPr>
            <w:rFonts w:ascii="GHEA Grapalat" w:hAnsi="GHEA Grapalat"/>
            <w:b/>
            <w:sz w:val="24"/>
            <w:szCs w:val="24"/>
          </w:rPr>
          <w:delText>открытый конкурс</w:delText>
        </w:r>
      </w:del>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ins w:id="3024" w:author="user" w:date="2023-09-08T13:36: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2526A6">
          <w:rPr>
            <w:rFonts w:ascii="GHEA Grapalat" w:hAnsi="GHEA Grapalat" w:cs="Sylfaen"/>
            <w:lang w:val="hy-AM"/>
          </w:rPr>
          <w:t>-23</w:t>
        </w:r>
        <w:r w:rsidR="002526A6" w:rsidRPr="00A71D81">
          <w:rPr>
            <w:rFonts w:ascii="GHEA Grapalat" w:hAnsi="GHEA Grapalat" w:cs="Times Armenian"/>
            <w:lang w:val="af-ZA"/>
          </w:rPr>
          <w:t>/</w:t>
        </w:r>
      </w:ins>
      <w:ins w:id="3025" w:author="user" w:date="2023-09-19T14:38:00Z">
        <w:r w:rsidR="00713EED">
          <w:rPr>
            <w:rFonts w:ascii="GHEA Grapalat" w:hAnsi="GHEA Grapalat" w:cs="Times Armenian"/>
            <w:lang w:val="hy-AM"/>
          </w:rPr>
          <w:t>10</w:t>
        </w:r>
      </w:ins>
      <w:del w:id="3026" w:author="user" w:date="2023-09-08T13:36:00Z">
        <w:r w:rsidRPr="009044F1" w:rsidDel="002526A6">
          <w:rPr>
            <w:rFonts w:ascii="GHEA Grapalat" w:hAnsi="GHEA Grapalat"/>
            <w:b/>
            <w:sz w:val="24"/>
            <w:szCs w:val="24"/>
          </w:rPr>
          <w:delText>---BMAPDzB---/---</w:delText>
        </w:r>
      </w:del>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9"/>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ins w:id="3027" w:author="user" w:date="2023-08-29T13:28:00Z">
        <w:r w:rsidR="00A25836" w:rsidRPr="00A25836">
          <w:rPr>
            <w:rFonts w:ascii="GHEA Grapalat" w:hAnsi="GHEA Grapalat"/>
            <w:spacing w:val="-6"/>
          </w:rPr>
          <w:t xml:space="preserve">запрос котировоке </w:t>
        </w:r>
      </w:ins>
      <w:del w:id="3028" w:author="user" w:date="2023-08-29T13:28:00Z">
        <w:r w:rsidRPr="005744FC" w:rsidDel="00A25836">
          <w:rPr>
            <w:rFonts w:ascii="GHEA Grapalat" w:hAnsi="GHEA Grapalat"/>
            <w:spacing w:val="-6"/>
          </w:rPr>
          <w:delText xml:space="preserve">открытый конкурс </w:delText>
        </w:r>
      </w:del>
      <w:r w:rsidRPr="005744FC">
        <w:rPr>
          <w:rFonts w:ascii="GHEA Grapalat" w:hAnsi="GHEA Grapalat"/>
          <w:spacing w:val="-6"/>
        </w:rPr>
        <w:t xml:space="preserve">под кодом </w:t>
      </w:r>
      <w:r w:rsidR="006132ED">
        <w:rPr>
          <w:rFonts w:ascii="GHEA Grapalat" w:hAnsi="GHEA Grapalat"/>
          <w:spacing w:val="-6"/>
        </w:rPr>
        <w:t>"</w:t>
      </w:r>
      <w:ins w:id="3029" w:author="user" w:date="2023-09-08T13:36: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2526A6">
          <w:rPr>
            <w:rFonts w:ascii="GHEA Grapalat" w:hAnsi="GHEA Grapalat" w:cs="Sylfaen"/>
            <w:lang w:val="hy-AM"/>
          </w:rPr>
          <w:t>-23</w:t>
        </w:r>
        <w:r w:rsidR="002526A6" w:rsidRPr="00A71D81">
          <w:rPr>
            <w:rFonts w:ascii="GHEA Grapalat" w:hAnsi="GHEA Grapalat" w:cs="Times Armenian"/>
            <w:lang w:val="af-ZA"/>
          </w:rPr>
          <w:t>/</w:t>
        </w:r>
      </w:ins>
      <w:ins w:id="3030" w:author="user" w:date="2023-09-19T14:38:00Z">
        <w:r w:rsidR="00713EED">
          <w:rPr>
            <w:rFonts w:ascii="GHEA Grapalat" w:hAnsi="GHEA Grapalat" w:cs="Times Armenian"/>
            <w:lang w:val="hy-AM"/>
          </w:rPr>
          <w:t>10</w:t>
        </w:r>
      </w:ins>
      <w:del w:id="3031" w:author="user" w:date="2023-09-08T13:36:00Z">
        <w:r w:rsidRPr="005744FC" w:rsidDel="002526A6">
          <w:rPr>
            <w:rFonts w:ascii="GHEA Grapalat" w:hAnsi="GHEA Grapalat"/>
            <w:spacing w:val="-6"/>
          </w:rPr>
          <w:delText>---BMAPDzB---/---</w:delText>
        </w:r>
      </w:del>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20"/>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Del="002526A6" w:rsidRDefault="00B2572B" w:rsidP="00B46D58">
      <w:pPr>
        <w:widowControl w:val="0"/>
        <w:spacing w:after="160"/>
        <w:ind w:firstLine="567"/>
        <w:jc w:val="right"/>
        <w:rPr>
          <w:del w:id="3032" w:author="user" w:date="2023-09-08T13:38:00Z"/>
          <w:rFonts w:ascii="GHEA Grapalat" w:hAnsi="GHEA Grapalat" w:cs="Arial"/>
          <w:b/>
        </w:rPr>
      </w:pPr>
      <w:del w:id="3033" w:author="user" w:date="2023-09-08T13:38:00Z">
        <w:r w:rsidRPr="00B138F3" w:rsidDel="002526A6">
          <w:rPr>
            <w:rFonts w:ascii="GHEA Grapalat" w:hAnsi="GHEA Grapalat"/>
            <w:b/>
          </w:rPr>
          <w:lastRenderedPageBreak/>
          <w:delText xml:space="preserve">Приложение № </w:delText>
        </w:r>
        <w:r w:rsidR="001F7821" w:rsidRPr="00B138F3" w:rsidDel="002526A6">
          <w:rPr>
            <w:rFonts w:ascii="GHEA Grapalat" w:hAnsi="GHEA Grapalat"/>
            <w:b/>
          </w:rPr>
          <w:delText>3</w:delText>
        </w:r>
      </w:del>
    </w:p>
    <w:p w:rsidR="00B2572B" w:rsidRPr="00B138F3" w:rsidDel="002526A6" w:rsidRDefault="00B2572B" w:rsidP="00B46D58">
      <w:pPr>
        <w:pStyle w:val="BodyTextIndent3"/>
        <w:widowControl w:val="0"/>
        <w:spacing w:after="160" w:line="240" w:lineRule="auto"/>
        <w:jc w:val="right"/>
        <w:rPr>
          <w:del w:id="3034" w:author="user" w:date="2023-09-08T13:38:00Z"/>
          <w:rFonts w:ascii="GHEA Grapalat" w:hAnsi="GHEA Grapalat" w:cs="Arial"/>
          <w:b/>
          <w:sz w:val="24"/>
          <w:szCs w:val="24"/>
        </w:rPr>
      </w:pPr>
      <w:del w:id="3035" w:author="user" w:date="2023-09-08T13:38:00Z">
        <w:r w:rsidRPr="00B138F3" w:rsidDel="002526A6">
          <w:rPr>
            <w:rFonts w:ascii="GHEA Grapalat" w:hAnsi="GHEA Grapalat"/>
            <w:b/>
            <w:sz w:val="24"/>
            <w:szCs w:val="24"/>
          </w:rPr>
          <w:delText xml:space="preserve">к Приглашению на </w:delText>
        </w:r>
      </w:del>
      <w:del w:id="3036" w:author="user" w:date="2023-08-29T13:28:00Z">
        <w:r w:rsidRPr="00B138F3" w:rsidDel="00A25836">
          <w:rPr>
            <w:rFonts w:ascii="GHEA Grapalat" w:hAnsi="GHEA Grapalat"/>
            <w:b/>
            <w:sz w:val="24"/>
            <w:szCs w:val="24"/>
          </w:rPr>
          <w:delText>открытый конкурс</w:delText>
        </w:r>
      </w:del>
      <w:del w:id="3037" w:author="user" w:date="2023-09-08T13:38:00Z">
        <w:r w:rsidR="00EC165E" w:rsidRPr="00B138F3" w:rsidDel="002526A6">
          <w:rPr>
            <w:rFonts w:ascii="GHEA Grapalat" w:hAnsi="GHEA Grapalat" w:cs="Arial"/>
            <w:b/>
            <w:sz w:val="24"/>
            <w:szCs w:val="24"/>
          </w:rPr>
          <w:br/>
        </w:r>
        <w:r w:rsidRPr="00B138F3" w:rsidDel="002526A6">
          <w:rPr>
            <w:rFonts w:ascii="GHEA Grapalat" w:hAnsi="GHEA Grapalat"/>
            <w:b/>
            <w:sz w:val="24"/>
            <w:szCs w:val="24"/>
          </w:rPr>
          <w:delText xml:space="preserve">под кодом </w:delText>
        </w:r>
        <w:r w:rsidR="006132ED" w:rsidRPr="00B138F3" w:rsidDel="002526A6">
          <w:rPr>
            <w:rFonts w:ascii="GHEA Grapalat" w:hAnsi="GHEA Grapalat"/>
            <w:b/>
            <w:sz w:val="24"/>
            <w:szCs w:val="24"/>
          </w:rPr>
          <w:delText>"</w:delText>
        </w:r>
        <w:r w:rsidRPr="00B138F3" w:rsidDel="002526A6">
          <w:rPr>
            <w:rFonts w:ascii="GHEA Grapalat" w:hAnsi="GHEA Grapalat"/>
            <w:b/>
            <w:sz w:val="24"/>
            <w:szCs w:val="24"/>
          </w:rPr>
          <w:delText>---BMAPDzB---/---</w:delText>
        </w:r>
        <w:r w:rsidR="006132ED" w:rsidRPr="00B138F3" w:rsidDel="002526A6">
          <w:rPr>
            <w:rFonts w:ascii="GHEA Grapalat" w:hAnsi="GHEA Grapalat"/>
            <w:b/>
            <w:sz w:val="24"/>
            <w:szCs w:val="24"/>
          </w:rPr>
          <w:delText>"</w:delText>
        </w:r>
        <w:r w:rsidR="009924E6" w:rsidRPr="00B138F3" w:rsidDel="002526A6">
          <w:rPr>
            <w:rStyle w:val="FootnoteReference"/>
            <w:rFonts w:ascii="GHEA Grapalat" w:hAnsi="GHEA Grapalat"/>
            <w:b/>
            <w:sz w:val="24"/>
            <w:szCs w:val="24"/>
          </w:rPr>
          <w:footnoteReference w:customMarkFollows="1" w:id="21"/>
          <w:delText>*</w:delText>
        </w:r>
      </w:del>
    </w:p>
    <w:p w:rsidR="00742F7B" w:rsidRPr="00B138F3" w:rsidDel="002526A6" w:rsidRDefault="00742F7B" w:rsidP="00742F7B">
      <w:pPr>
        <w:pStyle w:val="BodyTextIndent3"/>
        <w:widowControl w:val="0"/>
        <w:spacing w:after="160" w:line="240" w:lineRule="auto"/>
        <w:jc w:val="center"/>
        <w:rPr>
          <w:del w:id="3043" w:author="user" w:date="2023-09-08T13:38:00Z"/>
          <w:rFonts w:ascii="GHEA Grapalat" w:hAnsi="GHEA Grapalat"/>
          <w:sz w:val="24"/>
          <w:szCs w:val="24"/>
        </w:rPr>
      </w:pPr>
      <w:del w:id="3044" w:author="user" w:date="2023-09-08T13:38:00Z">
        <w:r w:rsidRPr="00B138F3" w:rsidDel="002526A6">
          <w:rPr>
            <w:rFonts w:ascii="GHEA Grapalat" w:hAnsi="GHEA Grapalat"/>
            <w:sz w:val="24"/>
            <w:szCs w:val="24"/>
          </w:rPr>
          <w:delText xml:space="preserve"> </w:delText>
        </w:r>
      </w:del>
    </w:p>
    <w:p w:rsidR="00B2572B" w:rsidRPr="00B138F3" w:rsidDel="002526A6" w:rsidRDefault="00742F7B" w:rsidP="00742F7B">
      <w:pPr>
        <w:pStyle w:val="BodyTextIndent3"/>
        <w:widowControl w:val="0"/>
        <w:spacing w:after="160" w:line="240" w:lineRule="auto"/>
        <w:jc w:val="center"/>
        <w:rPr>
          <w:del w:id="3045" w:author="user" w:date="2023-09-08T13:38:00Z"/>
          <w:rFonts w:ascii="GHEA Grapalat" w:hAnsi="GHEA Grapalat"/>
          <w:sz w:val="24"/>
          <w:szCs w:val="24"/>
          <w:lang w:val="hy-AM"/>
        </w:rPr>
      </w:pPr>
      <w:del w:id="3046" w:author="user" w:date="2023-09-08T13:38:00Z">
        <w:r w:rsidRPr="00B138F3" w:rsidDel="002526A6">
          <w:rPr>
            <w:rFonts w:ascii="GHEA Grapalat" w:hAnsi="GHEA Grapalat"/>
            <w:sz w:val="24"/>
            <w:szCs w:val="24"/>
          </w:rPr>
          <w:delText>ГАРАНТИЯ</w:delText>
        </w:r>
        <w:r w:rsidR="00AA2488" w:rsidRPr="00B138F3" w:rsidDel="002526A6">
          <w:rPr>
            <w:rFonts w:ascii="GHEA Grapalat" w:hAnsi="GHEA Grapalat"/>
            <w:sz w:val="24"/>
            <w:szCs w:val="24"/>
          </w:rPr>
          <w:delText xml:space="preserve"> </w:delText>
        </w:r>
        <w:r w:rsidR="00AA2488" w:rsidRPr="00B138F3" w:rsidDel="002526A6">
          <w:rPr>
            <w:rFonts w:ascii="GHEA Grapalat" w:hAnsi="GHEA Grapalat"/>
            <w:sz w:val="24"/>
            <w:szCs w:val="24"/>
            <w:lang w:val="en-US"/>
          </w:rPr>
          <w:delText>N</w:delText>
        </w:r>
        <w:r w:rsidR="00AA2488" w:rsidRPr="00B138F3" w:rsidDel="002526A6">
          <w:rPr>
            <w:rFonts w:ascii="GHEA Grapalat" w:hAnsi="GHEA Grapalat"/>
            <w:sz w:val="24"/>
            <w:szCs w:val="24"/>
            <w:lang w:val="hy-AM"/>
          </w:rPr>
          <w:delText>________</w:delText>
        </w:r>
      </w:del>
    </w:p>
    <w:p w:rsidR="000E5A91" w:rsidRPr="00B138F3" w:rsidDel="002526A6" w:rsidRDefault="000E5A91" w:rsidP="000E5A91">
      <w:pPr>
        <w:widowControl w:val="0"/>
        <w:spacing w:after="160"/>
        <w:ind w:left="567" w:right="565"/>
        <w:jc w:val="center"/>
        <w:rPr>
          <w:del w:id="3047" w:author="user" w:date="2023-09-08T13:38:00Z"/>
          <w:rFonts w:ascii="GHEA Grapalat" w:hAnsi="GHEA Grapalat"/>
          <w:b/>
        </w:rPr>
      </w:pPr>
    </w:p>
    <w:p w:rsidR="00BF7253" w:rsidRPr="00B138F3" w:rsidDel="002526A6" w:rsidRDefault="00BF7253" w:rsidP="00BF7253">
      <w:pPr>
        <w:pStyle w:val="NormalWeb"/>
        <w:shd w:val="clear" w:color="auto" w:fill="FFFFFF"/>
        <w:spacing w:before="0" w:beforeAutospacing="0" w:after="0" w:afterAutospacing="0" w:line="276" w:lineRule="auto"/>
        <w:ind w:firstLine="567"/>
        <w:contextualSpacing/>
        <w:jc w:val="both"/>
        <w:rPr>
          <w:del w:id="3048" w:author="user" w:date="2023-09-08T13:38:00Z"/>
          <w:rFonts w:ascii="GHEA Grapalat" w:eastAsiaTheme="minorHAnsi" w:hAnsi="GHEA Grapalat" w:cstheme="minorBidi"/>
          <w:sz w:val="18"/>
          <w:szCs w:val="18"/>
        </w:rPr>
      </w:pPr>
      <w:del w:id="3049" w:author="user" w:date="2023-09-08T13:38:00Z">
        <w:r w:rsidRPr="00B138F3" w:rsidDel="002526A6">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delText>
        </w:r>
        <w:r w:rsidRPr="00B138F3" w:rsidDel="002526A6">
          <w:rPr>
            <w:rFonts w:ascii="GHEA Grapalat" w:eastAsiaTheme="minorHAnsi" w:hAnsi="GHEA Grapalat" w:cstheme="minorBidi"/>
            <w:sz w:val="18"/>
            <w:szCs w:val="18"/>
          </w:rPr>
          <w:delText>______________________</w:delText>
        </w:r>
        <w:r w:rsidRPr="00B138F3" w:rsidDel="002526A6">
          <w:rPr>
            <w:rFonts w:ascii="GHEA Grapalat" w:eastAsiaTheme="minorHAnsi" w:hAnsi="GHEA Grapalat" w:cstheme="minorBidi"/>
            <w:bCs/>
          </w:rPr>
          <w:delText xml:space="preserve"> организованной</w:delText>
        </w:r>
      </w:del>
    </w:p>
    <w:p w:rsidR="00BF7253" w:rsidRPr="00B138F3" w:rsidDel="002526A6" w:rsidRDefault="00BF7253" w:rsidP="00BF7253">
      <w:pPr>
        <w:pStyle w:val="NormalWeb"/>
        <w:shd w:val="clear" w:color="auto" w:fill="FFFFFF"/>
        <w:spacing w:before="0" w:beforeAutospacing="0" w:after="0" w:afterAutospacing="0" w:line="276" w:lineRule="auto"/>
        <w:contextualSpacing/>
        <w:jc w:val="both"/>
        <w:rPr>
          <w:del w:id="3050" w:author="user" w:date="2023-09-08T13:38:00Z"/>
          <w:rFonts w:ascii="GHEA Grapalat" w:eastAsiaTheme="minorHAnsi" w:hAnsi="GHEA Grapalat" w:cstheme="minorBidi"/>
        </w:rPr>
      </w:pPr>
      <w:del w:id="3051" w:author="user" w:date="2023-09-08T13:38:00Z">
        <w:r w:rsidRPr="00B138F3" w:rsidDel="002526A6">
          <w:rPr>
            <w:rFonts w:ascii="GHEA Grapalat" w:eastAsiaTheme="minorHAnsi" w:hAnsi="GHEA Grapalat" w:cstheme="minorBidi"/>
            <w:sz w:val="18"/>
            <w:szCs w:val="18"/>
          </w:rPr>
          <w:delText xml:space="preserve">                                                                                             </w:delText>
        </w:r>
        <w:r w:rsidRPr="00B138F3" w:rsidDel="002526A6">
          <w:rPr>
            <w:rFonts w:ascii="GHEA Grapalat" w:eastAsiaTheme="minorHAnsi" w:hAnsi="GHEA Grapalat" w:cstheme="minorBidi"/>
            <w:sz w:val="16"/>
            <w:szCs w:val="16"/>
          </w:rPr>
          <w:delText xml:space="preserve"> код процедуры</w:delText>
        </w:r>
        <w:r w:rsidRPr="00B138F3" w:rsidDel="002526A6">
          <w:rPr>
            <w:rFonts w:ascii="GHEA Grapalat" w:eastAsiaTheme="minorHAnsi" w:hAnsi="GHEA Grapalat" w:cstheme="minorBidi"/>
            <w:sz w:val="18"/>
            <w:szCs w:val="18"/>
          </w:rPr>
          <w:delText xml:space="preserve">                                           </w:delText>
        </w:r>
      </w:del>
    </w:p>
    <w:p w:rsidR="00BF7253" w:rsidRPr="00B138F3" w:rsidDel="002526A6" w:rsidRDefault="00BF7253" w:rsidP="00BF7253">
      <w:pPr>
        <w:pStyle w:val="NormalWeb"/>
        <w:shd w:val="clear" w:color="auto" w:fill="FFFFFF"/>
        <w:spacing w:before="0" w:beforeAutospacing="0" w:after="0" w:afterAutospacing="0"/>
        <w:contextualSpacing/>
        <w:rPr>
          <w:del w:id="3052" w:author="user" w:date="2023-09-08T13:38:00Z"/>
          <w:rFonts w:ascii="GHEA Grapalat" w:eastAsiaTheme="minorHAnsi" w:hAnsi="GHEA Grapalat" w:cstheme="minorBidi"/>
          <w:sz w:val="18"/>
          <w:szCs w:val="18"/>
        </w:rPr>
      </w:pPr>
      <w:del w:id="3053" w:author="user" w:date="2023-09-08T13:38:00Z">
        <w:r w:rsidRPr="00B138F3" w:rsidDel="002526A6">
          <w:rPr>
            <w:rFonts w:ascii="GHEA Grapalat" w:eastAsiaTheme="minorHAnsi" w:hAnsi="GHEA Grapalat" w:cstheme="minorBidi"/>
            <w:sz w:val="18"/>
            <w:szCs w:val="18"/>
          </w:rPr>
          <w:delText>____________________________</w:delText>
        </w:r>
        <w:r w:rsidRPr="00B138F3" w:rsidDel="002526A6">
          <w:rPr>
            <w:rFonts w:ascii="GHEA Grapalat" w:eastAsiaTheme="minorHAnsi" w:hAnsi="GHEA Grapalat" w:cstheme="minorBidi"/>
            <w:lang w:val="hy-AM"/>
          </w:rPr>
          <w:delText>(далее-бенефициар)</w:delText>
        </w:r>
        <w:r w:rsidRPr="00B138F3" w:rsidDel="002526A6">
          <w:rPr>
            <w:rFonts w:ascii="GHEA Grapalat" w:eastAsiaTheme="minorHAnsi" w:hAnsi="GHEA Grapalat" w:cstheme="minorBidi"/>
          </w:rPr>
          <w:delText xml:space="preserve">, </w:delText>
        </w:r>
        <w:r w:rsidR="009F7BD5" w:rsidRPr="00B138F3" w:rsidDel="002526A6">
          <w:rPr>
            <w:rFonts w:ascii="GHEA Grapalat" w:eastAsiaTheme="minorHAnsi" w:hAnsi="GHEA Grapalat" w:cstheme="minorBidi"/>
          </w:rPr>
          <w:delText>вытекаю</w:delText>
        </w:r>
        <w:r w:rsidRPr="00B138F3" w:rsidDel="002526A6">
          <w:rPr>
            <w:rFonts w:ascii="GHEA Grapalat" w:eastAsiaTheme="minorHAnsi" w:hAnsi="GHEA Grapalat" w:cstheme="minorBidi"/>
          </w:rPr>
          <w:delText xml:space="preserve">щих из </w:delText>
        </w:r>
        <w:r w:rsidRPr="00B138F3" w:rsidDel="002526A6">
          <w:rPr>
            <w:rFonts w:ascii="GHEA Grapalat" w:hAnsi="GHEA Grapalat"/>
          </w:rPr>
          <w:delText xml:space="preserve">участия ____________   </w:delText>
        </w:r>
      </w:del>
    </w:p>
    <w:p w:rsidR="00BF7253" w:rsidRPr="00B138F3" w:rsidDel="002526A6" w:rsidRDefault="00BF7253" w:rsidP="00BF7253">
      <w:pPr>
        <w:pStyle w:val="NormalWeb"/>
        <w:shd w:val="clear" w:color="auto" w:fill="FFFFFF"/>
        <w:spacing w:before="0" w:beforeAutospacing="0" w:after="0" w:afterAutospacing="0"/>
        <w:contextualSpacing/>
        <w:rPr>
          <w:del w:id="3054" w:author="user" w:date="2023-09-08T13:38:00Z"/>
          <w:rFonts w:ascii="GHEA Grapalat" w:eastAsiaTheme="minorHAnsi" w:hAnsi="GHEA Grapalat" w:cstheme="minorBidi"/>
          <w:sz w:val="18"/>
          <w:szCs w:val="18"/>
        </w:rPr>
      </w:pPr>
      <w:del w:id="3055" w:author="user" w:date="2023-09-08T13:38:00Z">
        <w:r w:rsidRPr="00B138F3" w:rsidDel="002526A6">
          <w:rPr>
            <w:rFonts w:ascii="GHEA Grapalat" w:eastAsiaTheme="minorHAnsi" w:hAnsi="GHEA Grapalat" w:cstheme="minorBidi"/>
            <w:sz w:val="18"/>
            <w:szCs w:val="18"/>
          </w:rPr>
          <w:delText>наименование заказчика</w:delText>
        </w:r>
        <w:r w:rsidRPr="00B138F3" w:rsidDel="002526A6">
          <w:rPr>
            <w:rStyle w:val="Strong"/>
            <w:rFonts w:ascii="GHEA Grapalat" w:hAnsi="GHEA Grapalat"/>
            <w:sz w:val="16"/>
            <w:szCs w:val="16"/>
          </w:rPr>
          <w:delText xml:space="preserve">                                                                                                       </w:delText>
        </w:r>
        <w:r w:rsidRPr="00B138F3" w:rsidDel="002526A6">
          <w:rPr>
            <w:rStyle w:val="Strong"/>
            <w:rFonts w:ascii="GHEA Grapalat" w:hAnsi="GHEA Grapalat"/>
            <w:b w:val="0"/>
            <w:sz w:val="16"/>
            <w:szCs w:val="16"/>
          </w:rPr>
          <w:delText>наименование участника</w:delText>
        </w:r>
      </w:del>
    </w:p>
    <w:p w:rsidR="00BF7253" w:rsidRPr="00B138F3" w:rsidDel="002526A6" w:rsidRDefault="00BF7253" w:rsidP="00BF7253">
      <w:pPr>
        <w:pStyle w:val="NormalWeb"/>
        <w:shd w:val="clear" w:color="auto" w:fill="FFFFFF"/>
        <w:spacing w:before="0" w:beforeAutospacing="0" w:after="0" w:afterAutospacing="0"/>
        <w:jc w:val="both"/>
        <w:rPr>
          <w:del w:id="3056" w:author="user" w:date="2023-09-08T13:38:00Z"/>
          <w:rFonts w:ascii="GHEA Grapalat" w:eastAsiaTheme="minorHAnsi" w:hAnsi="GHEA Grapalat" w:cstheme="minorBidi"/>
        </w:rPr>
      </w:pPr>
      <w:del w:id="3057" w:author="user" w:date="2023-09-08T13:38:00Z">
        <w:r w:rsidRPr="00B138F3" w:rsidDel="002526A6">
          <w:rPr>
            <w:rFonts w:ascii="GHEA Grapalat" w:eastAsiaTheme="minorHAnsi" w:hAnsi="GHEA Grapalat" w:cstheme="minorBidi"/>
            <w:lang w:val="hy-AM"/>
          </w:rPr>
          <w:delText xml:space="preserve"> (далее-</w:delText>
        </w:r>
        <w:r w:rsidRPr="00B138F3" w:rsidDel="002526A6">
          <w:rPr>
            <w:rFonts w:ascii="GHEA Grapalat" w:eastAsiaTheme="minorHAnsi" w:hAnsi="GHEA Grapalat" w:cstheme="minorBidi"/>
          </w:rPr>
          <w:delText>п</w:delText>
        </w:r>
        <w:r w:rsidRPr="00B138F3" w:rsidDel="002526A6">
          <w:rPr>
            <w:rFonts w:ascii="GHEA Grapalat" w:eastAsiaTheme="minorHAnsi" w:hAnsi="GHEA Grapalat" w:cstheme="minorBidi"/>
            <w:lang w:val="hy-AM"/>
          </w:rPr>
          <w:delText>ринципал)</w:delText>
        </w:r>
        <w:r w:rsidRPr="00B138F3" w:rsidDel="002526A6">
          <w:rPr>
            <w:rFonts w:ascii="GHEA Grapalat" w:eastAsiaTheme="minorHAnsi" w:hAnsi="GHEA Grapalat" w:cstheme="minorBidi"/>
          </w:rPr>
          <w:delText xml:space="preserve"> в данной процедуре закупок.</w:delText>
        </w:r>
      </w:del>
    </w:p>
    <w:p w:rsidR="00BF7253" w:rsidRPr="00B138F3" w:rsidDel="002526A6" w:rsidRDefault="00BF7253" w:rsidP="00BF7253">
      <w:pPr>
        <w:pStyle w:val="NormalWeb"/>
        <w:shd w:val="clear" w:color="auto" w:fill="FFFFFF"/>
        <w:spacing w:before="0" w:beforeAutospacing="0" w:after="0" w:afterAutospacing="0"/>
        <w:jc w:val="both"/>
        <w:rPr>
          <w:del w:id="3058" w:author="user" w:date="2023-09-08T13:38:00Z"/>
          <w:rFonts w:ascii="GHEA Grapalat" w:eastAsiaTheme="minorHAnsi" w:hAnsi="GHEA Grapalat" w:cstheme="minorBidi"/>
        </w:rPr>
      </w:pPr>
      <w:del w:id="3059" w:author="user" w:date="2023-09-08T13:38:00Z">
        <w:r w:rsidRPr="00B138F3" w:rsidDel="002526A6">
          <w:rPr>
            <w:rFonts w:ascii="GHEA Grapalat" w:eastAsiaTheme="minorHAnsi" w:hAnsi="GHEA Grapalat" w:cstheme="minorBidi"/>
          </w:rPr>
          <w:delText xml:space="preserve">    </w:delText>
        </w:r>
      </w:del>
    </w:p>
    <w:p w:rsidR="00BF7253" w:rsidRPr="00B138F3" w:rsidDel="002526A6" w:rsidRDefault="00BF7253" w:rsidP="00BF7253">
      <w:pPr>
        <w:pStyle w:val="NormalWeb"/>
        <w:shd w:val="clear" w:color="auto" w:fill="FFFFFF"/>
        <w:spacing w:before="0" w:beforeAutospacing="0" w:after="0" w:afterAutospacing="0"/>
        <w:ind w:firstLine="708"/>
        <w:jc w:val="both"/>
        <w:rPr>
          <w:del w:id="3060" w:author="user" w:date="2023-09-08T13:38:00Z"/>
          <w:rFonts w:ascii="GHEA Grapalat" w:eastAsiaTheme="minorHAnsi" w:hAnsi="GHEA Grapalat" w:cstheme="minorBidi"/>
          <w:lang w:val="hy-AM"/>
        </w:rPr>
      </w:pPr>
      <w:del w:id="3061" w:author="user" w:date="2023-09-08T13:38:00Z">
        <w:r w:rsidRPr="00B138F3" w:rsidDel="002526A6">
          <w:rPr>
            <w:rFonts w:ascii="GHEA Grapalat" w:eastAsiaTheme="minorHAnsi" w:hAnsi="GHEA Grapalat" w:cstheme="minorBidi"/>
          </w:rPr>
          <w:delText xml:space="preserve">2.  </w:delText>
        </w:r>
        <w:r w:rsidRPr="0000622A" w:rsidDel="002526A6">
          <w:rPr>
            <w:rFonts w:ascii="GHEA Grapalat" w:eastAsiaTheme="minorHAnsi" w:hAnsi="GHEA Grapalat" w:cstheme="minorBidi"/>
          </w:rPr>
          <w:delText>По гарантии</w:delText>
        </w:r>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lang w:val="hy-AM"/>
          </w:rPr>
          <w:delText xml:space="preserve">------------------------------------------------------------------------- </w:delText>
        </w:r>
      </w:del>
    </w:p>
    <w:p w:rsidR="00BF7253" w:rsidRPr="00B138F3" w:rsidDel="002526A6" w:rsidRDefault="00BF7253" w:rsidP="00BF7253">
      <w:pPr>
        <w:pStyle w:val="NormalWeb"/>
        <w:shd w:val="clear" w:color="auto" w:fill="FFFFFF"/>
        <w:spacing w:before="0" w:beforeAutospacing="0" w:after="0" w:afterAutospacing="0"/>
        <w:jc w:val="both"/>
        <w:rPr>
          <w:del w:id="3062" w:author="user" w:date="2023-09-08T13:38:00Z"/>
          <w:rFonts w:ascii="GHEA Grapalat" w:eastAsiaTheme="minorHAnsi" w:hAnsi="GHEA Grapalat" w:cstheme="minorBidi"/>
          <w:sz w:val="18"/>
          <w:szCs w:val="18"/>
        </w:rPr>
      </w:pPr>
      <w:del w:id="3063" w:author="user" w:date="2023-09-08T13:38:00Z">
        <w:r w:rsidRPr="00B138F3" w:rsidDel="002526A6">
          <w:rPr>
            <w:rFonts w:ascii="GHEA Grapalat" w:eastAsiaTheme="minorHAnsi" w:hAnsi="GHEA Grapalat" w:cstheme="minorBidi"/>
            <w:sz w:val="18"/>
            <w:szCs w:val="18"/>
          </w:rPr>
          <w:delText xml:space="preserve">                                                                  наименование банка выдающего гарантию</w:delText>
        </w:r>
      </w:del>
    </w:p>
    <w:p w:rsidR="00BF7253" w:rsidRPr="00B138F3" w:rsidDel="002526A6" w:rsidRDefault="00BF7253" w:rsidP="00BF7253">
      <w:pPr>
        <w:pStyle w:val="NormalWeb"/>
        <w:shd w:val="clear" w:color="auto" w:fill="FFFFFF"/>
        <w:spacing w:before="0" w:beforeAutospacing="0" w:after="0" w:afterAutospacing="0"/>
        <w:jc w:val="both"/>
        <w:rPr>
          <w:del w:id="3064" w:author="user" w:date="2023-09-08T13:38:00Z"/>
          <w:rFonts w:ascii="GHEA Grapalat" w:eastAsiaTheme="minorHAnsi" w:hAnsi="GHEA Grapalat" w:cstheme="minorBidi"/>
        </w:rPr>
      </w:pPr>
      <w:del w:id="3065" w:author="user" w:date="2023-09-08T13:38:00Z">
        <w:r w:rsidRPr="00B138F3" w:rsidDel="002526A6">
          <w:rPr>
            <w:rFonts w:ascii="GHEA Grapalat" w:eastAsiaTheme="minorHAnsi" w:hAnsi="GHEA Grapalat" w:cstheme="minorBidi"/>
          </w:rPr>
          <w:delTex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delText>
        </w:r>
      </w:del>
    </w:p>
    <w:p w:rsidR="00BF7253" w:rsidRPr="00B138F3" w:rsidDel="002526A6" w:rsidRDefault="00BF7253" w:rsidP="00BF7253">
      <w:pPr>
        <w:pStyle w:val="NormalWeb"/>
        <w:shd w:val="clear" w:color="auto" w:fill="FFFFFF"/>
        <w:spacing w:before="0" w:beforeAutospacing="0" w:after="0" w:afterAutospacing="0"/>
        <w:jc w:val="both"/>
        <w:rPr>
          <w:del w:id="3066" w:author="user" w:date="2023-09-08T13:38:00Z"/>
          <w:rFonts w:ascii="GHEA Grapalat" w:eastAsiaTheme="minorHAnsi" w:hAnsi="GHEA Grapalat" w:cstheme="minorBidi"/>
          <w:sz w:val="18"/>
          <w:szCs w:val="18"/>
        </w:rPr>
      </w:pPr>
      <w:del w:id="3067"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 xml:space="preserve">сумма в цифрах и прописью         </w:delText>
        </w:r>
      </w:del>
    </w:p>
    <w:p w:rsidR="00BF7253" w:rsidRPr="00B138F3" w:rsidDel="002526A6" w:rsidRDefault="00BF7253" w:rsidP="00BF7253">
      <w:pPr>
        <w:pStyle w:val="NormalWeb"/>
        <w:shd w:val="clear" w:color="auto" w:fill="FFFFFF"/>
        <w:spacing w:before="0" w:beforeAutospacing="0" w:after="0" w:afterAutospacing="0"/>
        <w:jc w:val="both"/>
        <w:rPr>
          <w:del w:id="3068" w:author="user" w:date="2023-09-08T13:38:00Z"/>
          <w:rFonts w:ascii="GHEA Grapalat" w:eastAsiaTheme="minorHAnsi" w:hAnsi="GHEA Grapalat" w:cstheme="minorBidi"/>
        </w:rPr>
      </w:pPr>
      <w:del w:id="3069" w:author="user" w:date="2023-09-08T13:38:00Z">
        <w:r w:rsidRPr="00B138F3" w:rsidDel="002526A6">
          <w:rPr>
            <w:rFonts w:ascii="GHEA Grapalat" w:eastAsiaTheme="minorHAnsi" w:hAnsi="GHEA Grapalat" w:cstheme="minorBidi"/>
          </w:rPr>
          <w:delText xml:space="preserve">гарантии)  в течение </w:delText>
        </w:r>
        <w:r w:rsidR="00045968" w:rsidDel="002526A6">
          <w:rPr>
            <w:rFonts w:ascii="GHEA Grapalat" w:eastAsiaTheme="minorHAnsi" w:hAnsi="GHEA Grapalat" w:cstheme="minorBidi"/>
          </w:rPr>
          <w:delText>пяти</w:delText>
        </w:r>
        <w:r w:rsidRPr="00B138F3" w:rsidDel="002526A6">
          <w:rPr>
            <w:rFonts w:ascii="GHEA Grapalat" w:eastAsiaTheme="minorHAnsi" w:hAnsi="GHEA Grapalat" w:cstheme="minorBidi"/>
          </w:rPr>
          <w:delText xml:space="preserve"> рабочих дней после получения требования. </w:delText>
        </w:r>
      </w:del>
    </w:p>
    <w:p w:rsidR="00BF7253" w:rsidRPr="00B138F3" w:rsidDel="002526A6" w:rsidRDefault="00BF7253" w:rsidP="00BF7253">
      <w:pPr>
        <w:pStyle w:val="NormalWeb"/>
        <w:shd w:val="clear" w:color="auto" w:fill="FFFFFF"/>
        <w:spacing w:before="0" w:beforeAutospacing="0" w:after="0" w:afterAutospacing="0"/>
        <w:jc w:val="both"/>
        <w:rPr>
          <w:del w:id="3070" w:author="user" w:date="2023-09-08T13:38:00Z"/>
          <w:rFonts w:ascii="GHEA Grapalat" w:eastAsiaTheme="minorHAnsi" w:hAnsi="GHEA Grapalat" w:cstheme="minorBidi"/>
        </w:rPr>
      </w:pPr>
      <w:del w:id="3071" w:author="user" w:date="2023-09-08T13:38:00Z">
        <w:r w:rsidRPr="00B138F3" w:rsidDel="002526A6">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BF7253" w:rsidRPr="00B138F3" w:rsidDel="002526A6" w:rsidRDefault="00BF7253" w:rsidP="00BF7253">
      <w:pPr>
        <w:pStyle w:val="NormalWeb"/>
        <w:shd w:val="clear" w:color="auto" w:fill="FFFFFF"/>
        <w:spacing w:before="0" w:beforeAutospacing="0" w:after="0" w:afterAutospacing="0"/>
        <w:jc w:val="both"/>
        <w:rPr>
          <w:del w:id="3072" w:author="user" w:date="2023-09-08T13:38:00Z"/>
          <w:rFonts w:ascii="GHEA Grapalat" w:eastAsiaTheme="minorHAnsi" w:hAnsi="GHEA Grapalat" w:cstheme="minorBidi"/>
          <w:sz w:val="18"/>
          <w:szCs w:val="18"/>
        </w:rPr>
      </w:pPr>
      <w:del w:id="3073"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расчетный счет</w:delText>
        </w:r>
      </w:del>
    </w:p>
    <w:p w:rsidR="00BF7253" w:rsidRPr="00B138F3" w:rsidDel="002526A6" w:rsidRDefault="00BF7253" w:rsidP="00BF7253">
      <w:pPr>
        <w:pStyle w:val="NormalWeb"/>
        <w:shd w:val="clear" w:color="auto" w:fill="FFFFFF"/>
        <w:spacing w:before="0" w:beforeAutospacing="0" w:after="0" w:afterAutospacing="0"/>
        <w:jc w:val="both"/>
        <w:rPr>
          <w:del w:id="3074" w:author="user" w:date="2023-09-08T13:38:00Z"/>
          <w:rFonts w:ascii="GHEA Grapalat" w:eastAsiaTheme="minorHAnsi" w:hAnsi="GHEA Grapalat" w:cstheme="minorBidi"/>
        </w:rPr>
      </w:pPr>
    </w:p>
    <w:p w:rsidR="00BF7253" w:rsidRPr="00B138F3" w:rsidDel="002526A6" w:rsidRDefault="00BF7253" w:rsidP="00BF7253">
      <w:pPr>
        <w:pStyle w:val="NormalWeb"/>
        <w:shd w:val="clear" w:color="auto" w:fill="FFFFFF"/>
        <w:spacing w:before="0" w:beforeAutospacing="0" w:after="0" w:afterAutospacing="0"/>
        <w:ind w:firstLine="375"/>
        <w:jc w:val="both"/>
        <w:rPr>
          <w:del w:id="3075" w:author="user" w:date="2023-09-08T13:38:00Z"/>
          <w:rFonts w:ascii="GHEA Grapalat" w:eastAsiaTheme="minorHAnsi" w:hAnsi="GHEA Grapalat" w:cstheme="minorBidi"/>
        </w:rPr>
      </w:pPr>
      <w:del w:id="3076" w:author="user" w:date="2023-09-08T13:38:00Z">
        <w:r w:rsidRPr="00B138F3" w:rsidDel="002526A6">
          <w:rPr>
            <w:rFonts w:ascii="GHEA Grapalat" w:eastAsiaTheme="minorHAnsi" w:hAnsi="GHEA Grapalat" w:cstheme="minorBidi"/>
          </w:rPr>
          <w:delText>3. Настоящая гарантия является безотзывной.</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077" w:author="user" w:date="2023-09-08T13:38:00Z"/>
          <w:rStyle w:val="Strong"/>
          <w:rFonts w:ascii="GHEA Grapalat" w:hAnsi="GHEA Grapalat"/>
          <w:b w:val="0"/>
          <w:bCs w:val="0"/>
          <w:sz w:val="20"/>
          <w:szCs w:val="20"/>
        </w:rPr>
      </w:pPr>
    </w:p>
    <w:p w:rsidR="00BF7253" w:rsidRPr="00B138F3" w:rsidDel="002526A6" w:rsidRDefault="00BF7253" w:rsidP="00BF7253">
      <w:pPr>
        <w:pStyle w:val="NormalWeb"/>
        <w:shd w:val="clear" w:color="auto" w:fill="FFFFFF"/>
        <w:spacing w:before="0" w:beforeAutospacing="0" w:after="0" w:afterAutospacing="0"/>
        <w:ind w:firstLine="375"/>
        <w:jc w:val="both"/>
        <w:rPr>
          <w:del w:id="3078" w:author="user" w:date="2023-09-08T13:38:00Z"/>
          <w:rFonts w:ascii="GHEA Grapalat" w:eastAsiaTheme="minorHAnsi" w:hAnsi="GHEA Grapalat" w:cstheme="minorBidi"/>
        </w:rPr>
      </w:pPr>
      <w:del w:id="3079" w:author="user" w:date="2023-09-08T13:38:00Z">
        <w:r w:rsidRPr="00B138F3" w:rsidDel="002526A6">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BF7253" w:rsidRPr="00B138F3" w:rsidDel="002526A6" w:rsidRDefault="00BF7253" w:rsidP="00BF7253">
      <w:pPr>
        <w:pStyle w:val="NormalWeb"/>
        <w:shd w:val="clear" w:color="auto" w:fill="FFFFFF"/>
        <w:ind w:firstLine="374"/>
        <w:contextualSpacing/>
        <w:jc w:val="both"/>
        <w:rPr>
          <w:del w:id="3080" w:author="user" w:date="2023-09-08T13:38:00Z"/>
          <w:rFonts w:ascii="GHEA Grapalat" w:eastAsiaTheme="minorHAnsi" w:hAnsi="GHEA Grapalat" w:cstheme="minorBidi"/>
        </w:rPr>
      </w:pPr>
      <w:del w:id="3081" w:author="user" w:date="2023-09-08T13:38:00Z">
        <w:r w:rsidRPr="00B138F3" w:rsidDel="002526A6">
          <w:rPr>
            <w:rFonts w:ascii="GHEA Grapalat" w:eastAsiaTheme="minorHAnsi" w:hAnsi="GHEA Grapalat" w:cstheme="minorBidi"/>
          </w:rPr>
          <w:delText xml:space="preserve">5. Гарантия действует </w:delText>
        </w:r>
        <w:r w:rsidR="009426DB" w:rsidDel="002526A6">
          <w:rPr>
            <w:rFonts w:ascii="GHEA Grapalat" w:eastAsiaTheme="minorHAnsi" w:hAnsi="GHEA Grapalat" w:cstheme="minorBidi"/>
          </w:rPr>
          <w:delText xml:space="preserve">с момента выпуска и в силе </w:delText>
        </w:r>
        <w:r w:rsidRPr="00B138F3" w:rsidDel="002526A6">
          <w:rPr>
            <w:rFonts w:ascii="GHEA Grapalat" w:eastAsiaTheme="minorHAnsi" w:hAnsi="GHEA Grapalat" w:cstheme="minorBidi"/>
          </w:rPr>
          <w:delText>девяносто рабочих дней</w:delText>
        </w:r>
        <w:r w:rsidR="0056608D" w:rsidRPr="0056608D" w:rsidDel="002526A6">
          <w:rPr>
            <w:rFonts w:ascii="GHEA Grapalat" w:eastAsiaTheme="minorHAnsi" w:hAnsi="GHEA Grapalat" w:cstheme="minorBidi"/>
          </w:rPr>
          <w:delText>**</w:delText>
        </w:r>
        <w:r w:rsidRPr="00B138F3" w:rsidDel="002526A6">
          <w:rPr>
            <w:rFonts w:ascii="GHEA Grapalat" w:eastAsiaTheme="minorHAnsi" w:hAnsi="GHEA Grapalat" w:cstheme="minorBidi"/>
          </w:rPr>
          <w:delText xml:space="preserve"> со дня </w:delText>
        </w:r>
        <w:r w:rsidR="009939C4" w:rsidRPr="00AA4C59" w:rsidDel="002526A6">
          <w:rPr>
            <w:rFonts w:ascii="GHEA Grapalat" w:eastAsiaTheme="minorHAnsi" w:hAnsi="GHEA Grapalat" w:cstheme="minorBidi"/>
          </w:rPr>
          <w:delText xml:space="preserve">истечения </w:delText>
        </w:r>
        <w:r w:rsidR="009939C4" w:rsidDel="002526A6">
          <w:rPr>
            <w:rFonts w:ascii="GHEA Grapalat" w:eastAsiaTheme="minorHAnsi" w:hAnsi="GHEA Grapalat" w:cstheme="minorBidi"/>
          </w:rPr>
          <w:delText xml:space="preserve">крайнего </w:delText>
        </w:r>
        <w:r w:rsidR="009939C4" w:rsidRPr="00AA4C59" w:rsidDel="002526A6">
          <w:rPr>
            <w:rFonts w:ascii="GHEA Grapalat" w:eastAsiaTheme="minorHAnsi" w:hAnsi="GHEA Grapalat" w:cstheme="minorBidi"/>
          </w:rPr>
          <w:delText xml:space="preserve">срока </w:delText>
        </w:r>
        <w:r w:rsidRPr="00B138F3" w:rsidDel="002526A6">
          <w:rPr>
            <w:rFonts w:ascii="GHEA Grapalat" w:eastAsiaTheme="minorHAnsi" w:hAnsi="GHEA Grapalat" w:cstheme="minorBidi"/>
          </w:rPr>
          <w:delText>подачи принципалом заяв</w:delText>
        </w:r>
        <w:r w:rsidR="009939C4" w:rsidDel="002526A6">
          <w:rPr>
            <w:rFonts w:ascii="GHEA Grapalat" w:eastAsiaTheme="minorHAnsi" w:hAnsi="GHEA Grapalat" w:cstheme="minorBidi"/>
          </w:rPr>
          <w:delText>о</w:delText>
        </w:r>
        <w:r w:rsidRPr="00B138F3" w:rsidDel="002526A6">
          <w:rPr>
            <w:rFonts w:ascii="GHEA Grapalat" w:eastAsiaTheme="minorHAnsi" w:hAnsi="GHEA Grapalat" w:cstheme="minorBidi"/>
          </w:rPr>
          <w:delText>к на участие в организованной бенефициаром процедуре закупок под кодом   ________________________________.</w:delText>
        </w:r>
      </w:del>
    </w:p>
    <w:p w:rsidR="00BF7253" w:rsidRPr="00B138F3" w:rsidDel="002526A6" w:rsidRDefault="009426DB" w:rsidP="009939C4">
      <w:pPr>
        <w:pStyle w:val="NormalWeb"/>
        <w:shd w:val="clear" w:color="auto" w:fill="FFFFFF"/>
        <w:ind w:firstLine="374"/>
        <w:contextualSpacing/>
        <w:rPr>
          <w:del w:id="3082" w:author="user" w:date="2023-09-08T13:38:00Z"/>
          <w:rFonts w:ascii="GHEA Grapalat" w:eastAsiaTheme="minorHAnsi" w:hAnsi="GHEA Grapalat" w:cstheme="minorBidi"/>
          <w:sz w:val="18"/>
          <w:szCs w:val="18"/>
        </w:rPr>
      </w:pPr>
      <w:del w:id="3083" w:author="user" w:date="2023-09-08T13:38:00Z">
        <w:r w:rsidDel="002526A6">
          <w:rPr>
            <w:rFonts w:eastAsiaTheme="minorHAnsi" w:cstheme="minorBidi"/>
          </w:rPr>
          <w:delText xml:space="preserve">  </w:delText>
        </w:r>
        <w:r w:rsidR="00BF7253" w:rsidRPr="00B138F3" w:rsidDel="002526A6">
          <w:rPr>
            <w:rFonts w:eastAsiaTheme="minorHAnsi" w:cstheme="minorBidi"/>
          </w:rPr>
          <w:delText xml:space="preserve"> </w:delText>
        </w:r>
        <w:r w:rsidR="00BF7253" w:rsidRPr="00B138F3" w:rsidDel="002526A6">
          <w:rPr>
            <w:rFonts w:ascii="GHEA Grapalat" w:eastAsiaTheme="minorHAnsi" w:hAnsi="GHEA Grapalat" w:cstheme="minorBidi"/>
            <w:sz w:val="18"/>
            <w:szCs w:val="18"/>
          </w:rPr>
          <w:delText>код процедуры</w:delText>
        </w:r>
      </w:del>
    </w:p>
    <w:p w:rsidR="009D753C" w:rsidDel="002526A6" w:rsidRDefault="00634B02" w:rsidP="00634B02">
      <w:pPr>
        <w:pStyle w:val="NormalWeb"/>
        <w:shd w:val="clear" w:color="auto" w:fill="FFFFFF"/>
        <w:spacing w:before="0" w:beforeAutospacing="0" w:after="0" w:afterAutospacing="0"/>
        <w:ind w:firstLine="375"/>
        <w:jc w:val="both"/>
        <w:rPr>
          <w:ins w:id="3084" w:author="Inesa Kocharyan" w:date="2023-07-07T17:01:00Z"/>
          <w:del w:id="3085" w:author="user" w:date="2023-09-08T13:38:00Z"/>
          <w:rFonts w:ascii="GHEA Grapalat" w:eastAsiaTheme="minorHAnsi" w:hAnsi="GHEA Grapalat" w:cstheme="minorBidi"/>
        </w:rPr>
      </w:pPr>
      <w:del w:id="3086" w:author="user" w:date="2023-09-08T13:38:00Z">
        <w:r w:rsidRPr="001F3278" w:rsidDel="002526A6">
          <w:rPr>
            <w:rFonts w:ascii="GHEA Grapalat" w:eastAsiaTheme="minorHAnsi" w:hAnsi="GHEA Grapalat" w:cstheme="minorBidi"/>
          </w:rPr>
          <w:delText>Информацию о факте предоставления настоящей гарантии</w:delText>
        </w:r>
        <w:r w:rsidR="0062057D" w:rsidRPr="001F3278" w:rsidDel="002526A6">
          <w:rPr>
            <w:rFonts w:ascii="GHEA Grapalat" w:eastAsiaTheme="minorHAnsi" w:hAnsi="GHEA Grapalat" w:cstheme="minorBidi"/>
          </w:rPr>
          <w:delText>- номер гарантии, наименование предоставляющего банка и код, указанный в пункте 1 настоящей гарантии,</w:delText>
        </w:r>
        <w:r w:rsidRPr="001F3278" w:rsidDel="002526A6">
          <w:rPr>
            <w:rFonts w:ascii="GHEA Grapalat" w:eastAsiaTheme="minorHAnsi" w:hAnsi="GHEA Grapalat" w:cstheme="minorBidi"/>
          </w:rPr>
          <w:delText xml:space="preserve"> без указания размера суммы лицо, выдающее гарантию, в день предоставления настоящей </w:delText>
        </w:r>
        <w:r w:rsidRPr="00A452CD" w:rsidDel="002526A6">
          <w:rPr>
            <w:rFonts w:ascii="GHEA Grapalat" w:eastAsiaTheme="minorHAnsi" w:hAnsi="GHEA Grapalat" w:cstheme="minorBidi"/>
          </w:rPr>
          <w:delText>гарантии отправляет с официального адреса электронной почты на адрес электронной почты секретаря оценочной комиссии</w:delText>
        </w:r>
        <w:r w:rsidR="009D753C" w:rsidDel="002526A6">
          <w:rPr>
            <w:rFonts w:ascii="GHEA Grapalat" w:eastAsiaTheme="minorHAnsi" w:hAnsi="GHEA Grapalat" w:cstheme="minorBidi"/>
          </w:rPr>
          <w:delText>--------------------------------------------</w:delText>
        </w:r>
        <w:r w:rsidR="007531AA" w:rsidDel="002526A6">
          <w:rPr>
            <w:rFonts w:ascii="GHEA Grapalat" w:eastAsiaTheme="minorHAnsi" w:hAnsi="GHEA Grapalat" w:cstheme="minorBidi"/>
          </w:rPr>
          <w:delText>,</w:delText>
        </w:r>
      </w:del>
      <w:ins w:id="3087" w:author="Inesa Kocharyan" w:date="2023-07-07T17:01:00Z">
        <w:del w:id="3088" w:author="user" w:date="2023-09-08T13:38:00Z">
          <w:r w:rsidR="007531AA" w:rsidDel="002526A6">
            <w:rPr>
              <w:rFonts w:ascii="GHEA Grapalat" w:eastAsiaTheme="minorHAnsi" w:hAnsi="GHEA Grapalat" w:cstheme="minorBidi"/>
            </w:rPr>
            <w:delText xml:space="preserve"> </w:delText>
          </w:r>
        </w:del>
      </w:ins>
      <w:del w:id="3089" w:author="user" w:date="2023-09-08T13:38:00Z">
        <w:r w:rsidRPr="00A452CD" w:rsidDel="002526A6">
          <w:rPr>
            <w:rFonts w:ascii="GHEA Grapalat" w:eastAsiaTheme="minorHAnsi" w:hAnsi="GHEA Grapalat" w:cstheme="minorBidi"/>
          </w:rPr>
          <w:delText xml:space="preserve">который указан в упомянутом в настоящем пункте </w:delText>
        </w:r>
      </w:del>
    </w:p>
    <w:p w:rsidR="009D753C" w:rsidDel="002526A6" w:rsidRDefault="009D753C" w:rsidP="00634B02">
      <w:pPr>
        <w:pStyle w:val="NormalWeb"/>
        <w:shd w:val="clear" w:color="auto" w:fill="FFFFFF"/>
        <w:spacing w:before="0" w:beforeAutospacing="0" w:after="0" w:afterAutospacing="0"/>
        <w:ind w:firstLine="375"/>
        <w:jc w:val="both"/>
        <w:rPr>
          <w:del w:id="3090" w:author="user" w:date="2023-09-08T13:38:00Z"/>
          <w:rFonts w:ascii="GHEA Grapalat" w:eastAsiaTheme="minorHAnsi" w:hAnsi="GHEA Grapalat" w:cstheme="minorBidi"/>
        </w:rPr>
      </w:pPr>
      <w:del w:id="3091" w:author="user" w:date="2023-09-08T13:38:00Z">
        <w:r w:rsidDel="002526A6">
          <w:rPr>
            <w:rStyle w:val="Strong"/>
            <w:b w:val="0"/>
            <w:bCs w:val="0"/>
            <w:sz w:val="20"/>
            <w:szCs w:val="20"/>
          </w:rPr>
          <w:delText>адрес эл. почты секретаря</w:delText>
        </w:r>
      </w:del>
    </w:p>
    <w:p w:rsidR="00634B02" w:rsidDel="002526A6" w:rsidRDefault="00634B02" w:rsidP="00A3702B">
      <w:pPr>
        <w:pStyle w:val="NormalWeb"/>
        <w:shd w:val="clear" w:color="auto" w:fill="FFFFFF"/>
        <w:spacing w:before="0" w:beforeAutospacing="0" w:after="0" w:afterAutospacing="0"/>
        <w:jc w:val="both"/>
        <w:rPr>
          <w:del w:id="3092" w:author="user" w:date="2023-09-08T13:38:00Z"/>
          <w:rFonts w:ascii="GHEA Grapalat" w:eastAsiaTheme="minorHAnsi" w:hAnsi="GHEA Grapalat" w:cstheme="minorBidi"/>
        </w:rPr>
      </w:pPr>
      <w:del w:id="3093" w:author="user" w:date="2023-09-08T13:38:00Z">
        <w:r w:rsidRPr="00A452CD" w:rsidDel="002526A6">
          <w:rPr>
            <w:rFonts w:ascii="GHEA Grapalat" w:eastAsiaTheme="minorHAnsi" w:hAnsi="GHEA Grapalat" w:cstheme="minorBidi"/>
          </w:rPr>
          <w:delText>приглашении к процедуре закупок.</w:delText>
        </w:r>
      </w:del>
    </w:p>
    <w:p w:rsidR="00634B02" w:rsidDel="002526A6" w:rsidRDefault="00634B02" w:rsidP="00634B02">
      <w:pPr>
        <w:pStyle w:val="NormalWeb"/>
        <w:shd w:val="clear" w:color="auto" w:fill="FFFFFF"/>
        <w:spacing w:before="0" w:beforeAutospacing="0" w:after="0" w:afterAutospacing="0"/>
        <w:ind w:firstLine="375"/>
        <w:jc w:val="both"/>
        <w:rPr>
          <w:del w:id="3094" w:author="user" w:date="2023-09-08T13:38:00Z"/>
          <w:rStyle w:val="Strong"/>
          <w:b w:val="0"/>
          <w:bCs w:val="0"/>
          <w:sz w:val="20"/>
          <w:szCs w:val="20"/>
        </w:rPr>
      </w:pPr>
    </w:p>
    <w:p w:rsidR="00BF7253" w:rsidRPr="00842D08" w:rsidDel="002526A6" w:rsidRDefault="00BF7253" w:rsidP="00BF7253">
      <w:pPr>
        <w:pStyle w:val="NormalWeb"/>
        <w:shd w:val="clear" w:color="auto" w:fill="FFFFFF"/>
        <w:spacing w:before="0" w:beforeAutospacing="0" w:after="0" w:afterAutospacing="0"/>
        <w:ind w:firstLine="375"/>
        <w:jc w:val="both"/>
        <w:rPr>
          <w:del w:id="3095" w:author="user" w:date="2023-09-08T13:38:00Z"/>
          <w:rFonts w:ascii="GHEA Grapalat" w:eastAsiaTheme="minorHAnsi" w:hAnsi="GHEA Grapalat" w:cstheme="minorBidi"/>
        </w:rPr>
      </w:pPr>
      <w:del w:id="3096" w:author="user" w:date="2023-09-08T13:38:00Z">
        <w:r w:rsidRPr="00B138F3" w:rsidDel="002526A6">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w:delText>
        </w:r>
        <w:r w:rsidR="00842D08" w:rsidRPr="00842D08" w:rsidDel="002526A6">
          <w:rPr>
            <w:rFonts w:ascii="GHEA Grapalat" w:eastAsiaTheme="minorHAnsi" w:hAnsi="GHEA Grapalat" w:cstheme="minorBidi"/>
          </w:rPr>
          <w:delText>е</w:delText>
        </w:r>
        <w:r w:rsidRPr="00B138F3" w:rsidDel="002526A6">
          <w:rPr>
            <w:rFonts w:ascii="GHEA Grapalat" w:eastAsiaTheme="minorHAnsi" w:hAnsi="GHEA Grapalat" w:cstheme="minorBidi"/>
          </w:rPr>
          <w:delText>тся копия протокола заседания оценочной комиссии об отклонении заявки</w:delText>
        </w:r>
        <w:r w:rsidR="00842D08" w:rsidRPr="00842D08" w:rsidDel="002526A6">
          <w:rPr>
            <w:rFonts w:ascii="GHEA Grapalat" w:eastAsiaTheme="minorHAnsi" w:hAnsi="GHEA Grapalat" w:cstheme="minorBidi"/>
          </w:rPr>
          <w:delText>.</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097" w:author="user" w:date="2023-09-08T13:38:00Z"/>
          <w:rFonts w:ascii="GHEA Grapalat" w:eastAsiaTheme="minorHAnsi" w:hAnsi="GHEA Grapalat" w:cstheme="minorBidi"/>
        </w:rPr>
      </w:pPr>
    </w:p>
    <w:p w:rsidR="00BF7253" w:rsidRPr="00B138F3" w:rsidDel="002526A6" w:rsidRDefault="00BF7253" w:rsidP="00BF7253">
      <w:pPr>
        <w:pStyle w:val="NormalWeb"/>
        <w:shd w:val="clear" w:color="auto" w:fill="FFFFFF"/>
        <w:spacing w:before="0" w:beforeAutospacing="0" w:after="0" w:afterAutospacing="0"/>
        <w:ind w:firstLine="375"/>
        <w:jc w:val="both"/>
        <w:rPr>
          <w:del w:id="3098" w:author="user" w:date="2023-09-08T13:38:00Z"/>
          <w:rFonts w:ascii="GHEA Grapalat" w:eastAsiaTheme="minorHAnsi" w:hAnsi="GHEA Grapalat" w:cstheme="minorBidi"/>
        </w:rPr>
      </w:pPr>
      <w:del w:id="3099" w:author="user" w:date="2023-09-08T13:38:00Z">
        <w:r w:rsidRPr="00B138F3" w:rsidDel="002526A6">
          <w:rPr>
            <w:rFonts w:ascii="GHEA Grapalat" w:eastAsiaTheme="minorHAnsi" w:hAnsi="GHEA Grapalat" w:cstheme="minorBidi"/>
          </w:rPr>
          <w:delText>7.</w:delText>
        </w:r>
        <w:r w:rsidRPr="00B138F3" w:rsidDel="002526A6">
          <w:delText xml:space="preserve"> </w:delText>
        </w:r>
        <w:r w:rsidRPr="00B138F3" w:rsidDel="002526A6">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100" w:author="user" w:date="2023-09-08T13:38:00Z"/>
          <w:rFonts w:ascii="GHEA Grapalat" w:eastAsiaTheme="minorHAnsi" w:hAnsi="GHEA Grapalat" w:cstheme="minorBidi"/>
        </w:rPr>
      </w:pPr>
    </w:p>
    <w:p w:rsidR="00BF7253" w:rsidRPr="00B138F3" w:rsidDel="002526A6" w:rsidRDefault="00BF7253" w:rsidP="00BF7253">
      <w:pPr>
        <w:pStyle w:val="NormalWeb"/>
        <w:shd w:val="clear" w:color="auto" w:fill="FFFFFF"/>
        <w:spacing w:before="0" w:beforeAutospacing="0" w:after="0" w:afterAutospacing="0"/>
        <w:ind w:firstLine="375"/>
        <w:jc w:val="both"/>
        <w:rPr>
          <w:del w:id="3101" w:author="user" w:date="2023-09-08T13:38:00Z"/>
          <w:rFonts w:ascii="GHEA Grapalat" w:eastAsiaTheme="minorHAnsi" w:hAnsi="GHEA Grapalat" w:cstheme="minorBidi"/>
        </w:rPr>
      </w:pPr>
      <w:del w:id="3102" w:author="user" w:date="2023-09-08T13:38:00Z">
        <w:r w:rsidRPr="00B138F3" w:rsidDel="002526A6">
          <w:rPr>
            <w:rFonts w:ascii="GHEA Grapalat" w:eastAsiaTheme="minorHAnsi" w:hAnsi="GHEA Grapalat" w:cstheme="minorBidi"/>
          </w:rPr>
          <w:delText>8.</w:delText>
        </w:r>
        <w:r w:rsidRPr="00B138F3" w:rsidDel="002526A6">
          <w:delText xml:space="preserve"> </w:delText>
        </w:r>
        <w:r w:rsidRPr="00B138F3" w:rsidDel="002526A6">
          <w:rPr>
            <w:rFonts w:ascii="GHEA Grapalat" w:eastAsiaTheme="minorHAnsi" w:hAnsi="GHEA Grapalat" w:cstheme="minorBidi"/>
          </w:rPr>
          <w:delText>Лицо, выдающее гарантию, отклоняет требование бенефициара, если:</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103" w:author="user" w:date="2023-09-08T13:38:00Z"/>
          <w:rFonts w:ascii="GHEA Grapalat" w:eastAsiaTheme="minorHAnsi" w:hAnsi="GHEA Grapalat" w:cstheme="minorBidi"/>
        </w:rPr>
      </w:pPr>
      <w:del w:id="3104" w:author="user" w:date="2023-09-08T13:38:00Z">
        <w:r w:rsidRPr="00B138F3" w:rsidDel="002526A6">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BF7253" w:rsidRPr="00B138F3" w:rsidDel="002526A6" w:rsidRDefault="00BF7253" w:rsidP="00BF7253">
      <w:pPr>
        <w:pStyle w:val="NormalWeb"/>
        <w:shd w:val="clear" w:color="auto" w:fill="FFFFFF"/>
        <w:spacing w:before="0" w:beforeAutospacing="0" w:after="0" w:afterAutospacing="0"/>
        <w:ind w:firstLine="375"/>
        <w:rPr>
          <w:del w:id="3105" w:author="user" w:date="2023-09-08T13:38:00Z"/>
          <w:rFonts w:ascii="GHEA Grapalat" w:eastAsiaTheme="minorHAnsi" w:hAnsi="GHEA Grapalat" w:cstheme="minorBidi"/>
        </w:rPr>
      </w:pPr>
      <w:del w:id="3106" w:author="user" w:date="2023-09-08T13:38:00Z">
        <w:r w:rsidRPr="00B138F3" w:rsidDel="002526A6">
          <w:rPr>
            <w:rFonts w:ascii="GHEA Grapalat" w:eastAsiaTheme="minorHAnsi" w:hAnsi="GHEA Grapalat" w:cstheme="minorBidi"/>
          </w:rPr>
          <w:delText>2) требование представлено по истечении срока, установленного гарантией.</w:delText>
        </w:r>
      </w:del>
    </w:p>
    <w:p w:rsidR="00BF7253" w:rsidRPr="00B138F3" w:rsidDel="002526A6" w:rsidRDefault="00BF7253" w:rsidP="00BF7253">
      <w:pPr>
        <w:pStyle w:val="NormalWeb"/>
        <w:shd w:val="clear" w:color="auto" w:fill="FFFFFF"/>
        <w:spacing w:before="0" w:beforeAutospacing="0" w:after="0" w:afterAutospacing="0"/>
        <w:ind w:firstLine="375"/>
        <w:rPr>
          <w:del w:id="3107" w:author="user" w:date="2023-09-08T13:38:00Z"/>
          <w:rFonts w:ascii="GHEA Grapalat" w:eastAsiaTheme="minorHAnsi" w:hAnsi="GHEA Grapalat" w:cstheme="minorBidi"/>
        </w:rPr>
      </w:pPr>
    </w:p>
    <w:p w:rsidR="00BF7253" w:rsidRPr="00B138F3" w:rsidDel="002526A6" w:rsidRDefault="00BF7253" w:rsidP="00BF7253">
      <w:pPr>
        <w:pStyle w:val="NormalWeb"/>
        <w:shd w:val="clear" w:color="auto" w:fill="FFFFFF"/>
        <w:spacing w:before="0" w:beforeAutospacing="0" w:after="0" w:afterAutospacing="0"/>
        <w:ind w:firstLine="375"/>
        <w:rPr>
          <w:del w:id="3108" w:author="user" w:date="2023-09-08T13:38:00Z"/>
          <w:rFonts w:ascii="GHEA Grapalat" w:eastAsiaTheme="minorHAnsi" w:hAnsi="GHEA Grapalat" w:cstheme="minorBidi"/>
        </w:rPr>
      </w:pPr>
      <w:del w:id="3109" w:author="user" w:date="2023-09-08T13:38:00Z">
        <w:r w:rsidRPr="00B138F3" w:rsidDel="002526A6">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BF7253" w:rsidRPr="00B138F3" w:rsidDel="002526A6" w:rsidRDefault="00BF7253" w:rsidP="00BF7253">
      <w:pPr>
        <w:pStyle w:val="NormalWeb"/>
        <w:shd w:val="clear" w:color="auto" w:fill="FFFFFF"/>
        <w:spacing w:before="0" w:beforeAutospacing="0" w:after="0" w:afterAutospacing="0"/>
        <w:ind w:firstLine="375"/>
        <w:rPr>
          <w:del w:id="3110" w:author="user" w:date="2023-09-08T13:38:00Z"/>
          <w:rFonts w:ascii="GHEA Grapalat" w:eastAsiaTheme="minorHAnsi" w:hAnsi="GHEA Grapalat" w:cstheme="minorBidi"/>
        </w:rPr>
      </w:pPr>
      <w:del w:id="3111" w:author="user" w:date="2023-09-08T13:38:00Z">
        <w:r w:rsidRPr="00B138F3" w:rsidDel="002526A6">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112" w:author="user" w:date="2023-09-08T13:38:00Z"/>
          <w:rFonts w:ascii="GHEA Grapalat" w:eastAsiaTheme="minorHAnsi" w:hAnsi="GHEA Grapalat" w:cstheme="minorBidi"/>
        </w:rPr>
      </w:pPr>
      <w:del w:id="3113" w:author="user" w:date="2023-09-08T13:38:00Z">
        <w:r w:rsidRPr="00B138F3" w:rsidDel="002526A6">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114" w:author="user" w:date="2023-09-08T13:38:00Z"/>
          <w:rFonts w:ascii="GHEA Grapalat" w:eastAsiaTheme="minorHAnsi" w:hAnsi="GHEA Grapalat" w:cstheme="minorBidi"/>
        </w:rPr>
      </w:pPr>
    </w:p>
    <w:p w:rsidR="00BF7253" w:rsidRPr="00B138F3" w:rsidDel="002526A6" w:rsidRDefault="00BF7253" w:rsidP="00BF7253">
      <w:pPr>
        <w:pStyle w:val="NormalWeb"/>
        <w:shd w:val="clear" w:color="auto" w:fill="FFFFFF"/>
        <w:spacing w:before="0" w:beforeAutospacing="0" w:after="0" w:afterAutospacing="0"/>
        <w:ind w:firstLine="375"/>
        <w:jc w:val="both"/>
        <w:rPr>
          <w:del w:id="3115" w:author="user" w:date="2023-09-08T13:38:00Z"/>
          <w:rFonts w:ascii="GHEA Grapalat" w:hAnsi="GHEA Grapalat"/>
          <w:sz w:val="20"/>
          <w:szCs w:val="20"/>
        </w:rPr>
      </w:pPr>
    </w:p>
    <w:p w:rsidR="00BF7253" w:rsidRPr="00B138F3" w:rsidDel="002526A6" w:rsidRDefault="00BF7253" w:rsidP="00BF7253">
      <w:pPr>
        <w:pStyle w:val="NormalWeb"/>
        <w:shd w:val="clear" w:color="auto" w:fill="FFFFFF"/>
        <w:spacing w:before="0" w:beforeAutospacing="0" w:after="0" w:afterAutospacing="0"/>
        <w:ind w:firstLine="375"/>
        <w:jc w:val="both"/>
        <w:rPr>
          <w:del w:id="3116" w:author="user" w:date="2023-09-08T13:38:00Z"/>
          <w:rFonts w:ascii="GHEA Grapalat" w:hAnsi="GHEA Grapalat"/>
          <w:sz w:val="20"/>
          <w:szCs w:val="20"/>
          <w:u w:val="single"/>
          <w:lang w:val="hy-AM"/>
        </w:rPr>
      </w:pPr>
      <w:del w:id="3117" w:author="user" w:date="2023-09-08T13:38:00Z">
        <w:r w:rsidRPr="00B138F3" w:rsidDel="002526A6">
          <w:rPr>
            <w:rFonts w:ascii="GHEA Grapalat" w:hAnsi="GHEA Grapalat"/>
            <w:sz w:val="20"/>
            <w:szCs w:val="20"/>
            <w:lang w:val="hy-AM"/>
          </w:rPr>
          <w:delText>Руководитель исполнительного органа</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BF7253" w:rsidRPr="00B138F3" w:rsidDel="002526A6" w:rsidRDefault="00BF7253" w:rsidP="00BF7253">
      <w:pPr>
        <w:pStyle w:val="NormalWeb"/>
        <w:shd w:val="clear" w:color="auto" w:fill="FFFFFF"/>
        <w:spacing w:before="0" w:beforeAutospacing="0" w:after="0" w:afterAutospacing="0"/>
        <w:ind w:firstLine="375"/>
        <w:jc w:val="both"/>
        <w:rPr>
          <w:del w:id="3118" w:author="user" w:date="2023-09-08T13:38:00Z"/>
          <w:rFonts w:ascii="GHEA Grapalat" w:hAnsi="GHEA Grapalat"/>
          <w:sz w:val="20"/>
          <w:szCs w:val="20"/>
          <w:lang w:val="hy-AM"/>
        </w:rPr>
      </w:pPr>
    </w:p>
    <w:p w:rsidR="00BF7253" w:rsidRPr="00B138F3" w:rsidDel="002526A6" w:rsidRDefault="00BF7253" w:rsidP="00BF7253">
      <w:pPr>
        <w:pStyle w:val="NormalWeb"/>
        <w:shd w:val="clear" w:color="auto" w:fill="FFFFFF"/>
        <w:spacing w:before="0" w:beforeAutospacing="0" w:after="0" w:afterAutospacing="0"/>
        <w:ind w:firstLine="375"/>
        <w:jc w:val="both"/>
        <w:rPr>
          <w:del w:id="3119" w:author="user" w:date="2023-09-08T13:38:00Z"/>
          <w:rFonts w:ascii="GHEA Grapalat" w:hAnsi="GHEA Grapalat"/>
          <w:sz w:val="20"/>
          <w:szCs w:val="20"/>
          <w:lang w:val="hy-AM"/>
        </w:rPr>
      </w:pPr>
    </w:p>
    <w:p w:rsidR="00BF7253" w:rsidRPr="00B138F3" w:rsidDel="002526A6" w:rsidRDefault="00BF7253" w:rsidP="00BF7253">
      <w:pPr>
        <w:pStyle w:val="NormalWeb"/>
        <w:shd w:val="clear" w:color="auto" w:fill="FFFFFF"/>
        <w:spacing w:before="0" w:beforeAutospacing="0" w:after="0" w:afterAutospacing="0"/>
        <w:ind w:firstLine="375"/>
        <w:jc w:val="both"/>
        <w:rPr>
          <w:del w:id="3120" w:author="user" w:date="2023-09-08T13:38:00Z"/>
          <w:rFonts w:ascii="GHEA Grapalat" w:hAnsi="GHEA Grapalat"/>
          <w:sz w:val="20"/>
          <w:szCs w:val="20"/>
          <w:lang w:val="hy-AM"/>
        </w:rPr>
      </w:pPr>
      <w:del w:id="3121" w:author="user" w:date="2023-09-08T13:38:00Z">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BF7253" w:rsidRPr="00B138F3" w:rsidDel="002526A6" w:rsidRDefault="00BF7253" w:rsidP="00BF7253">
      <w:pPr>
        <w:pStyle w:val="NormalWeb"/>
        <w:shd w:val="clear" w:color="auto" w:fill="FFFFFF"/>
        <w:spacing w:before="0" w:beforeAutospacing="0" w:after="0" w:afterAutospacing="0"/>
        <w:rPr>
          <w:del w:id="3122" w:author="user" w:date="2023-09-08T13:38:00Z"/>
          <w:rFonts w:ascii="GHEA Grapalat" w:hAnsi="GHEA Grapalat" w:cs="Sylfaen"/>
          <w:vertAlign w:val="superscript"/>
        </w:rPr>
      </w:pPr>
      <w:del w:id="3123" w:author="user" w:date="2023-09-08T13:38:00Z">
        <w:r w:rsidRPr="00B138F3" w:rsidDel="002526A6">
          <w:rPr>
            <w:rFonts w:ascii="GHEA Grapalat" w:hAnsi="GHEA Grapalat" w:cs="Sylfaen"/>
            <w:vertAlign w:val="superscript"/>
            <w:lang w:val="hy-AM"/>
          </w:rPr>
          <w:delText xml:space="preserve">                                                        </w:delText>
        </w:r>
        <w:r w:rsidRPr="00B138F3" w:rsidDel="002526A6">
          <w:rPr>
            <w:rFonts w:ascii="GHEA Grapalat" w:hAnsi="GHEA Grapalat" w:cs="Sylfaen"/>
            <w:vertAlign w:val="superscript"/>
          </w:rPr>
          <w:delText>число, месяц, год</w:delText>
        </w:r>
      </w:del>
    </w:p>
    <w:p w:rsidR="00BF7253" w:rsidRPr="00B138F3" w:rsidDel="002526A6" w:rsidRDefault="00BF7253" w:rsidP="00BF7253">
      <w:pPr>
        <w:pStyle w:val="NormalWeb"/>
        <w:shd w:val="clear" w:color="auto" w:fill="FFFFFF"/>
        <w:spacing w:before="0" w:beforeAutospacing="0" w:after="0" w:afterAutospacing="0"/>
        <w:ind w:firstLine="375"/>
        <w:jc w:val="both"/>
        <w:rPr>
          <w:del w:id="3124" w:author="user" w:date="2023-09-08T13:38:00Z"/>
          <w:rFonts w:ascii="GHEA Grapalat" w:eastAsiaTheme="minorHAnsi" w:hAnsi="GHEA Grapalat" w:cstheme="minorBidi"/>
          <w:lang w:val="hy-AM"/>
        </w:rPr>
      </w:pPr>
    </w:p>
    <w:p w:rsidR="00BF7253" w:rsidRPr="00B138F3" w:rsidDel="002526A6" w:rsidRDefault="00BF7253" w:rsidP="00BF7253">
      <w:pPr>
        <w:pStyle w:val="NormalWeb"/>
        <w:shd w:val="clear" w:color="auto" w:fill="FFFFFF"/>
        <w:spacing w:before="0" w:beforeAutospacing="0" w:after="0" w:afterAutospacing="0"/>
        <w:ind w:firstLine="375"/>
        <w:jc w:val="both"/>
        <w:rPr>
          <w:del w:id="3125" w:author="user" w:date="2023-09-08T13:38:00Z"/>
          <w:rFonts w:ascii="GHEA Grapalat" w:eastAsiaTheme="minorHAnsi" w:hAnsi="GHEA Grapalat" w:cstheme="minorBidi"/>
        </w:rPr>
      </w:pPr>
    </w:p>
    <w:p w:rsidR="000E5A91" w:rsidRPr="00B138F3" w:rsidDel="002526A6" w:rsidRDefault="000E5A91" w:rsidP="00BF7253">
      <w:pPr>
        <w:pStyle w:val="BodyTextIndent"/>
        <w:widowControl w:val="0"/>
        <w:spacing w:after="160" w:line="240" w:lineRule="auto"/>
        <w:rPr>
          <w:del w:id="3126" w:author="user" w:date="2023-09-08T13:38:00Z"/>
          <w:rFonts w:ascii="GHEA Grapalat" w:hAnsi="GHEA Grapalat" w:cs="Sylfaen"/>
          <w:i w:val="0"/>
          <w:sz w:val="24"/>
          <w:szCs w:val="24"/>
        </w:rPr>
      </w:pPr>
    </w:p>
    <w:p w:rsidR="00260163" w:rsidRPr="00B138F3" w:rsidDel="002526A6" w:rsidRDefault="00260163" w:rsidP="00B46D58">
      <w:pPr>
        <w:widowControl w:val="0"/>
        <w:spacing w:after="160"/>
        <w:ind w:left="567" w:right="565"/>
        <w:jc w:val="center"/>
        <w:rPr>
          <w:del w:id="3127"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28"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29"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0"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1"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2"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3"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4"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5"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6"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7"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8"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139" w:author="user" w:date="2023-09-08T13:38:00Z"/>
          <w:rFonts w:ascii="GHEA Grapalat" w:hAnsi="GHEA Grapalat"/>
          <w:b/>
        </w:rPr>
      </w:pPr>
    </w:p>
    <w:p w:rsidR="001005B0" w:rsidRPr="00B138F3" w:rsidDel="002526A6" w:rsidRDefault="007B3F5F" w:rsidP="001005B0">
      <w:pPr>
        <w:widowControl w:val="0"/>
        <w:spacing w:after="160"/>
        <w:ind w:firstLine="567"/>
        <w:jc w:val="right"/>
        <w:rPr>
          <w:del w:id="3140" w:author="user" w:date="2023-09-08T13:38:00Z"/>
          <w:rFonts w:ascii="GHEA Grapalat" w:hAnsi="GHEA Grapalat"/>
          <w:b/>
        </w:rPr>
      </w:pPr>
      <w:del w:id="3141" w:author="user" w:date="2023-09-08T13:38:00Z">
        <w:r w:rsidRPr="00B138F3" w:rsidDel="002526A6">
          <w:rPr>
            <w:rFonts w:ascii="GHEA Grapalat" w:hAnsi="GHEA Grapalat"/>
            <w:b/>
          </w:rPr>
          <w:delText>Приложение № 4</w:delText>
        </w:r>
      </w:del>
    </w:p>
    <w:p w:rsidR="007B3F5F" w:rsidRPr="00B138F3" w:rsidDel="002526A6" w:rsidRDefault="007B3F5F" w:rsidP="001005B0">
      <w:pPr>
        <w:widowControl w:val="0"/>
        <w:spacing w:after="160"/>
        <w:ind w:firstLine="567"/>
        <w:jc w:val="right"/>
        <w:rPr>
          <w:del w:id="3142" w:author="user" w:date="2023-09-08T13:38:00Z"/>
          <w:rFonts w:ascii="GHEA Grapalat" w:hAnsi="GHEA Grapalat" w:cs="Arial"/>
          <w:b/>
        </w:rPr>
      </w:pPr>
      <w:del w:id="3143" w:author="user" w:date="2023-09-08T13:38:00Z">
        <w:r w:rsidRPr="00B138F3" w:rsidDel="002526A6">
          <w:rPr>
            <w:rFonts w:ascii="GHEA Grapalat" w:hAnsi="GHEA Grapalat"/>
            <w:b/>
          </w:rPr>
          <w:delText>к Приглашению на открытый конкурс</w:delText>
        </w:r>
        <w:r w:rsidRPr="00B138F3" w:rsidDel="002526A6">
          <w:rPr>
            <w:rFonts w:ascii="GHEA Grapalat" w:hAnsi="GHEA Grapalat" w:cs="Arial"/>
            <w:b/>
          </w:rPr>
          <w:br/>
        </w:r>
        <w:r w:rsidRPr="00B138F3" w:rsidDel="002526A6">
          <w:rPr>
            <w:rFonts w:ascii="GHEA Grapalat" w:hAnsi="GHEA Grapalat"/>
            <w:b/>
          </w:rPr>
          <w:delText>под кодом "---BMAPDzB---/---"</w:delText>
        </w:r>
        <w:r w:rsidRPr="00B138F3" w:rsidDel="002526A6">
          <w:rPr>
            <w:rStyle w:val="FootnoteReference"/>
            <w:rFonts w:ascii="GHEA Grapalat" w:hAnsi="GHEA Grapalat"/>
            <w:b/>
          </w:rPr>
          <w:footnoteReference w:customMarkFollows="1" w:id="22"/>
          <w:delText>*</w:delText>
        </w:r>
      </w:del>
    </w:p>
    <w:p w:rsidR="0016001A" w:rsidRPr="00B138F3" w:rsidDel="002526A6" w:rsidRDefault="0016001A" w:rsidP="0016001A">
      <w:pPr>
        <w:pStyle w:val="BodyTextIndent3"/>
        <w:widowControl w:val="0"/>
        <w:spacing w:after="160" w:line="240" w:lineRule="auto"/>
        <w:jc w:val="center"/>
        <w:rPr>
          <w:del w:id="3146" w:author="user" w:date="2023-09-08T13:38:00Z"/>
          <w:rFonts w:ascii="GHEA Grapalat" w:hAnsi="GHEA Grapalat"/>
          <w:sz w:val="24"/>
          <w:szCs w:val="24"/>
          <w:lang w:val="hy-AM"/>
        </w:rPr>
      </w:pPr>
      <w:del w:id="3147" w:author="user" w:date="2023-09-08T13:38:00Z">
        <w:r w:rsidRPr="00B138F3" w:rsidDel="002526A6">
          <w:rPr>
            <w:rFonts w:ascii="GHEA Grapalat" w:hAnsi="GHEA Grapalat"/>
            <w:sz w:val="24"/>
            <w:szCs w:val="24"/>
          </w:rPr>
          <w:delText xml:space="preserve">ГАРАНТИЯ </w:delText>
        </w:r>
        <w:r w:rsidRPr="00B138F3" w:rsidDel="002526A6">
          <w:rPr>
            <w:rFonts w:ascii="GHEA Grapalat" w:hAnsi="GHEA Grapalat"/>
            <w:sz w:val="24"/>
            <w:szCs w:val="24"/>
            <w:lang w:val="en-US"/>
          </w:rPr>
          <w:delText>N</w:delText>
        </w:r>
        <w:r w:rsidRPr="00B138F3" w:rsidDel="002526A6">
          <w:rPr>
            <w:rFonts w:ascii="GHEA Grapalat" w:hAnsi="GHEA Grapalat"/>
            <w:sz w:val="24"/>
            <w:szCs w:val="24"/>
            <w:lang w:val="hy-AM"/>
          </w:rPr>
          <w:delText>________</w:delText>
        </w:r>
      </w:del>
    </w:p>
    <w:p w:rsidR="007B3F5F" w:rsidRPr="00B138F3" w:rsidDel="002526A6" w:rsidRDefault="0016001A" w:rsidP="007B3F5F">
      <w:pPr>
        <w:widowControl w:val="0"/>
        <w:spacing w:after="160"/>
        <w:ind w:left="567" w:right="565"/>
        <w:jc w:val="center"/>
        <w:rPr>
          <w:del w:id="3148" w:author="user" w:date="2023-09-08T13:38:00Z"/>
          <w:rFonts w:ascii="GHEA Grapalat" w:hAnsi="GHEA Grapalat"/>
          <w:b/>
        </w:rPr>
      </w:pPr>
      <w:del w:id="3149" w:author="user" w:date="2023-09-08T13:38:00Z">
        <w:r w:rsidRPr="00B138F3" w:rsidDel="002526A6">
          <w:rPr>
            <w:rFonts w:ascii="GHEA Grapalat" w:hAnsi="GHEA Grapalat"/>
            <w:b/>
          </w:rPr>
          <w:delText>(обеспечение квалификации)</w:delText>
        </w:r>
      </w:del>
    </w:p>
    <w:p w:rsidR="007B3F5F" w:rsidRPr="00B138F3" w:rsidDel="002526A6" w:rsidRDefault="007B3F5F" w:rsidP="007B3F5F">
      <w:pPr>
        <w:pStyle w:val="NormalWeb"/>
        <w:shd w:val="clear" w:color="auto" w:fill="FFFFFF"/>
        <w:spacing w:before="0" w:beforeAutospacing="0" w:after="0" w:afterAutospacing="0"/>
        <w:jc w:val="both"/>
        <w:rPr>
          <w:del w:id="3150" w:author="user" w:date="2023-09-08T13:38:00Z"/>
          <w:rStyle w:val="Strong"/>
          <w:rFonts w:ascii="GHEA Grapalat" w:hAnsi="GHEA Grapalat"/>
          <w:b w:val="0"/>
          <w:bCs w:val="0"/>
          <w:sz w:val="20"/>
          <w:szCs w:val="20"/>
          <w:lang w:val="hy-AM"/>
        </w:rPr>
      </w:pPr>
      <w:del w:id="3151" w:author="user" w:date="2023-09-08T13:38:00Z">
        <w:r w:rsidRPr="00B138F3" w:rsidDel="002526A6">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delText>
        </w:r>
        <w:r w:rsidRPr="00B138F3" w:rsidDel="002526A6">
          <w:rPr>
            <w:rFonts w:eastAsiaTheme="minorHAnsi" w:cstheme="minorBidi"/>
          </w:rPr>
          <w:delText xml:space="preserve"> N</w:delText>
        </w:r>
        <w:r w:rsidRPr="00B138F3" w:rsidDel="002526A6">
          <w:rPr>
            <w:rFonts w:eastAsiaTheme="minorHAnsi" w:cstheme="minorBidi"/>
            <w:lang w:val="hy-AM"/>
          </w:rPr>
          <w:delText xml:space="preserve">  </w:delText>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rPr>
          <w:delText xml:space="preserve">                                                                    </w:delText>
        </w:r>
      </w:del>
    </w:p>
    <w:p w:rsidR="007B3F5F" w:rsidRPr="00B138F3" w:rsidDel="002526A6" w:rsidRDefault="007B3F5F" w:rsidP="007B3F5F">
      <w:pPr>
        <w:pStyle w:val="NormalWeb"/>
        <w:shd w:val="clear" w:color="auto" w:fill="FFFFFF"/>
        <w:spacing w:before="0" w:beforeAutospacing="0" w:after="0" w:afterAutospacing="0"/>
        <w:ind w:left="-142"/>
        <w:rPr>
          <w:del w:id="3152" w:author="user" w:date="2023-09-08T13:38:00Z"/>
          <w:rStyle w:val="Strong"/>
          <w:rFonts w:ascii="GHEA Grapalat" w:hAnsi="GHEA Grapalat"/>
          <w:b w:val="0"/>
          <w:sz w:val="18"/>
          <w:szCs w:val="18"/>
        </w:rPr>
      </w:pPr>
      <w:del w:id="3153" w:author="user" w:date="2023-09-08T13:38:00Z">
        <w:r w:rsidRPr="00B138F3" w:rsidDel="002526A6">
          <w:rPr>
            <w:rStyle w:val="Strong"/>
            <w:rFonts w:ascii="GHEA Grapalat" w:hAnsi="GHEA Grapalat"/>
            <w:b w:val="0"/>
            <w:sz w:val="18"/>
            <w:szCs w:val="18"/>
            <w:lang w:val="hy-AM"/>
          </w:rPr>
          <w:tab/>
        </w:r>
        <w:r w:rsidRPr="00B138F3" w:rsidDel="002526A6">
          <w:rPr>
            <w:rStyle w:val="Strong"/>
            <w:rFonts w:ascii="GHEA Grapalat" w:hAnsi="GHEA Grapalat"/>
            <w:b w:val="0"/>
            <w:sz w:val="18"/>
            <w:szCs w:val="18"/>
          </w:rPr>
          <w:delText xml:space="preserve">                                                                            номер заключаемого договора</w:delText>
        </w:r>
      </w:del>
    </w:p>
    <w:p w:rsidR="007B3F5F" w:rsidRPr="00B138F3" w:rsidDel="002526A6" w:rsidRDefault="007B3F5F" w:rsidP="007B3F5F">
      <w:pPr>
        <w:pStyle w:val="NormalWeb"/>
        <w:shd w:val="clear" w:color="auto" w:fill="FFFFFF"/>
        <w:spacing w:before="0" w:beforeAutospacing="0" w:after="0" w:afterAutospacing="0"/>
        <w:ind w:left="-142"/>
        <w:rPr>
          <w:del w:id="3154" w:author="user" w:date="2023-09-08T13:38:00Z"/>
          <w:rStyle w:val="Strong"/>
          <w:rFonts w:ascii="GHEA Grapalat" w:hAnsi="GHEA Grapalat"/>
          <w:b w:val="0"/>
          <w:bCs w:val="0"/>
          <w:sz w:val="20"/>
          <w:szCs w:val="20"/>
          <w:lang w:val="hy-AM"/>
        </w:rPr>
      </w:pPr>
      <w:del w:id="3155" w:author="user" w:date="2023-09-08T13:38:00Z">
        <w:r w:rsidRPr="00B138F3" w:rsidDel="002526A6">
          <w:rPr>
            <w:rFonts w:ascii="GHEA Grapalat" w:eastAsiaTheme="minorHAnsi" w:hAnsi="GHEA Grapalat" w:cstheme="minorBidi"/>
          </w:rPr>
          <w:delText xml:space="preserve">  заключаемым</w:delText>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Fonts w:eastAsiaTheme="minorHAnsi" w:cstheme="minorBidi"/>
          </w:rPr>
          <w:delText xml:space="preserve"> (</w:delText>
        </w:r>
        <w:r w:rsidRPr="00B138F3" w:rsidDel="002526A6">
          <w:rPr>
            <w:rFonts w:ascii="GHEA Grapalat" w:eastAsiaTheme="minorHAnsi" w:hAnsi="GHEA Grapalat" w:cstheme="minorBidi"/>
          </w:rPr>
          <w:delText xml:space="preserve">далее-принципал ) в результате  </w:delText>
        </w:r>
      </w:del>
    </w:p>
    <w:p w:rsidR="007B3F5F" w:rsidRPr="00B138F3" w:rsidDel="002526A6" w:rsidRDefault="007B3F5F" w:rsidP="007B3F5F">
      <w:pPr>
        <w:pStyle w:val="NormalWeb"/>
        <w:shd w:val="clear" w:color="auto" w:fill="FFFFFF"/>
        <w:spacing w:before="0" w:beforeAutospacing="0" w:after="0" w:afterAutospacing="0"/>
        <w:ind w:left="-142"/>
        <w:rPr>
          <w:del w:id="3156" w:author="user" w:date="2023-09-08T13:38:00Z"/>
          <w:rFonts w:cs="Sylfaen"/>
          <w:b/>
          <w:sz w:val="18"/>
          <w:szCs w:val="18"/>
          <w:vertAlign w:val="superscript"/>
          <w:lang w:val="hy-AM"/>
        </w:rPr>
      </w:pPr>
      <w:del w:id="3157" w:author="user" w:date="2023-09-08T13:38:00Z">
        <w:r w:rsidRPr="00B138F3" w:rsidDel="002526A6">
          <w:rPr>
            <w:rStyle w:val="Strong"/>
            <w:rFonts w:ascii="GHEA Grapalat" w:hAnsi="GHEA Grapalat"/>
            <w:b w:val="0"/>
            <w:sz w:val="18"/>
            <w:szCs w:val="18"/>
          </w:rPr>
          <w:delText xml:space="preserve">                                  наименование отобранного участника</w:delText>
        </w:r>
        <w:r w:rsidRPr="00B138F3" w:rsidDel="002526A6">
          <w:rPr>
            <w:rStyle w:val="Strong"/>
            <w:rFonts w:ascii="GHEA Grapalat" w:hAnsi="GHEA Grapalat"/>
            <w:b w:val="0"/>
            <w:sz w:val="18"/>
            <w:szCs w:val="18"/>
            <w:lang w:val="hy-AM"/>
          </w:rPr>
          <w:tab/>
        </w:r>
      </w:del>
    </w:p>
    <w:p w:rsidR="007B3F5F" w:rsidRPr="00B138F3" w:rsidDel="002526A6" w:rsidRDefault="007B3F5F" w:rsidP="007B3F5F">
      <w:pPr>
        <w:pStyle w:val="NormalWeb"/>
        <w:shd w:val="clear" w:color="auto" w:fill="FFFFFF"/>
        <w:spacing w:before="0" w:beforeAutospacing="0" w:after="0" w:afterAutospacing="0"/>
        <w:ind w:firstLine="375"/>
        <w:jc w:val="both"/>
        <w:rPr>
          <w:del w:id="3158" w:author="user" w:date="2023-09-08T13:38:00Z"/>
          <w:rFonts w:ascii="GHEA Grapalat" w:eastAsiaTheme="minorHAnsi" w:hAnsi="GHEA Grapalat" w:cstheme="minorBidi"/>
        </w:rPr>
      </w:pPr>
      <w:del w:id="3159" w:author="user" w:date="2023-09-08T13:38:00Z">
        <w:r w:rsidRPr="00B138F3" w:rsidDel="002526A6">
          <w:rPr>
            <w:rStyle w:val="Strong"/>
            <w:rFonts w:ascii="GHEA Grapalat" w:hAnsi="GHEA Grapalat"/>
            <w:sz w:val="20"/>
            <w:szCs w:val="20"/>
            <w:lang w:val="hy-AM"/>
          </w:rPr>
          <w:tab/>
        </w:r>
        <w:r w:rsidRPr="00B138F3" w:rsidDel="002526A6">
          <w:rPr>
            <w:rFonts w:eastAsiaTheme="minorHAnsi" w:cstheme="minorBidi"/>
          </w:rPr>
          <w:delText xml:space="preserve"> </w:delText>
        </w:r>
      </w:del>
    </w:p>
    <w:p w:rsidR="007B3F5F" w:rsidRPr="00B138F3" w:rsidDel="002526A6" w:rsidRDefault="007B3F5F" w:rsidP="007B3F5F">
      <w:pPr>
        <w:pStyle w:val="NormalWeb"/>
        <w:shd w:val="clear" w:color="auto" w:fill="FFFFFF"/>
        <w:spacing w:before="0" w:beforeAutospacing="0" w:after="0" w:afterAutospacing="0"/>
        <w:jc w:val="both"/>
        <w:rPr>
          <w:del w:id="3160" w:author="user" w:date="2023-09-08T13:38:00Z"/>
          <w:rFonts w:ascii="GHEA Grapalat" w:hAnsi="GHEA Grapalat"/>
          <w:sz w:val="20"/>
          <w:szCs w:val="20"/>
          <w:lang w:val="hy-AM"/>
        </w:rPr>
      </w:pPr>
      <w:del w:id="3161" w:author="user" w:date="2023-09-08T13:38:00Z">
        <w:r w:rsidRPr="00B138F3" w:rsidDel="002526A6">
          <w:rPr>
            <w:rFonts w:ascii="GHEA Grapalat" w:eastAsiaTheme="minorHAnsi" w:hAnsi="GHEA Grapalat" w:cstheme="minorBidi"/>
          </w:rPr>
          <w:delText xml:space="preserve">организованной </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lang w:val="hy-AM"/>
          </w:rPr>
          <w:delText xml:space="preserve"> </w:delText>
        </w:r>
        <w:r w:rsidRPr="00B138F3" w:rsidDel="002526A6">
          <w:rPr>
            <w:rFonts w:ascii="GHEA Grapalat" w:eastAsiaTheme="minorHAnsi" w:hAnsi="GHEA Grapalat" w:cstheme="minorBidi"/>
          </w:rPr>
          <w:delText xml:space="preserve"> (далее-бенефициар) </w:delText>
        </w:r>
      </w:del>
    </w:p>
    <w:p w:rsidR="007B3F5F" w:rsidRPr="00B138F3" w:rsidDel="002526A6" w:rsidRDefault="007B3F5F" w:rsidP="007B3F5F">
      <w:pPr>
        <w:pStyle w:val="NormalWeb"/>
        <w:shd w:val="clear" w:color="auto" w:fill="FFFFFF"/>
        <w:spacing w:before="0" w:beforeAutospacing="0" w:after="0" w:afterAutospacing="0"/>
        <w:ind w:left="1276" w:firstLine="708"/>
        <w:rPr>
          <w:del w:id="3162" w:author="user" w:date="2023-09-08T13:38:00Z"/>
          <w:rFonts w:ascii="GHEA Grapalat" w:eastAsiaTheme="minorHAnsi" w:hAnsi="GHEA Grapalat" w:cstheme="minorBidi"/>
          <w:b/>
          <w:sz w:val="18"/>
          <w:szCs w:val="18"/>
        </w:rPr>
      </w:pPr>
      <w:del w:id="3163" w:author="user" w:date="2023-09-08T13:38:00Z">
        <w:r w:rsidRPr="00B138F3" w:rsidDel="002526A6">
          <w:rPr>
            <w:rFonts w:ascii="GHEA Grapalat" w:hAnsi="GHEA Grapalat" w:cs="Sylfaen"/>
            <w:vertAlign w:val="superscript"/>
          </w:rPr>
          <w:delText xml:space="preserve">                         </w:delText>
        </w:r>
        <w:r w:rsidRPr="00B138F3" w:rsidDel="002526A6">
          <w:rPr>
            <w:rStyle w:val="Strong"/>
            <w:rFonts w:ascii="GHEA Grapalat" w:hAnsi="GHEA Grapalat"/>
            <w:b w:val="0"/>
            <w:sz w:val="18"/>
            <w:szCs w:val="18"/>
          </w:rPr>
          <w:delText>наименование заказчика</w:delText>
        </w:r>
        <w:r w:rsidRPr="00B138F3" w:rsidDel="002526A6">
          <w:rPr>
            <w:rFonts w:ascii="GHEA Grapalat" w:eastAsiaTheme="minorHAnsi" w:hAnsi="GHEA Grapalat" w:cstheme="minorBidi"/>
            <w:b/>
            <w:sz w:val="18"/>
            <w:szCs w:val="18"/>
          </w:rPr>
          <w:delText xml:space="preserve"> </w:delText>
        </w:r>
      </w:del>
    </w:p>
    <w:p w:rsidR="007B3F5F" w:rsidRPr="00B138F3" w:rsidDel="002526A6" w:rsidRDefault="007B3F5F" w:rsidP="007B3F5F">
      <w:pPr>
        <w:pStyle w:val="NormalWeb"/>
        <w:shd w:val="clear" w:color="auto" w:fill="FFFFFF"/>
        <w:spacing w:before="0" w:beforeAutospacing="0" w:after="0" w:afterAutospacing="0"/>
        <w:rPr>
          <w:del w:id="3164" w:author="user" w:date="2023-09-08T13:38:00Z"/>
          <w:rFonts w:ascii="GHEA Grapalat" w:hAnsi="GHEA Grapalat" w:cs="Sylfaen"/>
          <w:vertAlign w:val="superscript"/>
        </w:rPr>
      </w:pPr>
      <w:del w:id="3165" w:author="user" w:date="2023-09-08T13:38:00Z">
        <w:r w:rsidRPr="00B138F3" w:rsidDel="002526A6">
          <w:rPr>
            <w:rFonts w:ascii="GHEA Grapalat" w:eastAsiaTheme="minorHAnsi" w:hAnsi="GHEA Grapalat" w:cstheme="minorBidi"/>
          </w:rPr>
          <w:delText>процедуры  закупок под кодом ____________________.</w:delText>
        </w:r>
      </w:del>
    </w:p>
    <w:p w:rsidR="007B3F5F" w:rsidRPr="00B138F3" w:rsidDel="002526A6" w:rsidRDefault="007B3F5F" w:rsidP="007B3F5F">
      <w:pPr>
        <w:pStyle w:val="NormalWeb"/>
        <w:shd w:val="clear" w:color="auto" w:fill="FFFFFF"/>
        <w:spacing w:before="0" w:beforeAutospacing="0" w:after="0" w:afterAutospacing="0"/>
        <w:jc w:val="both"/>
        <w:rPr>
          <w:del w:id="3166" w:author="user" w:date="2023-09-08T13:38:00Z"/>
          <w:rFonts w:ascii="GHEA Grapalat" w:eastAsiaTheme="minorHAnsi" w:hAnsi="GHEA Grapalat" w:cstheme="minorBidi"/>
          <w:sz w:val="18"/>
          <w:szCs w:val="18"/>
        </w:rPr>
      </w:pPr>
      <w:del w:id="3167"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код процедуры</w:delText>
        </w:r>
      </w:del>
    </w:p>
    <w:p w:rsidR="007B3F5F" w:rsidRPr="00B138F3" w:rsidDel="002526A6" w:rsidRDefault="007B3F5F" w:rsidP="007B3F5F">
      <w:pPr>
        <w:pStyle w:val="NormalWeb"/>
        <w:shd w:val="clear" w:color="auto" w:fill="FFFFFF"/>
        <w:spacing w:before="0" w:beforeAutospacing="0" w:after="0" w:afterAutospacing="0"/>
        <w:jc w:val="both"/>
        <w:rPr>
          <w:del w:id="3168" w:author="user" w:date="2023-09-08T13:38:00Z"/>
          <w:rFonts w:ascii="GHEA Grapalat" w:eastAsiaTheme="minorHAnsi" w:hAnsi="GHEA Grapalat" w:cstheme="minorBidi"/>
          <w:lang w:val="hy-AM"/>
        </w:rPr>
      </w:pPr>
      <w:del w:id="3169" w:author="user" w:date="2023-09-08T13:38:00Z">
        <w:r w:rsidRPr="00B138F3" w:rsidDel="002526A6">
          <w:rPr>
            <w:rFonts w:ascii="GHEA Grapalat" w:eastAsiaTheme="minorHAnsi" w:hAnsi="GHEA Grapalat" w:cstheme="minorBidi"/>
          </w:rPr>
          <w:delText xml:space="preserve">  </w:delText>
        </w:r>
        <w:r w:rsidRPr="00B6601D" w:rsidDel="002526A6">
          <w:rPr>
            <w:rFonts w:ascii="GHEA Grapalat" w:eastAsiaTheme="minorHAnsi" w:hAnsi="GHEA Grapalat" w:cstheme="minorBidi"/>
          </w:rPr>
          <w:delText xml:space="preserve">2.  По гарантии </w:delText>
        </w:r>
        <w:r w:rsidRPr="00B6601D" w:rsidDel="002526A6">
          <w:rPr>
            <w:rFonts w:ascii="GHEA Grapalat" w:eastAsiaTheme="minorHAnsi" w:hAnsi="GHEA Grapalat" w:cstheme="minorBidi"/>
            <w:lang w:val="hy-AM"/>
          </w:rPr>
          <w:delText>----------------------------------------------------------------------------</w:delText>
        </w:r>
        <w:r w:rsidRPr="00B138F3" w:rsidDel="002526A6">
          <w:rPr>
            <w:rFonts w:ascii="GHEA Grapalat" w:eastAsiaTheme="minorHAnsi" w:hAnsi="GHEA Grapalat" w:cstheme="minorBidi"/>
            <w:lang w:val="hy-AM"/>
          </w:rPr>
          <w:delText xml:space="preserve"> </w:delText>
        </w:r>
      </w:del>
    </w:p>
    <w:p w:rsidR="007B3F5F" w:rsidRPr="00B138F3" w:rsidDel="002526A6" w:rsidRDefault="007B3F5F" w:rsidP="007B3F5F">
      <w:pPr>
        <w:pStyle w:val="NormalWeb"/>
        <w:shd w:val="clear" w:color="auto" w:fill="FFFFFF"/>
        <w:spacing w:before="0" w:beforeAutospacing="0" w:after="0" w:afterAutospacing="0"/>
        <w:jc w:val="both"/>
        <w:rPr>
          <w:del w:id="3170" w:author="user" w:date="2023-09-08T13:38:00Z"/>
          <w:rFonts w:ascii="GHEA Grapalat" w:eastAsiaTheme="minorHAnsi" w:hAnsi="GHEA Grapalat" w:cstheme="minorBidi"/>
          <w:sz w:val="18"/>
          <w:szCs w:val="18"/>
        </w:rPr>
      </w:pPr>
      <w:del w:id="3171" w:author="user" w:date="2023-09-08T13:38:00Z">
        <w:r w:rsidRPr="00B138F3" w:rsidDel="002526A6">
          <w:rPr>
            <w:rFonts w:ascii="GHEA Grapalat" w:eastAsiaTheme="minorHAnsi" w:hAnsi="GHEA Grapalat" w:cstheme="minorBidi"/>
            <w:sz w:val="18"/>
            <w:szCs w:val="18"/>
          </w:rPr>
          <w:delText xml:space="preserve">                                        </w:delText>
        </w:r>
        <w:r w:rsidRPr="00361EFF" w:rsidDel="002526A6">
          <w:rPr>
            <w:rFonts w:ascii="GHEA Grapalat" w:eastAsiaTheme="minorHAnsi" w:hAnsi="GHEA Grapalat" w:cstheme="minorBidi"/>
            <w:sz w:val="18"/>
            <w:szCs w:val="18"/>
          </w:rPr>
          <w:delText xml:space="preserve">наименование </w:delText>
        </w:r>
        <w:r w:rsidR="00C7561C" w:rsidRPr="00361EFF" w:rsidDel="002526A6">
          <w:rPr>
            <w:rFonts w:ascii="GHEA Grapalat" w:eastAsiaTheme="minorHAnsi" w:hAnsi="GHEA Grapalat" w:cstheme="minorBidi"/>
            <w:sz w:val="18"/>
            <w:szCs w:val="18"/>
          </w:rPr>
          <w:delText xml:space="preserve">выдающего гарантию </w:delText>
        </w:r>
        <w:r w:rsidRPr="00361EFF" w:rsidDel="002526A6">
          <w:rPr>
            <w:rFonts w:ascii="GHEA Grapalat" w:eastAsiaTheme="minorHAnsi" w:hAnsi="GHEA Grapalat" w:cstheme="minorBidi"/>
            <w:sz w:val="18"/>
            <w:szCs w:val="18"/>
          </w:rPr>
          <w:delText>банка</w:delText>
        </w:r>
        <w:r w:rsidR="00C7561C" w:rsidRPr="00361EFF" w:rsidDel="002526A6">
          <w:rPr>
            <w:rFonts w:ascii="GHEA Grapalat" w:eastAsiaTheme="minorHAnsi" w:hAnsi="GHEA Grapalat" w:cstheme="minorBidi"/>
            <w:sz w:val="18"/>
            <w:szCs w:val="18"/>
          </w:rPr>
          <w:delText xml:space="preserve"> </w:delText>
        </w:r>
      </w:del>
    </w:p>
    <w:p w:rsidR="007B3F5F" w:rsidRPr="00B138F3" w:rsidDel="002526A6" w:rsidRDefault="007B3F5F" w:rsidP="007B3F5F">
      <w:pPr>
        <w:pStyle w:val="NormalWeb"/>
        <w:shd w:val="clear" w:color="auto" w:fill="FFFFFF"/>
        <w:spacing w:before="0" w:beforeAutospacing="0" w:after="0" w:afterAutospacing="0"/>
        <w:jc w:val="both"/>
        <w:rPr>
          <w:del w:id="3172"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jc w:val="both"/>
        <w:rPr>
          <w:del w:id="3173" w:author="user" w:date="2023-09-08T13:38:00Z"/>
          <w:rFonts w:ascii="GHEA Grapalat" w:eastAsiaTheme="minorHAnsi" w:hAnsi="GHEA Grapalat" w:cstheme="minorBidi"/>
        </w:rPr>
      </w:pPr>
      <w:del w:id="3174" w:author="user" w:date="2023-09-08T13:38:00Z">
        <w:r w:rsidRPr="00B138F3" w:rsidDel="002526A6">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7B3F5F" w:rsidRPr="00B138F3" w:rsidDel="002526A6" w:rsidRDefault="007B3F5F" w:rsidP="007B3F5F">
      <w:pPr>
        <w:pStyle w:val="NormalWeb"/>
        <w:shd w:val="clear" w:color="auto" w:fill="FFFFFF"/>
        <w:spacing w:before="0" w:beforeAutospacing="0" w:after="0" w:afterAutospacing="0"/>
        <w:jc w:val="both"/>
        <w:rPr>
          <w:del w:id="3175" w:author="user" w:date="2023-09-08T13:38:00Z"/>
          <w:rFonts w:ascii="GHEA Grapalat" w:eastAsiaTheme="minorHAnsi" w:hAnsi="GHEA Grapalat" w:cstheme="minorBidi"/>
          <w:sz w:val="18"/>
          <w:szCs w:val="18"/>
        </w:rPr>
      </w:pPr>
      <w:del w:id="3176"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 xml:space="preserve">сумма в цифрах и прописью         </w:delText>
        </w:r>
      </w:del>
    </w:p>
    <w:p w:rsidR="007B3F5F" w:rsidRPr="00B138F3" w:rsidDel="002526A6" w:rsidRDefault="007B3F5F" w:rsidP="007B3F5F">
      <w:pPr>
        <w:pStyle w:val="NormalWeb"/>
        <w:shd w:val="clear" w:color="auto" w:fill="FFFFFF"/>
        <w:spacing w:before="0" w:beforeAutospacing="0" w:after="0" w:afterAutospacing="0"/>
        <w:jc w:val="both"/>
        <w:rPr>
          <w:del w:id="3177" w:author="user" w:date="2023-09-08T13:38:00Z"/>
          <w:rFonts w:ascii="GHEA Grapalat" w:eastAsiaTheme="minorHAnsi" w:hAnsi="GHEA Grapalat" w:cstheme="minorBidi"/>
        </w:rPr>
      </w:pPr>
      <w:del w:id="3178" w:author="user" w:date="2023-09-08T13:38:00Z">
        <w:r w:rsidRPr="00B138F3" w:rsidDel="002526A6">
          <w:rPr>
            <w:rFonts w:ascii="GHEA Grapalat" w:eastAsiaTheme="minorHAnsi" w:hAnsi="GHEA Grapalat" w:cstheme="minorBidi"/>
          </w:rPr>
          <w:delText xml:space="preserve">гарантии) в течение </w:delText>
        </w:r>
        <w:r w:rsidR="00ED62EA" w:rsidDel="002526A6">
          <w:rPr>
            <w:rFonts w:ascii="GHEA Grapalat" w:eastAsiaTheme="minorHAnsi" w:hAnsi="GHEA Grapalat" w:cstheme="minorBidi"/>
          </w:rPr>
          <w:delText>пяти</w:delText>
        </w:r>
        <w:r w:rsidRPr="00B138F3" w:rsidDel="002526A6">
          <w:rPr>
            <w:rFonts w:ascii="GHEA Grapalat" w:eastAsiaTheme="minorHAnsi" w:hAnsi="GHEA Grapalat" w:cstheme="minorBidi"/>
          </w:rPr>
          <w:delText xml:space="preserve"> рабочих  дней после получения требования. </w:delText>
        </w:r>
      </w:del>
    </w:p>
    <w:p w:rsidR="007B3F5F" w:rsidRPr="00B138F3" w:rsidDel="002526A6" w:rsidRDefault="007B3F5F" w:rsidP="007B3F5F">
      <w:pPr>
        <w:pStyle w:val="NormalWeb"/>
        <w:shd w:val="clear" w:color="auto" w:fill="FFFFFF"/>
        <w:spacing w:before="0" w:beforeAutospacing="0" w:after="0" w:afterAutospacing="0"/>
        <w:ind w:firstLine="708"/>
        <w:jc w:val="both"/>
        <w:rPr>
          <w:del w:id="3179" w:author="user" w:date="2023-09-08T13:38:00Z"/>
          <w:rFonts w:ascii="GHEA Grapalat" w:eastAsiaTheme="minorHAnsi" w:hAnsi="GHEA Grapalat" w:cstheme="minorBidi"/>
        </w:rPr>
      </w:pPr>
      <w:del w:id="3180" w:author="user" w:date="2023-09-08T13:38:00Z">
        <w:r w:rsidRPr="00B138F3" w:rsidDel="002526A6">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7B3F5F" w:rsidRPr="00B138F3" w:rsidDel="002526A6" w:rsidRDefault="007B3F5F" w:rsidP="007B3F5F">
      <w:pPr>
        <w:pStyle w:val="NormalWeb"/>
        <w:shd w:val="clear" w:color="auto" w:fill="FFFFFF"/>
        <w:spacing w:before="0" w:beforeAutospacing="0" w:after="0" w:afterAutospacing="0"/>
        <w:jc w:val="both"/>
        <w:rPr>
          <w:del w:id="3181" w:author="user" w:date="2023-09-08T13:38:00Z"/>
          <w:rFonts w:ascii="GHEA Grapalat" w:eastAsiaTheme="minorHAnsi" w:hAnsi="GHEA Grapalat" w:cstheme="minorBidi"/>
          <w:sz w:val="18"/>
          <w:szCs w:val="18"/>
        </w:rPr>
      </w:pPr>
      <w:del w:id="3182"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расчетный счет</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183" w:author="user" w:date="2023-09-08T13:38:00Z"/>
          <w:rStyle w:val="Strong"/>
          <w:rFonts w:ascii="GHEA Grapalat" w:hAnsi="GHEA Grapalat"/>
          <w:b w:val="0"/>
          <w:bCs w:val="0"/>
          <w:sz w:val="20"/>
          <w:szCs w:val="20"/>
        </w:rPr>
      </w:pPr>
      <w:del w:id="3184" w:author="user" w:date="2023-09-08T13:38:00Z">
        <w:r w:rsidRPr="00B138F3" w:rsidDel="002526A6">
          <w:rPr>
            <w:rStyle w:val="Strong"/>
            <w:rFonts w:ascii="GHEA Grapalat" w:hAnsi="GHEA Grapalat"/>
            <w:sz w:val="20"/>
            <w:szCs w:val="20"/>
          </w:rPr>
          <w:delText xml:space="preserve">3. </w:delText>
        </w:r>
        <w:r w:rsidRPr="00B138F3" w:rsidDel="002526A6">
          <w:rPr>
            <w:rFonts w:ascii="GHEA Grapalat" w:eastAsiaTheme="minorHAnsi" w:hAnsi="GHEA Grapalat" w:cstheme="minorBidi"/>
          </w:rPr>
          <w:delText>Настоящая гарантия является безотзывной.</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185" w:author="user" w:date="2023-09-08T13:38:00Z"/>
          <w:rStyle w:val="Strong"/>
          <w:rFonts w:ascii="GHEA Grapalat" w:hAnsi="GHEA Grapalat"/>
          <w:b w:val="0"/>
          <w:bCs w:val="0"/>
          <w:sz w:val="20"/>
          <w:szCs w:val="20"/>
        </w:rPr>
      </w:pPr>
    </w:p>
    <w:p w:rsidR="007B3F5F" w:rsidRPr="00B138F3" w:rsidDel="002526A6" w:rsidRDefault="007B3F5F" w:rsidP="007B3F5F">
      <w:pPr>
        <w:pStyle w:val="NormalWeb"/>
        <w:shd w:val="clear" w:color="auto" w:fill="FFFFFF"/>
        <w:spacing w:before="0" w:beforeAutospacing="0" w:after="0" w:afterAutospacing="0"/>
        <w:ind w:firstLine="375"/>
        <w:jc w:val="both"/>
        <w:rPr>
          <w:del w:id="3186" w:author="user" w:date="2023-09-08T13:38:00Z"/>
          <w:rFonts w:ascii="GHEA Grapalat" w:eastAsiaTheme="minorHAnsi" w:hAnsi="GHEA Grapalat" w:cstheme="minorBidi"/>
        </w:rPr>
      </w:pPr>
      <w:del w:id="3187" w:author="user" w:date="2023-09-08T13:38:00Z">
        <w:r w:rsidRPr="00B138F3" w:rsidDel="002526A6">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53597C" w:rsidRPr="00D66198" w:rsidDel="002526A6" w:rsidRDefault="0053597C" w:rsidP="0053597C">
      <w:pPr>
        <w:pStyle w:val="NormalWeb"/>
        <w:shd w:val="clear" w:color="auto" w:fill="FFFFFF"/>
        <w:ind w:firstLine="374"/>
        <w:contextualSpacing/>
        <w:jc w:val="both"/>
        <w:rPr>
          <w:del w:id="3188" w:author="user" w:date="2023-09-08T13:38:00Z"/>
          <w:rFonts w:ascii="GHEA Grapalat" w:eastAsiaTheme="minorHAnsi" w:hAnsi="GHEA Grapalat" w:cstheme="minorBidi"/>
        </w:rPr>
      </w:pPr>
      <w:del w:id="3189" w:author="user" w:date="2023-09-08T13:38:00Z">
        <w:r w:rsidRPr="00D66198" w:rsidDel="002526A6">
          <w:rPr>
            <w:rFonts w:ascii="GHEA Grapalat" w:eastAsiaTheme="minorHAnsi" w:hAnsi="GHEA Grapalat" w:cstheme="minorBidi"/>
          </w:rPr>
          <w:delText xml:space="preserve">5. Гарантия действует </w:delText>
        </w:r>
        <w:r w:rsidR="00B31A63" w:rsidDel="002526A6">
          <w:rPr>
            <w:rFonts w:ascii="GHEA Grapalat" w:eastAsiaTheme="minorHAnsi" w:hAnsi="GHEA Grapalat" w:cstheme="minorBidi"/>
          </w:rPr>
          <w:delText xml:space="preserve">с момента выпуска и в силе  </w:delText>
        </w:r>
        <w:r w:rsidRPr="00D66198" w:rsidDel="002526A6">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53597C" w:rsidRPr="00D66198" w:rsidDel="002526A6" w:rsidRDefault="00B31A63" w:rsidP="0053597C">
      <w:pPr>
        <w:pStyle w:val="NormalWeb"/>
        <w:shd w:val="clear" w:color="auto" w:fill="FFFFFF"/>
        <w:ind w:firstLine="374"/>
        <w:contextualSpacing/>
        <w:jc w:val="both"/>
        <w:rPr>
          <w:del w:id="3190" w:author="user" w:date="2023-09-08T13:38:00Z"/>
          <w:rFonts w:ascii="GHEA Grapalat" w:eastAsiaTheme="minorHAnsi" w:hAnsi="GHEA Grapalat" w:cstheme="minorBidi"/>
        </w:rPr>
      </w:pPr>
      <w:del w:id="3191" w:author="user" w:date="2023-09-08T13:38:00Z">
        <w:r w:rsidDel="002526A6">
          <w:rPr>
            <w:rFonts w:ascii="GHEA Grapalat" w:eastAsiaTheme="minorHAnsi" w:hAnsi="GHEA Grapalat" w:cstheme="minorBidi"/>
            <w:sz w:val="18"/>
            <w:szCs w:val="18"/>
          </w:rPr>
          <w:delText xml:space="preserve">                                       </w:delText>
        </w:r>
        <w:r w:rsidR="0053597C" w:rsidRPr="00D66198" w:rsidDel="002526A6">
          <w:rPr>
            <w:rFonts w:ascii="GHEA Grapalat" w:eastAsiaTheme="minorHAnsi" w:hAnsi="GHEA Grapalat" w:cstheme="minorBidi"/>
            <w:sz w:val="18"/>
            <w:szCs w:val="18"/>
          </w:rPr>
          <w:delText>номер заключаемого договара</w:delText>
        </w:r>
      </w:del>
    </w:p>
    <w:p w:rsidR="0053597C" w:rsidRPr="00D66198" w:rsidDel="002526A6" w:rsidRDefault="0053597C" w:rsidP="0053597C">
      <w:pPr>
        <w:pStyle w:val="NormalWeb"/>
        <w:shd w:val="clear" w:color="auto" w:fill="FFFFFF"/>
        <w:ind w:firstLine="374"/>
        <w:contextualSpacing/>
        <w:jc w:val="both"/>
        <w:rPr>
          <w:del w:id="3192" w:author="user" w:date="2023-09-08T13:38:00Z"/>
          <w:rFonts w:ascii="GHEA Grapalat" w:eastAsiaTheme="minorHAnsi" w:hAnsi="GHEA Grapalat" w:cstheme="minorBidi"/>
        </w:rPr>
      </w:pPr>
    </w:p>
    <w:p w:rsidR="0053597C" w:rsidRPr="00D66198" w:rsidDel="002526A6" w:rsidRDefault="00B31A63" w:rsidP="0053597C">
      <w:pPr>
        <w:pStyle w:val="NormalWeb"/>
        <w:shd w:val="clear" w:color="auto" w:fill="FFFFFF"/>
        <w:contextualSpacing/>
        <w:jc w:val="both"/>
        <w:rPr>
          <w:del w:id="3193" w:author="user" w:date="2023-09-08T13:38:00Z"/>
          <w:rFonts w:ascii="GHEA Grapalat" w:eastAsiaTheme="minorHAnsi" w:hAnsi="GHEA Grapalat" w:cstheme="minorBidi"/>
          <w:lang w:val="hy-AM"/>
        </w:rPr>
      </w:pPr>
      <w:del w:id="3194" w:author="user" w:date="2023-09-08T13:38:00Z">
        <w:r w:rsidRPr="00D66198" w:rsidDel="002526A6">
          <w:rPr>
            <w:rFonts w:ascii="GHEA Grapalat" w:eastAsiaTheme="minorHAnsi" w:hAnsi="GHEA Grapalat" w:cstheme="minorBidi"/>
          </w:rPr>
          <w:delText xml:space="preserve">бенефициаром и принципалом    </w:delText>
        </w:r>
        <w:r w:rsidR="0053597C" w:rsidRPr="00D66198" w:rsidDel="002526A6">
          <w:rPr>
            <w:rFonts w:ascii="GHEA Grapalat" w:eastAsiaTheme="minorHAnsi" w:hAnsi="GHEA Grapalat" w:cstheme="minorBidi"/>
          </w:rPr>
          <w:delText xml:space="preserve">и  действует </w:delText>
        </w:r>
        <w:r w:rsidR="0053597C" w:rsidRPr="00D66198" w:rsidDel="002526A6">
          <w:rPr>
            <w:rFonts w:ascii="GHEA Grapalat" w:eastAsiaTheme="minorHAnsi" w:hAnsi="GHEA Grapalat" w:cstheme="minorBidi"/>
            <w:lang w:val="hy-AM"/>
          </w:rPr>
          <w:delText xml:space="preserve"> </w:delText>
        </w:r>
        <w:r w:rsidR="0053597C" w:rsidRPr="00D66198" w:rsidDel="002526A6">
          <w:rPr>
            <w:rFonts w:ascii="GHEA Grapalat" w:eastAsiaTheme="minorHAnsi" w:hAnsi="GHEA Grapalat" w:cstheme="minorBidi"/>
          </w:rPr>
          <w:delText>в</w:delText>
        </w:r>
        <w:r w:rsidR="0053597C" w:rsidRPr="00D66198" w:rsidDel="002526A6">
          <w:rPr>
            <w:rFonts w:ascii="GHEA Grapalat" w:hAnsi="GHEA Grapalat"/>
          </w:rPr>
          <w:delText>ключительно</w:delText>
        </w:r>
        <w:r w:rsidR="0053597C" w:rsidRPr="00D66198" w:rsidDel="002526A6">
          <w:rPr>
            <w:rFonts w:ascii="GHEA Grapalat" w:eastAsiaTheme="minorHAnsi" w:hAnsi="GHEA Grapalat" w:cstheme="minorBidi"/>
          </w:rPr>
          <w:delText xml:space="preserve"> </w:delText>
        </w:r>
        <w:r w:rsidR="0053597C" w:rsidRPr="00D66198" w:rsidDel="002526A6">
          <w:rPr>
            <w:rFonts w:ascii="GHEA Grapalat" w:eastAsiaTheme="minorHAnsi" w:hAnsi="GHEA Grapalat" w:cstheme="minorBidi"/>
            <w:lang w:val="hy-AM"/>
          </w:rPr>
          <w:delText xml:space="preserve"> </w:delText>
        </w:r>
        <w:r w:rsidR="0053597C" w:rsidRPr="00D66198" w:rsidDel="002526A6">
          <w:rPr>
            <w:rFonts w:ascii="GHEA Grapalat" w:eastAsiaTheme="minorHAnsi" w:hAnsi="GHEA Grapalat" w:cstheme="minorBidi"/>
          </w:rPr>
          <w:delText xml:space="preserve">до </w:delText>
        </w:r>
        <w:r w:rsidR="0053597C" w:rsidRPr="00D66198" w:rsidDel="002526A6">
          <w:rPr>
            <w:rFonts w:ascii="GHEA Grapalat" w:eastAsiaTheme="minorHAnsi" w:hAnsi="GHEA Grapalat" w:cstheme="minorBidi"/>
            <w:lang w:val="hy-AM"/>
          </w:rPr>
          <w:delText xml:space="preserve"> </w:delText>
        </w:r>
        <w:r w:rsidR="0053597C" w:rsidRPr="00D66198" w:rsidDel="002526A6">
          <w:rPr>
            <w:rFonts w:ascii="GHEA Grapalat" w:eastAsiaTheme="minorHAnsi" w:hAnsi="GHEA Grapalat" w:cstheme="minorBidi"/>
          </w:rPr>
          <w:delText xml:space="preserve">девяностого </w:delText>
        </w:r>
        <w:r w:rsidR="0053597C" w:rsidRPr="00D66198" w:rsidDel="002526A6">
          <w:rPr>
            <w:rFonts w:ascii="GHEA Grapalat" w:eastAsiaTheme="minorHAnsi" w:hAnsi="GHEA Grapalat" w:cstheme="minorBidi"/>
            <w:lang w:val="hy-AM"/>
          </w:rPr>
          <w:delText xml:space="preserve"> </w:delText>
        </w:r>
        <w:r w:rsidR="0053597C" w:rsidRPr="00D66198" w:rsidDel="002526A6">
          <w:rPr>
            <w:rFonts w:ascii="GHEA Grapalat" w:eastAsiaTheme="minorHAnsi" w:hAnsi="GHEA Grapalat" w:cstheme="minorBidi"/>
          </w:rPr>
          <w:delText xml:space="preserve">рабочего </w:delText>
        </w:r>
        <w:r w:rsidR="0053597C" w:rsidRPr="00D66198" w:rsidDel="002526A6">
          <w:rPr>
            <w:rFonts w:ascii="GHEA Grapalat" w:eastAsiaTheme="minorHAnsi" w:hAnsi="GHEA Grapalat" w:cstheme="minorBidi"/>
            <w:lang w:val="hy-AM"/>
          </w:rPr>
          <w:delText xml:space="preserve"> </w:delText>
        </w:r>
        <w:r w:rsidR="0053597C" w:rsidRPr="00D66198" w:rsidDel="002526A6">
          <w:rPr>
            <w:rFonts w:ascii="GHEA Grapalat" w:eastAsiaTheme="minorHAnsi" w:hAnsi="GHEA Grapalat" w:cstheme="minorBidi"/>
          </w:rPr>
          <w:delText>дня</w:delText>
        </w:r>
        <w:r w:rsidR="0053597C" w:rsidRPr="00D66198" w:rsidDel="002526A6">
          <w:rPr>
            <w:rFonts w:ascii="GHEA Grapalat" w:eastAsiaTheme="minorHAnsi" w:hAnsi="GHEA Grapalat" w:cstheme="minorBidi"/>
            <w:lang w:val="hy-AM"/>
          </w:rPr>
          <w:delText xml:space="preserve">   </w:delText>
        </w:r>
        <w:r w:rsidR="0053597C" w:rsidRPr="00D66198" w:rsidDel="002526A6">
          <w:rPr>
            <w:rFonts w:ascii="GHEA Grapalat" w:eastAsiaTheme="minorHAnsi" w:hAnsi="GHEA Grapalat" w:cstheme="minorBidi"/>
          </w:rPr>
          <w:delText xml:space="preserve">следующего за днем </w:delText>
        </w:r>
      </w:del>
    </w:p>
    <w:p w:rsidR="0053597C" w:rsidRPr="00D66198" w:rsidDel="002526A6" w:rsidRDefault="0053597C" w:rsidP="0053597C">
      <w:pPr>
        <w:pStyle w:val="NormalWeb"/>
        <w:shd w:val="clear" w:color="auto" w:fill="FFFFFF"/>
        <w:contextualSpacing/>
        <w:jc w:val="both"/>
        <w:rPr>
          <w:del w:id="3195" w:author="user" w:date="2023-09-08T13:38:00Z"/>
          <w:rFonts w:ascii="GHEA Grapalat" w:eastAsiaTheme="minorHAnsi" w:hAnsi="GHEA Grapalat" w:cstheme="minorBidi"/>
          <w:sz w:val="18"/>
          <w:szCs w:val="18"/>
          <w:lang w:val="hy-AM"/>
        </w:rPr>
      </w:pPr>
    </w:p>
    <w:p w:rsidR="0053597C" w:rsidRPr="00D66198" w:rsidDel="002526A6" w:rsidRDefault="0053597C" w:rsidP="001E7BA9">
      <w:pPr>
        <w:pStyle w:val="NormalWeb"/>
        <w:shd w:val="clear" w:color="auto" w:fill="FFFFFF"/>
        <w:contextualSpacing/>
        <w:jc w:val="center"/>
        <w:rPr>
          <w:del w:id="3196" w:author="user" w:date="2023-09-08T13:38:00Z"/>
          <w:rFonts w:eastAsiaTheme="minorHAnsi" w:cstheme="minorBidi"/>
        </w:rPr>
      </w:pPr>
      <w:del w:id="3197" w:author="user" w:date="2023-09-08T13:38:00Z">
        <w:r w:rsidRPr="00D66198" w:rsidDel="002526A6">
          <w:rPr>
            <w:rFonts w:ascii="GHEA Grapalat" w:eastAsiaTheme="minorHAnsi" w:hAnsi="GHEA Grapalat" w:cstheme="minorBidi"/>
            <w:lang w:val="hy-AM"/>
          </w:rPr>
          <w:delText>--------------------------------------------------------</w:delText>
        </w:r>
        <w:r w:rsidRPr="00D66198" w:rsidDel="002526A6">
          <w:rPr>
            <w:rFonts w:ascii="GHEA Grapalat" w:eastAsiaTheme="minorHAnsi" w:hAnsi="GHEA Grapalat" w:cstheme="minorBidi"/>
          </w:rPr>
          <w:delText>------------------</w:delText>
        </w:r>
        <w:r w:rsidRPr="00D66198" w:rsidDel="002526A6">
          <w:rPr>
            <w:rFonts w:ascii="GHEA Grapalat" w:eastAsiaTheme="minorHAnsi" w:hAnsi="GHEA Grapalat" w:cstheme="minorBidi"/>
            <w:lang w:val="hy-AM"/>
          </w:rPr>
          <w:delText>----------------------</w:delText>
        </w:r>
        <w:r w:rsidRPr="00D66198" w:rsidDel="002526A6">
          <w:rPr>
            <w:rFonts w:eastAsiaTheme="minorHAnsi" w:cstheme="minorBidi"/>
          </w:rPr>
          <w:delText xml:space="preserve"> </w:delText>
        </w:r>
        <w:r w:rsidRPr="00D66198" w:rsidDel="002526A6">
          <w:rPr>
            <w:rFonts w:eastAsiaTheme="minorHAnsi" w:cstheme="minorBidi"/>
            <w:lang w:val="hy-AM"/>
          </w:rPr>
          <w:delText>.</w:delText>
        </w:r>
        <w:r w:rsidRPr="00D66198" w:rsidDel="002526A6">
          <w:rPr>
            <w:rFonts w:eastAsiaTheme="minorHAnsi" w:cstheme="minorBidi"/>
          </w:rPr>
          <w:delText xml:space="preserve">           </w:delText>
        </w:r>
        <w:r w:rsidRPr="00D66198" w:rsidDel="002526A6">
          <w:rPr>
            <w:rFonts w:ascii="GHEA Grapalat" w:hAnsi="GHEA Grapalat"/>
            <w:sz w:val="16"/>
            <w:szCs w:val="16"/>
          </w:rPr>
          <w:delText>крайний срок</w:delText>
        </w:r>
        <w:r w:rsidRPr="00D66198" w:rsidDel="002526A6">
          <w:rPr>
            <w:rFonts w:ascii="GHEA Grapalat" w:eastAsiaTheme="minorHAnsi" w:hAnsi="GHEA Grapalat" w:cstheme="minorBidi"/>
            <w:sz w:val="16"/>
            <w:szCs w:val="16"/>
          </w:rPr>
          <w:delText xml:space="preserve"> поставки товаров</w:delText>
        </w:r>
        <w:r w:rsidRPr="00D66198" w:rsidDel="002526A6">
          <w:rPr>
            <w:rFonts w:ascii="GHEA Grapalat" w:eastAsiaTheme="minorHAnsi" w:hAnsi="GHEA Grapalat" w:cstheme="minorBidi"/>
            <w:sz w:val="16"/>
            <w:szCs w:val="16"/>
            <w:lang w:val="hy-AM"/>
          </w:rPr>
          <w:delText>, предусмотренн</w:delText>
        </w:r>
        <w:r w:rsidRPr="00D66198" w:rsidDel="002526A6">
          <w:rPr>
            <w:rFonts w:ascii="GHEA Grapalat" w:eastAsiaTheme="minorHAnsi" w:hAnsi="GHEA Grapalat" w:cstheme="minorBidi"/>
            <w:sz w:val="16"/>
            <w:szCs w:val="16"/>
          </w:rPr>
          <w:delText xml:space="preserve">ый </w:delText>
        </w:r>
        <w:r w:rsidRPr="00D66198" w:rsidDel="002526A6">
          <w:rPr>
            <w:rFonts w:ascii="GHEA Grapalat" w:eastAsiaTheme="minorHAnsi" w:hAnsi="GHEA Grapalat" w:cstheme="minorBidi"/>
            <w:sz w:val="16"/>
            <w:szCs w:val="16"/>
            <w:lang w:val="hy-AM"/>
          </w:rPr>
          <w:delText>заключаемым договором</w:delText>
        </w:r>
      </w:del>
    </w:p>
    <w:p w:rsidR="008E15C3" w:rsidDel="002526A6" w:rsidRDefault="0053597C" w:rsidP="0053597C">
      <w:pPr>
        <w:pStyle w:val="NormalWeb"/>
        <w:shd w:val="clear" w:color="auto" w:fill="FFFFFF"/>
        <w:contextualSpacing/>
        <w:jc w:val="both"/>
        <w:rPr>
          <w:del w:id="3198" w:author="user" w:date="2023-09-08T13:38:00Z"/>
          <w:rFonts w:ascii="GHEA Grapalat" w:eastAsiaTheme="minorHAnsi" w:hAnsi="GHEA Grapalat" w:cstheme="minorBidi"/>
        </w:rPr>
      </w:pPr>
      <w:del w:id="3199" w:author="user" w:date="2023-09-08T13:38:00Z">
        <w:r w:rsidRPr="00D66198" w:rsidDel="002526A6">
          <w:rPr>
            <w:rFonts w:ascii="GHEA Grapalat" w:eastAsiaTheme="minorHAnsi" w:hAnsi="GHEA Grapalat" w:cstheme="minorBidi"/>
          </w:rPr>
          <w:delText>В день предоставления гарантии лицо, выдающее гарантию, с официального адреса</w:delText>
        </w:r>
        <w:r w:rsidRPr="00D66198" w:rsidDel="002526A6">
          <w:rPr>
            <w:rFonts w:ascii="GHEA Grapalat" w:eastAsiaTheme="minorHAnsi" w:hAnsi="GHEA Grapalat" w:cstheme="minorBidi"/>
            <w:lang w:val="hy-AM"/>
          </w:rPr>
          <w:delText xml:space="preserve"> </w:delText>
        </w:r>
        <w:r w:rsidRPr="00D66198" w:rsidDel="002526A6">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8E15C3" w:rsidDel="002526A6">
          <w:rPr>
            <w:rFonts w:ascii="GHEA Grapalat" w:eastAsiaTheme="minorHAnsi" w:hAnsi="GHEA Grapalat" w:cstheme="minorBidi"/>
          </w:rPr>
          <w:delText>-----------------------------------------------------------------</w:delText>
        </w:r>
      </w:del>
    </w:p>
    <w:p w:rsidR="008E15C3" w:rsidDel="002526A6" w:rsidRDefault="008E15C3" w:rsidP="008E15C3">
      <w:pPr>
        <w:pStyle w:val="NormalWeb"/>
        <w:shd w:val="clear" w:color="auto" w:fill="FFFFFF"/>
        <w:contextualSpacing/>
        <w:jc w:val="center"/>
        <w:rPr>
          <w:del w:id="3200" w:author="user" w:date="2023-09-08T13:38:00Z"/>
          <w:rFonts w:ascii="GHEA Grapalat" w:eastAsiaTheme="minorHAnsi" w:hAnsi="GHEA Grapalat" w:cstheme="minorBidi"/>
        </w:rPr>
      </w:pPr>
      <w:del w:id="3201" w:author="user" w:date="2023-09-08T13:38:00Z">
        <w:r w:rsidDel="002526A6">
          <w:rPr>
            <w:rStyle w:val="Strong"/>
            <w:b w:val="0"/>
            <w:bCs w:val="0"/>
            <w:sz w:val="20"/>
            <w:szCs w:val="20"/>
          </w:rPr>
          <w:delText xml:space="preserve">                                                     адрес эл. почты секретаря</w:delText>
        </w:r>
      </w:del>
    </w:p>
    <w:p w:rsidR="0053597C" w:rsidRPr="00D66198" w:rsidDel="002526A6" w:rsidRDefault="0053597C" w:rsidP="0053597C">
      <w:pPr>
        <w:pStyle w:val="NormalWeb"/>
        <w:shd w:val="clear" w:color="auto" w:fill="FFFFFF"/>
        <w:contextualSpacing/>
        <w:jc w:val="both"/>
        <w:rPr>
          <w:del w:id="3202" w:author="user" w:date="2023-09-08T13:38:00Z"/>
          <w:rFonts w:ascii="GHEA Grapalat" w:eastAsiaTheme="minorHAnsi" w:hAnsi="GHEA Grapalat" w:cstheme="minorBidi"/>
        </w:rPr>
      </w:pPr>
      <w:del w:id="3203" w:author="user" w:date="2023-09-08T13:38:00Z">
        <w:r w:rsidRPr="00D66198" w:rsidDel="002526A6">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D66198" w:rsidDel="002526A6">
          <w:rPr>
            <w:rFonts w:ascii="GHEA Grapalat" w:eastAsiaTheme="minorHAnsi" w:hAnsi="GHEA Grapalat" w:cstheme="minorBidi"/>
            <w:lang w:val="hy-AM"/>
          </w:rPr>
          <w:delText>.</w:delText>
        </w:r>
        <w:r w:rsidRPr="00D66198" w:rsidDel="002526A6">
          <w:rPr>
            <w:rFonts w:ascii="GHEA Grapalat" w:eastAsiaTheme="minorHAnsi" w:hAnsi="GHEA Grapalat" w:cstheme="minorBidi"/>
          </w:rPr>
          <w:delText xml:space="preserve"> </w:delText>
        </w:r>
      </w:del>
    </w:p>
    <w:p w:rsidR="007B3F5F" w:rsidRPr="00D66198" w:rsidDel="002526A6" w:rsidRDefault="007B3F5F" w:rsidP="007B3F5F">
      <w:pPr>
        <w:pStyle w:val="NormalWeb"/>
        <w:shd w:val="clear" w:color="auto" w:fill="FFFFFF"/>
        <w:spacing w:before="0" w:beforeAutospacing="0" w:after="0" w:afterAutospacing="0"/>
        <w:ind w:firstLine="375"/>
        <w:jc w:val="both"/>
        <w:rPr>
          <w:del w:id="3204" w:author="user" w:date="2023-09-08T13:38:00Z"/>
          <w:rStyle w:val="Strong"/>
          <w:rFonts w:ascii="GHEA Grapalat" w:hAnsi="GHEA Grapalat"/>
          <w:b w:val="0"/>
          <w:bCs w:val="0"/>
          <w:sz w:val="20"/>
          <w:szCs w:val="20"/>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05" w:author="user" w:date="2023-09-08T13:38:00Z"/>
          <w:rFonts w:ascii="GHEA Grapalat" w:eastAsiaTheme="minorHAnsi" w:hAnsi="GHEA Grapalat" w:cstheme="minorBidi"/>
        </w:rPr>
      </w:pPr>
      <w:del w:id="3206" w:author="user" w:date="2023-09-08T13:38:00Z">
        <w:r w:rsidRPr="00B138F3" w:rsidDel="002526A6">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7B3F5F" w:rsidRPr="00B138F3" w:rsidDel="002526A6" w:rsidRDefault="007B3F5F" w:rsidP="007B3F5F">
      <w:pPr>
        <w:pStyle w:val="NormalWeb"/>
        <w:shd w:val="clear" w:color="auto" w:fill="FFFFFF"/>
        <w:ind w:firstLine="374"/>
        <w:contextualSpacing/>
        <w:jc w:val="both"/>
        <w:rPr>
          <w:del w:id="3207" w:author="user" w:date="2023-09-08T13:38:00Z"/>
          <w:rFonts w:ascii="GHEA Grapalat" w:eastAsiaTheme="minorHAnsi" w:hAnsi="GHEA Grapalat" w:cstheme="minorBidi"/>
        </w:rPr>
      </w:pPr>
      <w:del w:id="3208" w:author="user" w:date="2023-09-08T13:38:00Z">
        <w:r w:rsidRPr="00B138F3" w:rsidDel="002526A6">
          <w:rPr>
            <w:rFonts w:ascii="GHEA Grapalat" w:eastAsiaTheme="minorHAnsi" w:hAnsi="GHEA Grapalat" w:cstheme="minorBidi"/>
          </w:rPr>
          <w:delText>1) копии заключенного договора N</w:delText>
        </w:r>
        <w:r w:rsidRPr="00B138F3" w:rsidDel="002526A6">
          <w:rPr>
            <w:rFonts w:ascii="GHEA Grapalat" w:eastAsiaTheme="minorHAnsi" w:hAnsi="GHEA Grapalat" w:cstheme="minorBidi"/>
            <w:lang w:val="hy-AM"/>
          </w:rPr>
          <w:delText xml:space="preserve"> </w:delText>
        </w:r>
        <w:r w:rsidRPr="00B138F3" w:rsidDel="002526A6">
          <w:rPr>
            <w:rFonts w:ascii="GHEA Grapalat" w:eastAsiaTheme="minorHAnsi" w:hAnsi="GHEA Grapalat" w:cstheme="minorBidi"/>
          </w:rPr>
          <w:delText xml:space="preserve">_____________________, включая </w:delText>
        </w:r>
      </w:del>
    </w:p>
    <w:p w:rsidR="007B3F5F" w:rsidRPr="00B138F3" w:rsidDel="002526A6" w:rsidRDefault="007B3F5F" w:rsidP="007B3F5F">
      <w:pPr>
        <w:pStyle w:val="NormalWeb"/>
        <w:shd w:val="clear" w:color="auto" w:fill="FFFFFF"/>
        <w:contextualSpacing/>
        <w:jc w:val="both"/>
        <w:rPr>
          <w:del w:id="3209" w:author="user" w:date="2023-09-08T13:38:00Z"/>
          <w:rFonts w:ascii="GHEA Grapalat" w:eastAsiaTheme="minorHAnsi" w:hAnsi="GHEA Grapalat" w:cstheme="minorBidi"/>
          <w:sz w:val="18"/>
          <w:szCs w:val="18"/>
        </w:rPr>
      </w:pPr>
      <w:del w:id="3210" w:author="user" w:date="2023-09-08T13:38:00Z">
        <w:r w:rsidRPr="00B138F3" w:rsidDel="002526A6">
          <w:rPr>
            <w:rFonts w:eastAsiaTheme="minorHAnsi" w:cstheme="minorBidi"/>
          </w:rPr>
          <w:delText xml:space="preserve">                                                               </w:delText>
        </w:r>
        <w:r w:rsidRPr="00B138F3" w:rsidDel="002526A6">
          <w:rPr>
            <w:rFonts w:ascii="GHEA Grapalat" w:eastAsiaTheme="minorHAnsi" w:hAnsi="GHEA Grapalat" w:cstheme="minorBidi"/>
            <w:sz w:val="18"/>
            <w:szCs w:val="18"/>
          </w:rPr>
          <w:delText>номер заключаемого договара</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11" w:author="user" w:date="2023-09-08T13:38:00Z"/>
          <w:rFonts w:ascii="GHEA Grapalat" w:eastAsiaTheme="minorHAnsi" w:hAnsi="GHEA Grapalat" w:cstheme="minorBidi"/>
        </w:rPr>
      </w:pPr>
      <w:del w:id="3212" w:author="user" w:date="2023-09-08T13:38:00Z">
        <w:r w:rsidRPr="00B138F3" w:rsidDel="002526A6">
          <w:rPr>
            <w:rFonts w:ascii="GHEA Grapalat" w:eastAsiaTheme="minorHAnsi" w:hAnsi="GHEA Grapalat" w:cstheme="minorBidi"/>
          </w:rPr>
          <w:delText>копии внесенных  в него изменений, дополнительных соглашений,</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13"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14" w:author="user" w:date="2023-09-08T13:38:00Z"/>
          <w:rFonts w:ascii="GHEA Grapalat" w:eastAsiaTheme="minorHAnsi" w:hAnsi="GHEA Grapalat" w:cstheme="minorBidi"/>
        </w:rPr>
      </w:pPr>
      <w:del w:id="3215" w:author="user" w:date="2023-09-08T13:38:00Z">
        <w:r w:rsidRPr="00B138F3" w:rsidDel="002526A6">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FA0C42" w:rsidDel="002526A6">
          <w:fldChar w:fldCharType="begin"/>
        </w:r>
        <w:r w:rsidR="00FA0C42" w:rsidDel="002526A6">
          <w:delInstrText xml:space="preserve"> HYPERLINK "http://www.procurement.am" </w:delInstrText>
        </w:r>
        <w:r w:rsidR="00FA0C42" w:rsidDel="002526A6">
          <w:fldChar w:fldCharType="separate"/>
        </w:r>
        <w:r w:rsidR="00702A06" w:rsidRPr="00B138F3" w:rsidDel="002526A6">
          <w:rPr>
            <w:rStyle w:val="Hyperlink"/>
            <w:rFonts w:ascii="GHEA Grapalat" w:hAnsi="GHEA Grapalat"/>
            <w:color w:val="auto"/>
            <w:sz w:val="20"/>
            <w:szCs w:val="20"/>
            <w:lang w:val="hy-AM"/>
          </w:rPr>
          <w:delText>www.procurement.am</w:delText>
        </w:r>
        <w:r w:rsidR="00FA0C42" w:rsidDel="002526A6">
          <w:rPr>
            <w:rStyle w:val="Hyperlink"/>
            <w:rFonts w:ascii="GHEA Grapalat" w:hAnsi="GHEA Grapalat"/>
            <w:color w:val="auto"/>
            <w:sz w:val="20"/>
            <w:szCs w:val="20"/>
            <w:lang w:val="hy-AM"/>
          </w:rPr>
          <w:fldChar w:fldCharType="end"/>
        </w:r>
        <w:r w:rsidRPr="00B138F3" w:rsidDel="002526A6">
          <w:rPr>
            <w:rFonts w:ascii="GHEA Grapalat" w:eastAsiaTheme="minorHAnsi" w:hAnsi="GHEA Grapalat" w:cstheme="minorBidi"/>
          </w:rPr>
          <w:delText xml:space="preserve"> .</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16"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17" w:author="user" w:date="2023-09-08T13:38:00Z"/>
          <w:rFonts w:ascii="GHEA Grapalat" w:eastAsiaTheme="minorHAnsi" w:hAnsi="GHEA Grapalat" w:cstheme="minorBidi"/>
        </w:rPr>
      </w:pPr>
      <w:del w:id="3218" w:author="user" w:date="2023-09-08T13:38:00Z">
        <w:r w:rsidRPr="00B138F3" w:rsidDel="002526A6">
          <w:rPr>
            <w:rFonts w:ascii="GHEA Grapalat" w:eastAsiaTheme="minorHAnsi" w:hAnsi="GHEA Grapalat" w:cstheme="minorBidi"/>
          </w:rPr>
          <w:delText>7.</w:delText>
        </w:r>
        <w:r w:rsidRPr="00B138F3" w:rsidDel="002526A6">
          <w:delText xml:space="preserve"> </w:delText>
        </w:r>
        <w:r w:rsidRPr="00B138F3" w:rsidDel="002526A6">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19"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20" w:author="user" w:date="2023-09-08T13:38:00Z"/>
          <w:rFonts w:ascii="GHEA Grapalat" w:eastAsiaTheme="minorHAnsi" w:hAnsi="GHEA Grapalat" w:cstheme="minorBidi"/>
        </w:rPr>
      </w:pPr>
      <w:del w:id="3221" w:author="user" w:date="2023-09-08T13:38:00Z">
        <w:r w:rsidRPr="00B138F3" w:rsidDel="002526A6">
          <w:rPr>
            <w:rFonts w:ascii="GHEA Grapalat" w:eastAsiaTheme="minorHAnsi" w:hAnsi="GHEA Grapalat" w:cstheme="minorBidi"/>
          </w:rPr>
          <w:delText>8.</w:delText>
        </w:r>
        <w:r w:rsidRPr="00B138F3" w:rsidDel="002526A6">
          <w:delText xml:space="preserve"> </w:delText>
        </w:r>
        <w:r w:rsidRPr="00B138F3" w:rsidDel="002526A6">
          <w:rPr>
            <w:rFonts w:ascii="GHEA Grapalat" w:eastAsiaTheme="minorHAnsi" w:hAnsi="GHEA Grapalat" w:cstheme="minorBidi"/>
          </w:rPr>
          <w:delText>Лицо, выдающее гарантию, отклоняет требование бенефициара, если:</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22" w:author="user" w:date="2023-09-08T13:38:00Z"/>
          <w:rFonts w:ascii="GHEA Grapalat" w:eastAsiaTheme="minorHAnsi" w:hAnsi="GHEA Grapalat" w:cstheme="minorBidi"/>
        </w:rPr>
      </w:pPr>
      <w:del w:id="3223" w:author="user" w:date="2023-09-08T13:38:00Z">
        <w:r w:rsidRPr="00B138F3" w:rsidDel="002526A6">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7B3F5F" w:rsidRPr="00B138F3" w:rsidDel="002526A6" w:rsidRDefault="007B3F5F" w:rsidP="007B3F5F">
      <w:pPr>
        <w:pStyle w:val="NormalWeb"/>
        <w:shd w:val="clear" w:color="auto" w:fill="FFFFFF"/>
        <w:spacing w:before="0" w:beforeAutospacing="0" w:after="0" w:afterAutospacing="0"/>
        <w:ind w:firstLine="375"/>
        <w:rPr>
          <w:del w:id="3224" w:author="user" w:date="2023-09-08T13:38:00Z"/>
          <w:rFonts w:ascii="GHEA Grapalat" w:eastAsiaTheme="minorHAnsi" w:hAnsi="GHEA Grapalat" w:cstheme="minorBidi"/>
        </w:rPr>
      </w:pPr>
      <w:del w:id="3225" w:author="user" w:date="2023-09-08T13:38:00Z">
        <w:r w:rsidRPr="00B138F3" w:rsidDel="002526A6">
          <w:rPr>
            <w:rFonts w:ascii="GHEA Grapalat" w:eastAsiaTheme="minorHAnsi" w:hAnsi="GHEA Grapalat" w:cstheme="minorBidi"/>
          </w:rPr>
          <w:delText>2) требование представлено по истечении срока, установленного гарантией.</w:delText>
        </w:r>
      </w:del>
    </w:p>
    <w:p w:rsidR="007B3F5F" w:rsidRPr="00B138F3" w:rsidDel="002526A6" w:rsidRDefault="007B3F5F" w:rsidP="007B3F5F">
      <w:pPr>
        <w:pStyle w:val="NormalWeb"/>
        <w:shd w:val="clear" w:color="auto" w:fill="FFFFFF"/>
        <w:spacing w:before="0" w:beforeAutospacing="0" w:after="0" w:afterAutospacing="0"/>
        <w:ind w:firstLine="375"/>
        <w:rPr>
          <w:del w:id="3226"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ind w:firstLine="375"/>
        <w:rPr>
          <w:del w:id="3227" w:author="user" w:date="2023-09-08T13:38:00Z"/>
          <w:rFonts w:ascii="GHEA Grapalat" w:eastAsiaTheme="minorHAnsi" w:hAnsi="GHEA Grapalat" w:cstheme="minorBidi"/>
        </w:rPr>
      </w:pPr>
      <w:del w:id="3228" w:author="user" w:date="2023-09-08T13:38:00Z">
        <w:r w:rsidRPr="00B138F3" w:rsidDel="002526A6">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7B3F5F" w:rsidRPr="00B138F3" w:rsidDel="002526A6" w:rsidRDefault="007B3F5F" w:rsidP="007B3F5F">
      <w:pPr>
        <w:pStyle w:val="NormalWeb"/>
        <w:shd w:val="clear" w:color="auto" w:fill="FFFFFF"/>
        <w:spacing w:before="0" w:beforeAutospacing="0" w:after="0" w:afterAutospacing="0"/>
        <w:ind w:firstLine="375"/>
        <w:rPr>
          <w:del w:id="3229" w:author="user" w:date="2023-09-08T13:38:00Z"/>
          <w:rFonts w:ascii="GHEA Grapalat" w:eastAsiaTheme="minorHAnsi" w:hAnsi="GHEA Grapalat" w:cstheme="minorBidi"/>
        </w:rPr>
      </w:pPr>
      <w:del w:id="3230" w:author="user" w:date="2023-09-08T13:38:00Z">
        <w:r w:rsidRPr="00B138F3" w:rsidDel="002526A6">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31" w:author="user" w:date="2023-09-08T13:38:00Z"/>
          <w:rFonts w:ascii="GHEA Grapalat" w:eastAsiaTheme="minorHAnsi" w:hAnsi="GHEA Grapalat" w:cstheme="minorBidi"/>
        </w:rPr>
      </w:pPr>
      <w:del w:id="3232" w:author="user" w:date="2023-09-08T13:38:00Z">
        <w:r w:rsidRPr="00B138F3" w:rsidDel="002526A6">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33"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34" w:author="user" w:date="2023-09-08T13:38:00Z"/>
          <w:rFonts w:ascii="GHEA Grapalat" w:hAnsi="GHEA Grapalat"/>
          <w:sz w:val="20"/>
          <w:szCs w:val="20"/>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35" w:author="user" w:date="2023-09-08T13:38:00Z"/>
          <w:rFonts w:ascii="GHEA Grapalat" w:hAnsi="GHEA Grapalat"/>
          <w:sz w:val="20"/>
          <w:szCs w:val="20"/>
          <w:u w:val="single"/>
          <w:lang w:val="hy-AM"/>
        </w:rPr>
      </w:pPr>
      <w:del w:id="3236" w:author="user" w:date="2023-09-08T13:38:00Z">
        <w:r w:rsidRPr="00B138F3" w:rsidDel="002526A6">
          <w:rPr>
            <w:rFonts w:ascii="GHEA Grapalat" w:hAnsi="GHEA Grapalat"/>
            <w:sz w:val="20"/>
            <w:szCs w:val="20"/>
            <w:lang w:val="hy-AM"/>
          </w:rPr>
          <w:delText>Руководитель исполнительного органа</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7B3F5F" w:rsidRPr="00B138F3" w:rsidDel="002526A6" w:rsidRDefault="007B3F5F" w:rsidP="007B3F5F">
      <w:pPr>
        <w:pStyle w:val="NormalWeb"/>
        <w:shd w:val="clear" w:color="auto" w:fill="FFFFFF"/>
        <w:spacing w:before="0" w:beforeAutospacing="0" w:after="0" w:afterAutospacing="0"/>
        <w:ind w:firstLine="375"/>
        <w:jc w:val="both"/>
        <w:rPr>
          <w:del w:id="3237" w:author="user" w:date="2023-09-08T13:38:00Z"/>
          <w:rFonts w:ascii="GHEA Grapalat" w:hAnsi="GHEA Grapalat"/>
          <w:sz w:val="20"/>
          <w:szCs w:val="20"/>
          <w:lang w:val="hy-AM"/>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38" w:author="user" w:date="2023-09-08T13:38:00Z"/>
          <w:rFonts w:ascii="GHEA Grapalat" w:hAnsi="GHEA Grapalat"/>
          <w:sz w:val="20"/>
          <w:szCs w:val="20"/>
          <w:lang w:val="hy-AM"/>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39" w:author="user" w:date="2023-09-08T13:38:00Z"/>
          <w:rFonts w:ascii="GHEA Grapalat" w:hAnsi="GHEA Grapalat"/>
          <w:sz w:val="20"/>
          <w:szCs w:val="20"/>
          <w:lang w:val="hy-AM"/>
        </w:rPr>
      </w:pPr>
      <w:del w:id="3240" w:author="user" w:date="2023-09-08T13:38:00Z">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7B3F5F" w:rsidRPr="00B138F3" w:rsidDel="002526A6" w:rsidRDefault="007B3F5F" w:rsidP="007B3F5F">
      <w:pPr>
        <w:pStyle w:val="NormalWeb"/>
        <w:shd w:val="clear" w:color="auto" w:fill="FFFFFF"/>
        <w:spacing w:before="0" w:beforeAutospacing="0" w:after="0" w:afterAutospacing="0"/>
        <w:rPr>
          <w:del w:id="3241" w:author="user" w:date="2023-09-08T13:38:00Z"/>
          <w:rFonts w:ascii="GHEA Grapalat" w:hAnsi="GHEA Grapalat" w:cs="Sylfaen"/>
          <w:vertAlign w:val="superscript"/>
        </w:rPr>
      </w:pPr>
      <w:del w:id="3242" w:author="user" w:date="2023-09-08T13:38:00Z">
        <w:r w:rsidRPr="00B138F3" w:rsidDel="002526A6">
          <w:rPr>
            <w:rFonts w:ascii="GHEA Grapalat" w:hAnsi="GHEA Grapalat" w:cs="Sylfaen"/>
            <w:vertAlign w:val="superscript"/>
            <w:lang w:val="hy-AM"/>
          </w:rPr>
          <w:delText xml:space="preserve">                                                        </w:delText>
        </w:r>
        <w:r w:rsidRPr="00B138F3" w:rsidDel="002526A6">
          <w:rPr>
            <w:rFonts w:ascii="GHEA Grapalat" w:hAnsi="GHEA Grapalat" w:cs="Sylfaen"/>
            <w:vertAlign w:val="superscript"/>
          </w:rPr>
          <w:delText>число, месяц, год</w:delText>
        </w:r>
      </w:del>
    </w:p>
    <w:p w:rsidR="007B3F5F" w:rsidRPr="00B138F3" w:rsidDel="002526A6" w:rsidRDefault="007B3F5F" w:rsidP="007B3F5F">
      <w:pPr>
        <w:pStyle w:val="NormalWeb"/>
        <w:shd w:val="clear" w:color="auto" w:fill="FFFFFF"/>
        <w:spacing w:before="0" w:beforeAutospacing="0" w:after="0" w:afterAutospacing="0"/>
        <w:ind w:firstLine="375"/>
        <w:jc w:val="both"/>
        <w:rPr>
          <w:del w:id="3243" w:author="user" w:date="2023-09-08T13:38:00Z"/>
          <w:rFonts w:ascii="GHEA Grapalat" w:eastAsiaTheme="minorHAnsi" w:hAnsi="GHEA Grapalat" w:cstheme="minorBidi"/>
          <w:lang w:val="hy-AM"/>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44" w:author="user" w:date="2023-09-08T13:38:00Z"/>
          <w:rFonts w:ascii="GHEA Grapalat" w:eastAsiaTheme="minorHAnsi" w:hAnsi="GHEA Grapalat" w:cstheme="minorBidi"/>
        </w:rPr>
      </w:pPr>
    </w:p>
    <w:p w:rsidR="007B3F5F" w:rsidRPr="00B138F3" w:rsidDel="002526A6" w:rsidRDefault="007B3F5F" w:rsidP="007B3F5F">
      <w:pPr>
        <w:pStyle w:val="NormalWeb"/>
        <w:shd w:val="clear" w:color="auto" w:fill="FFFFFF"/>
        <w:spacing w:before="0" w:beforeAutospacing="0" w:after="0" w:afterAutospacing="0"/>
        <w:ind w:firstLine="375"/>
        <w:jc w:val="both"/>
        <w:rPr>
          <w:del w:id="3245" w:author="user" w:date="2023-09-08T13:38:00Z"/>
          <w:rFonts w:ascii="GHEA Grapalat" w:eastAsiaTheme="minorHAnsi" w:hAnsi="GHEA Grapalat" w:cstheme="minorBidi"/>
        </w:rPr>
      </w:pPr>
    </w:p>
    <w:p w:rsidR="00CF2692" w:rsidRPr="00B138F3" w:rsidDel="002526A6" w:rsidRDefault="00CF2692" w:rsidP="00B46D58">
      <w:pPr>
        <w:widowControl w:val="0"/>
        <w:spacing w:after="160"/>
        <w:ind w:left="567" w:right="565"/>
        <w:jc w:val="center"/>
        <w:rPr>
          <w:del w:id="3246"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247" w:author="user" w:date="2023-09-08T13:38:00Z"/>
          <w:rFonts w:ascii="GHEA Grapalat" w:hAnsi="GHEA Grapalat"/>
          <w:b/>
        </w:rPr>
      </w:pPr>
    </w:p>
    <w:p w:rsidR="007B3F5F" w:rsidRPr="00B138F3" w:rsidDel="002526A6" w:rsidRDefault="007B3F5F" w:rsidP="00B46D58">
      <w:pPr>
        <w:widowControl w:val="0"/>
        <w:spacing w:after="160"/>
        <w:ind w:left="567" w:right="565"/>
        <w:jc w:val="center"/>
        <w:rPr>
          <w:del w:id="3248" w:author="user" w:date="2023-09-08T13:38:00Z"/>
          <w:rFonts w:ascii="GHEA Grapalat" w:hAnsi="GHEA Grapalat"/>
          <w:b/>
        </w:rPr>
      </w:pPr>
    </w:p>
    <w:p w:rsidR="00CF2692" w:rsidRPr="00B138F3" w:rsidDel="002526A6" w:rsidRDefault="00CF2692" w:rsidP="00B46D58">
      <w:pPr>
        <w:widowControl w:val="0"/>
        <w:spacing w:after="160"/>
        <w:ind w:left="567" w:right="565"/>
        <w:jc w:val="center"/>
        <w:rPr>
          <w:del w:id="3249"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250"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251"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252"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253" w:author="user" w:date="2023-09-08T13:38:00Z"/>
          <w:rFonts w:ascii="GHEA Grapalat" w:hAnsi="GHEA Grapalat"/>
          <w:b/>
        </w:rPr>
      </w:pPr>
    </w:p>
    <w:p w:rsidR="00F562DD" w:rsidDel="002526A6" w:rsidRDefault="00F562DD">
      <w:pPr>
        <w:rPr>
          <w:del w:id="3254" w:author="user" w:date="2023-09-08T13:38:00Z"/>
          <w:rFonts w:ascii="GHEA Grapalat" w:hAnsi="GHEA Grapalat"/>
          <w:i/>
          <w:sz w:val="22"/>
          <w:szCs w:val="22"/>
        </w:rPr>
      </w:pPr>
      <w:del w:id="3255" w:author="user" w:date="2023-09-08T13:38:00Z">
        <w:r w:rsidDel="002526A6">
          <w:rPr>
            <w:rFonts w:ascii="GHEA Grapalat" w:hAnsi="GHEA Grapalat"/>
            <w:i/>
            <w:sz w:val="22"/>
            <w:szCs w:val="22"/>
          </w:rPr>
          <w:br w:type="page"/>
        </w:r>
      </w:del>
    </w:p>
    <w:p w:rsidR="003E31E5" w:rsidRPr="00B138F3" w:rsidDel="002526A6" w:rsidRDefault="003E31E5" w:rsidP="003E31E5">
      <w:pPr>
        <w:widowControl w:val="0"/>
        <w:spacing w:after="160"/>
        <w:ind w:firstLine="567"/>
        <w:jc w:val="right"/>
        <w:rPr>
          <w:del w:id="3256" w:author="user" w:date="2023-09-08T13:38:00Z"/>
          <w:rFonts w:ascii="GHEA Grapalat" w:hAnsi="GHEA Grapalat"/>
          <w:b/>
        </w:rPr>
      </w:pPr>
      <w:del w:id="3257" w:author="user" w:date="2023-09-08T13:38:00Z">
        <w:r w:rsidRPr="00B138F3" w:rsidDel="002526A6">
          <w:rPr>
            <w:rFonts w:ascii="GHEA Grapalat" w:hAnsi="GHEA Grapalat"/>
            <w:b/>
          </w:rPr>
          <w:delText>Приложение № 4</w:delText>
        </w:r>
        <w:r w:rsidR="005D6FB8" w:rsidRPr="00182C2E" w:rsidDel="002526A6">
          <w:rPr>
            <w:rFonts w:ascii="GHEA Grapalat" w:hAnsi="GHEA Grapalat"/>
            <w:b/>
          </w:rPr>
          <w:delText>.</w:delText>
        </w:r>
        <w:r w:rsidDel="002526A6">
          <w:rPr>
            <w:rFonts w:ascii="GHEA Grapalat" w:hAnsi="GHEA Grapalat"/>
            <w:b/>
          </w:rPr>
          <w:delText>1</w:delText>
        </w:r>
      </w:del>
    </w:p>
    <w:p w:rsidR="003E31E5" w:rsidRPr="00B138F3" w:rsidDel="002526A6" w:rsidRDefault="003E31E5" w:rsidP="003E31E5">
      <w:pPr>
        <w:widowControl w:val="0"/>
        <w:spacing w:after="160"/>
        <w:ind w:firstLine="567"/>
        <w:jc w:val="right"/>
        <w:rPr>
          <w:del w:id="3258" w:author="user" w:date="2023-09-08T13:38:00Z"/>
          <w:rFonts w:ascii="GHEA Grapalat" w:hAnsi="GHEA Grapalat" w:cs="Arial"/>
          <w:b/>
        </w:rPr>
      </w:pPr>
      <w:del w:id="3259" w:author="user" w:date="2023-09-08T13:38:00Z">
        <w:r w:rsidRPr="00B138F3" w:rsidDel="002526A6">
          <w:rPr>
            <w:rFonts w:ascii="GHEA Grapalat" w:hAnsi="GHEA Grapalat"/>
            <w:b/>
          </w:rPr>
          <w:delText>к Приглашению на открытый конкурс</w:delText>
        </w:r>
        <w:r w:rsidRPr="00B138F3" w:rsidDel="002526A6">
          <w:rPr>
            <w:rFonts w:ascii="GHEA Grapalat" w:hAnsi="GHEA Grapalat" w:cs="Arial"/>
            <w:b/>
          </w:rPr>
          <w:br/>
        </w:r>
        <w:r w:rsidRPr="00B138F3" w:rsidDel="002526A6">
          <w:rPr>
            <w:rFonts w:ascii="GHEA Grapalat" w:hAnsi="GHEA Grapalat"/>
            <w:b/>
          </w:rPr>
          <w:delText>под кодом "---BMAPDzB---/---"</w:delText>
        </w:r>
        <w:r w:rsidRPr="00B138F3" w:rsidDel="002526A6">
          <w:rPr>
            <w:rStyle w:val="FootnoteReference"/>
            <w:rFonts w:ascii="GHEA Grapalat" w:hAnsi="GHEA Grapalat"/>
            <w:b/>
          </w:rPr>
          <w:footnoteReference w:customMarkFollows="1" w:id="23"/>
          <w:delText>*</w:delText>
        </w:r>
      </w:del>
    </w:p>
    <w:p w:rsidR="003E31E5" w:rsidRPr="00B138F3" w:rsidDel="002526A6" w:rsidRDefault="003E31E5" w:rsidP="003E31E5">
      <w:pPr>
        <w:pStyle w:val="BodyTextIndent3"/>
        <w:widowControl w:val="0"/>
        <w:spacing w:after="160" w:line="240" w:lineRule="auto"/>
        <w:jc w:val="center"/>
        <w:rPr>
          <w:del w:id="3262" w:author="user" w:date="2023-09-08T13:38:00Z"/>
          <w:rFonts w:ascii="GHEA Grapalat" w:hAnsi="GHEA Grapalat"/>
          <w:sz w:val="24"/>
          <w:szCs w:val="24"/>
          <w:lang w:val="hy-AM"/>
        </w:rPr>
      </w:pPr>
      <w:del w:id="3263" w:author="user" w:date="2023-09-08T13:38:00Z">
        <w:r w:rsidRPr="00B138F3" w:rsidDel="002526A6">
          <w:rPr>
            <w:rFonts w:ascii="GHEA Grapalat" w:hAnsi="GHEA Grapalat"/>
            <w:sz w:val="24"/>
            <w:szCs w:val="24"/>
          </w:rPr>
          <w:delText xml:space="preserve">ГАРАНТИЯ </w:delText>
        </w:r>
        <w:r w:rsidRPr="00B138F3" w:rsidDel="002526A6">
          <w:rPr>
            <w:rFonts w:ascii="GHEA Grapalat" w:hAnsi="GHEA Grapalat"/>
            <w:sz w:val="24"/>
            <w:szCs w:val="24"/>
            <w:lang w:val="en-US"/>
          </w:rPr>
          <w:delText>N</w:delText>
        </w:r>
        <w:r w:rsidRPr="00B138F3" w:rsidDel="002526A6">
          <w:rPr>
            <w:rFonts w:ascii="GHEA Grapalat" w:hAnsi="GHEA Grapalat"/>
            <w:sz w:val="24"/>
            <w:szCs w:val="24"/>
            <w:lang w:val="hy-AM"/>
          </w:rPr>
          <w:delText>________</w:delText>
        </w:r>
      </w:del>
    </w:p>
    <w:p w:rsidR="003E31E5" w:rsidRPr="00B138F3" w:rsidDel="002526A6" w:rsidRDefault="003E31E5" w:rsidP="003E31E5">
      <w:pPr>
        <w:widowControl w:val="0"/>
        <w:spacing w:after="160"/>
        <w:ind w:left="567" w:right="565"/>
        <w:jc w:val="center"/>
        <w:rPr>
          <w:del w:id="3264" w:author="user" w:date="2023-09-08T13:38:00Z"/>
          <w:rFonts w:ascii="GHEA Grapalat" w:hAnsi="GHEA Grapalat"/>
          <w:b/>
        </w:rPr>
      </w:pPr>
      <w:del w:id="3265" w:author="user" w:date="2023-09-08T13:38:00Z">
        <w:r w:rsidRPr="00B138F3" w:rsidDel="002526A6">
          <w:rPr>
            <w:rFonts w:ascii="GHEA Grapalat" w:hAnsi="GHEA Grapalat"/>
            <w:b/>
          </w:rPr>
          <w:delText>(обеспечение квалификации)</w:delText>
        </w:r>
      </w:del>
    </w:p>
    <w:p w:rsidR="003E31E5" w:rsidRPr="00B138F3" w:rsidDel="002526A6" w:rsidRDefault="003E31E5" w:rsidP="003E31E5">
      <w:pPr>
        <w:pStyle w:val="NormalWeb"/>
        <w:shd w:val="clear" w:color="auto" w:fill="FFFFFF"/>
        <w:spacing w:before="0" w:beforeAutospacing="0" w:after="0" w:afterAutospacing="0"/>
        <w:jc w:val="both"/>
        <w:rPr>
          <w:del w:id="3266" w:author="user" w:date="2023-09-08T13:38:00Z"/>
          <w:rStyle w:val="Strong"/>
          <w:rFonts w:ascii="GHEA Grapalat" w:hAnsi="GHEA Grapalat"/>
          <w:b w:val="0"/>
          <w:bCs w:val="0"/>
          <w:sz w:val="20"/>
          <w:szCs w:val="20"/>
          <w:lang w:val="hy-AM"/>
        </w:rPr>
      </w:pPr>
      <w:del w:id="3267" w:author="user" w:date="2023-09-08T13:38:00Z">
        <w:r w:rsidRPr="00B138F3" w:rsidDel="002526A6">
          <w:rPr>
            <w:rFonts w:ascii="GHEA Grapalat" w:eastAsiaTheme="minorHAnsi" w:hAnsi="GHEA Grapalat" w:cstheme="minorBidi"/>
          </w:rPr>
          <w:delTex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delText>
        </w:r>
        <w:r w:rsidRPr="004E7015" w:rsidDel="002526A6">
          <w:rPr>
            <w:rFonts w:ascii="GHEA Grapalat" w:eastAsiaTheme="minorHAnsi" w:hAnsi="GHEA Grapalat" w:cstheme="minorBidi"/>
          </w:rPr>
          <w:delText>договором (далее-договор)</w:delText>
        </w:r>
        <w:r w:rsidRPr="00B138F3" w:rsidDel="002526A6">
          <w:rPr>
            <w:rFonts w:ascii="GHEA Grapalat" w:eastAsiaTheme="minorHAnsi" w:hAnsi="GHEA Grapalat" w:cstheme="minorBidi"/>
          </w:rPr>
          <w:delText xml:space="preserve">   </w:delText>
        </w:r>
        <w:r w:rsidRPr="00B138F3" w:rsidDel="002526A6">
          <w:rPr>
            <w:rFonts w:eastAsiaTheme="minorHAnsi" w:cstheme="minorBidi"/>
          </w:rPr>
          <w:delText xml:space="preserve"> N</w:delText>
        </w:r>
        <w:r w:rsidRPr="00B138F3" w:rsidDel="002526A6">
          <w:rPr>
            <w:rFonts w:eastAsiaTheme="minorHAnsi" w:cstheme="minorBidi"/>
            <w:lang w:val="hy-AM"/>
          </w:rPr>
          <w:delText xml:space="preserve">  </w:delText>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rPr>
          <w:delText xml:space="preserve">                                                                    </w:delText>
        </w:r>
      </w:del>
    </w:p>
    <w:p w:rsidR="003E31E5" w:rsidRPr="00B138F3" w:rsidDel="002526A6" w:rsidRDefault="003E31E5" w:rsidP="003E31E5">
      <w:pPr>
        <w:pStyle w:val="NormalWeb"/>
        <w:shd w:val="clear" w:color="auto" w:fill="FFFFFF"/>
        <w:spacing w:before="0" w:beforeAutospacing="0" w:after="0" w:afterAutospacing="0"/>
        <w:ind w:left="-142"/>
        <w:rPr>
          <w:del w:id="3268" w:author="user" w:date="2023-09-08T13:38:00Z"/>
          <w:rStyle w:val="Strong"/>
          <w:rFonts w:ascii="GHEA Grapalat" w:hAnsi="GHEA Grapalat"/>
          <w:b w:val="0"/>
          <w:sz w:val="18"/>
          <w:szCs w:val="18"/>
        </w:rPr>
      </w:pPr>
      <w:del w:id="3269" w:author="user" w:date="2023-09-08T13:38:00Z">
        <w:r w:rsidRPr="00B138F3" w:rsidDel="002526A6">
          <w:rPr>
            <w:rStyle w:val="Strong"/>
            <w:rFonts w:ascii="GHEA Grapalat" w:hAnsi="GHEA Grapalat"/>
            <w:b w:val="0"/>
            <w:sz w:val="18"/>
            <w:szCs w:val="18"/>
            <w:lang w:val="hy-AM"/>
          </w:rPr>
          <w:tab/>
        </w:r>
        <w:r w:rsidRPr="00B138F3" w:rsidDel="002526A6">
          <w:rPr>
            <w:rStyle w:val="Strong"/>
            <w:rFonts w:ascii="GHEA Grapalat" w:hAnsi="GHEA Grapalat"/>
            <w:b w:val="0"/>
            <w:sz w:val="18"/>
            <w:szCs w:val="18"/>
          </w:rPr>
          <w:delText xml:space="preserve">                                                                            </w:delText>
        </w:r>
        <w:r w:rsidR="002D6327" w:rsidDel="002526A6">
          <w:rPr>
            <w:rStyle w:val="Strong"/>
            <w:rFonts w:ascii="GHEA Grapalat" w:hAnsi="GHEA Grapalat"/>
            <w:b w:val="0"/>
            <w:sz w:val="18"/>
            <w:szCs w:val="18"/>
            <w:lang w:val="hy-AM"/>
          </w:rPr>
          <w:delText xml:space="preserve">                          </w:delText>
        </w:r>
        <w:r w:rsidRPr="00B138F3" w:rsidDel="002526A6">
          <w:rPr>
            <w:rStyle w:val="Strong"/>
            <w:rFonts w:ascii="GHEA Grapalat" w:hAnsi="GHEA Grapalat"/>
            <w:b w:val="0"/>
            <w:sz w:val="18"/>
            <w:szCs w:val="18"/>
          </w:rPr>
          <w:delText>номер заключаемого договора</w:delText>
        </w:r>
      </w:del>
    </w:p>
    <w:p w:rsidR="003E31E5" w:rsidRPr="00B138F3" w:rsidDel="002526A6" w:rsidRDefault="003E31E5" w:rsidP="003E31E5">
      <w:pPr>
        <w:pStyle w:val="NormalWeb"/>
        <w:shd w:val="clear" w:color="auto" w:fill="FFFFFF"/>
        <w:spacing w:before="0" w:beforeAutospacing="0" w:after="0" w:afterAutospacing="0"/>
        <w:ind w:left="-142"/>
        <w:rPr>
          <w:del w:id="3270" w:author="user" w:date="2023-09-08T13:38:00Z"/>
          <w:rStyle w:val="Strong"/>
          <w:rFonts w:ascii="GHEA Grapalat" w:hAnsi="GHEA Grapalat"/>
          <w:b w:val="0"/>
          <w:bCs w:val="0"/>
          <w:sz w:val="20"/>
          <w:szCs w:val="20"/>
          <w:lang w:val="hy-AM"/>
        </w:rPr>
      </w:pPr>
      <w:del w:id="3271" w:author="user" w:date="2023-09-08T13:38:00Z">
        <w:r w:rsidRPr="00B138F3" w:rsidDel="002526A6">
          <w:rPr>
            <w:rFonts w:ascii="GHEA Grapalat" w:eastAsiaTheme="minorHAnsi" w:hAnsi="GHEA Grapalat" w:cstheme="minorBidi"/>
          </w:rPr>
          <w:delText xml:space="preserve">  заключаемым</w:delText>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Fonts w:eastAsiaTheme="minorHAnsi" w:cstheme="minorBidi"/>
          </w:rPr>
          <w:delText xml:space="preserve"> (</w:delText>
        </w:r>
        <w:r w:rsidRPr="00B138F3" w:rsidDel="002526A6">
          <w:rPr>
            <w:rFonts w:ascii="GHEA Grapalat" w:eastAsiaTheme="minorHAnsi" w:hAnsi="GHEA Grapalat" w:cstheme="minorBidi"/>
          </w:rPr>
          <w:delText xml:space="preserve">далее-принципал ) в результате  </w:delText>
        </w:r>
      </w:del>
    </w:p>
    <w:p w:rsidR="003E31E5" w:rsidRPr="00B138F3" w:rsidDel="002526A6" w:rsidRDefault="003E31E5" w:rsidP="003E31E5">
      <w:pPr>
        <w:pStyle w:val="NormalWeb"/>
        <w:shd w:val="clear" w:color="auto" w:fill="FFFFFF"/>
        <w:spacing w:before="0" w:beforeAutospacing="0" w:after="0" w:afterAutospacing="0"/>
        <w:ind w:left="-142"/>
        <w:rPr>
          <w:del w:id="3272" w:author="user" w:date="2023-09-08T13:38:00Z"/>
          <w:rFonts w:cs="Sylfaen"/>
          <w:b/>
          <w:sz w:val="18"/>
          <w:szCs w:val="18"/>
          <w:vertAlign w:val="superscript"/>
          <w:lang w:val="hy-AM"/>
        </w:rPr>
      </w:pPr>
      <w:del w:id="3273" w:author="user" w:date="2023-09-08T13:38:00Z">
        <w:r w:rsidRPr="00B138F3" w:rsidDel="002526A6">
          <w:rPr>
            <w:rStyle w:val="Strong"/>
            <w:rFonts w:ascii="GHEA Grapalat" w:hAnsi="GHEA Grapalat"/>
            <w:b w:val="0"/>
            <w:sz w:val="18"/>
            <w:szCs w:val="18"/>
          </w:rPr>
          <w:delText xml:space="preserve">                                  наименование отобранного участника</w:delText>
        </w:r>
        <w:r w:rsidRPr="00B138F3" w:rsidDel="002526A6">
          <w:rPr>
            <w:rStyle w:val="Strong"/>
            <w:rFonts w:ascii="GHEA Grapalat" w:hAnsi="GHEA Grapalat"/>
            <w:b w:val="0"/>
            <w:sz w:val="18"/>
            <w:szCs w:val="18"/>
            <w:lang w:val="hy-AM"/>
          </w:rPr>
          <w:tab/>
        </w:r>
      </w:del>
    </w:p>
    <w:p w:rsidR="003E31E5" w:rsidRPr="00B138F3" w:rsidDel="002526A6" w:rsidRDefault="003E31E5" w:rsidP="003E31E5">
      <w:pPr>
        <w:pStyle w:val="NormalWeb"/>
        <w:shd w:val="clear" w:color="auto" w:fill="FFFFFF"/>
        <w:spacing w:before="0" w:beforeAutospacing="0" w:after="0" w:afterAutospacing="0"/>
        <w:ind w:firstLine="375"/>
        <w:jc w:val="both"/>
        <w:rPr>
          <w:del w:id="3274" w:author="user" w:date="2023-09-08T13:38:00Z"/>
          <w:rFonts w:ascii="GHEA Grapalat" w:eastAsiaTheme="minorHAnsi" w:hAnsi="GHEA Grapalat" w:cstheme="minorBidi"/>
        </w:rPr>
      </w:pPr>
      <w:del w:id="3275" w:author="user" w:date="2023-09-08T13:38:00Z">
        <w:r w:rsidRPr="00B138F3" w:rsidDel="002526A6">
          <w:rPr>
            <w:rStyle w:val="Strong"/>
            <w:rFonts w:ascii="GHEA Grapalat" w:hAnsi="GHEA Grapalat"/>
            <w:sz w:val="20"/>
            <w:szCs w:val="20"/>
            <w:lang w:val="hy-AM"/>
          </w:rPr>
          <w:tab/>
        </w:r>
        <w:r w:rsidRPr="00B138F3" w:rsidDel="002526A6">
          <w:rPr>
            <w:rFonts w:eastAsiaTheme="minorHAnsi" w:cstheme="minorBidi"/>
          </w:rPr>
          <w:delText xml:space="preserve"> </w:delText>
        </w:r>
      </w:del>
    </w:p>
    <w:p w:rsidR="003E31E5" w:rsidRPr="00B138F3" w:rsidDel="002526A6" w:rsidRDefault="003E31E5" w:rsidP="003E31E5">
      <w:pPr>
        <w:pStyle w:val="NormalWeb"/>
        <w:shd w:val="clear" w:color="auto" w:fill="FFFFFF"/>
        <w:spacing w:before="0" w:beforeAutospacing="0" w:after="0" w:afterAutospacing="0"/>
        <w:jc w:val="both"/>
        <w:rPr>
          <w:del w:id="3276" w:author="user" w:date="2023-09-08T13:38:00Z"/>
          <w:rFonts w:ascii="GHEA Grapalat" w:hAnsi="GHEA Grapalat"/>
          <w:sz w:val="20"/>
          <w:szCs w:val="20"/>
          <w:lang w:val="hy-AM"/>
        </w:rPr>
      </w:pPr>
      <w:del w:id="3277" w:author="user" w:date="2023-09-08T13:38:00Z">
        <w:r w:rsidRPr="00B138F3" w:rsidDel="002526A6">
          <w:rPr>
            <w:rFonts w:ascii="GHEA Grapalat" w:eastAsiaTheme="minorHAnsi" w:hAnsi="GHEA Grapalat" w:cstheme="minorBidi"/>
          </w:rPr>
          <w:delText xml:space="preserve">организованной </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lang w:val="hy-AM"/>
          </w:rPr>
          <w:delText xml:space="preserve"> </w:delText>
        </w:r>
        <w:r w:rsidRPr="00B138F3" w:rsidDel="002526A6">
          <w:rPr>
            <w:rFonts w:ascii="GHEA Grapalat" w:eastAsiaTheme="minorHAnsi" w:hAnsi="GHEA Grapalat" w:cstheme="minorBidi"/>
          </w:rPr>
          <w:delText xml:space="preserve"> (далее-бенефициар) </w:delText>
        </w:r>
      </w:del>
    </w:p>
    <w:p w:rsidR="003E31E5" w:rsidRPr="00B138F3" w:rsidDel="002526A6" w:rsidRDefault="003E31E5" w:rsidP="003E31E5">
      <w:pPr>
        <w:pStyle w:val="NormalWeb"/>
        <w:shd w:val="clear" w:color="auto" w:fill="FFFFFF"/>
        <w:spacing w:before="0" w:beforeAutospacing="0" w:after="0" w:afterAutospacing="0"/>
        <w:ind w:left="1276" w:firstLine="708"/>
        <w:rPr>
          <w:del w:id="3278" w:author="user" w:date="2023-09-08T13:38:00Z"/>
          <w:rFonts w:ascii="GHEA Grapalat" w:eastAsiaTheme="minorHAnsi" w:hAnsi="GHEA Grapalat" w:cstheme="minorBidi"/>
          <w:b/>
          <w:sz w:val="18"/>
          <w:szCs w:val="18"/>
        </w:rPr>
      </w:pPr>
      <w:del w:id="3279" w:author="user" w:date="2023-09-08T13:38:00Z">
        <w:r w:rsidRPr="00B138F3" w:rsidDel="002526A6">
          <w:rPr>
            <w:rFonts w:ascii="GHEA Grapalat" w:hAnsi="GHEA Grapalat" w:cs="Sylfaen"/>
            <w:vertAlign w:val="superscript"/>
          </w:rPr>
          <w:delText xml:space="preserve">                         </w:delText>
        </w:r>
        <w:r w:rsidRPr="00B138F3" w:rsidDel="002526A6">
          <w:rPr>
            <w:rStyle w:val="Strong"/>
            <w:rFonts w:ascii="GHEA Grapalat" w:hAnsi="GHEA Grapalat"/>
            <w:b w:val="0"/>
            <w:sz w:val="18"/>
            <w:szCs w:val="18"/>
          </w:rPr>
          <w:delText>наименование заказчика</w:delText>
        </w:r>
        <w:r w:rsidRPr="00B138F3" w:rsidDel="002526A6">
          <w:rPr>
            <w:rFonts w:ascii="GHEA Grapalat" w:eastAsiaTheme="minorHAnsi" w:hAnsi="GHEA Grapalat" w:cstheme="minorBidi"/>
            <w:b/>
            <w:sz w:val="18"/>
            <w:szCs w:val="18"/>
          </w:rPr>
          <w:delText xml:space="preserve"> </w:delText>
        </w:r>
      </w:del>
    </w:p>
    <w:p w:rsidR="003E31E5" w:rsidRPr="00B138F3" w:rsidDel="002526A6" w:rsidRDefault="003E31E5" w:rsidP="003E31E5">
      <w:pPr>
        <w:pStyle w:val="NormalWeb"/>
        <w:shd w:val="clear" w:color="auto" w:fill="FFFFFF"/>
        <w:spacing w:before="0" w:beforeAutospacing="0" w:after="0" w:afterAutospacing="0"/>
        <w:rPr>
          <w:del w:id="3280" w:author="user" w:date="2023-09-08T13:38:00Z"/>
          <w:rFonts w:ascii="GHEA Grapalat" w:hAnsi="GHEA Grapalat" w:cs="Sylfaen"/>
          <w:vertAlign w:val="superscript"/>
        </w:rPr>
      </w:pPr>
      <w:del w:id="3281" w:author="user" w:date="2023-09-08T13:38:00Z">
        <w:r w:rsidRPr="00B138F3" w:rsidDel="002526A6">
          <w:rPr>
            <w:rFonts w:ascii="GHEA Grapalat" w:eastAsiaTheme="minorHAnsi" w:hAnsi="GHEA Grapalat" w:cstheme="minorBidi"/>
          </w:rPr>
          <w:delText>процедуры  закупок под кодом ____________________.</w:delText>
        </w:r>
      </w:del>
    </w:p>
    <w:p w:rsidR="003E31E5" w:rsidRPr="00B138F3" w:rsidDel="002526A6" w:rsidRDefault="003E31E5" w:rsidP="003E31E5">
      <w:pPr>
        <w:pStyle w:val="NormalWeb"/>
        <w:shd w:val="clear" w:color="auto" w:fill="FFFFFF"/>
        <w:spacing w:before="0" w:beforeAutospacing="0" w:after="0" w:afterAutospacing="0"/>
        <w:jc w:val="both"/>
        <w:rPr>
          <w:del w:id="3282" w:author="user" w:date="2023-09-08T13:38:00Z"/>
          <w:rFonts w:ascii="GHEA Grapalat" w:eastAsiaTheme="minorHAnsi" w:hAnsi="GHEA Grapalat" w:cstheme="minorBidi"/>
          <w:sz w:val="18"/>
          <w:szCs w:val="18"/>
        </w:rPr>
      </w:pPr>
      <w:del w:id="3283"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код процедуры</w:delText>
        </w:r>
      </w:del>
    </w:p>
    <w:p w:rsidR="003E31E5" w:rsidRPr="00B138F3" w:rsidDel="002526A6" w:rsidRDefault="003E31E5" w:rsidP="003E31E5">
      <w:pPr>
        <w:pStyle w:val="NormalWeb"/>
        <w:shd w:val="clear" w:color="auto" w:fill="FFFFFF"/>
        <w:spacing w:before="0" w:beforeAutospacing="0" w:after="0" w:afterAutospacing="0"/>
        <w:jc w:val="both"/>
        <w:rPr>
          <w:del w:id="3284" w:author="user" w:date="2023-09-08T13:38:00Z"/>
          <w:rFonts w:ascii="GHEA Grapalat" w:eastAsiaTheme="minorHAnsi" w:hAnsi="GHEA Grapalat" w:cstheme="minorBidi"/>
          <w:lang w:val="hy-AM"/>
        </w:rPr>
      </w:pPr>
      <w:del w:id="3285" w:author="user" w:date="2023-09-08T13:38:00Z">
        <w:r w:rsidRPr="00B138F3" w:rsidDel="002526A6">
          <w:rPr>
            <w:rFonts w:ascii="GHEA Grapalat" w:eastAsiaTheme="minorHAnsi" w:hAnsi="GHEA Grapalat" w:cstheme="minorBidi"/>
          </w:rPr>
          <w:delText xml:space="preserve">  </w:delText>
        </w:r>
        <w:r w:rsidRPr="00B6601D" w:rsidDel="002526A6">
          <w:rPr>
            <w:rFonts w:ascii="GHEA Grapalat" w:eastAsiaTheme="minorHAnsi" w:hAnsi="GHEA Grapalat" w:cstheme="minorBidi"/>
          </w:rPr>
          <w:delText xml:space="preserve">2.  По гарантии </w:delText>
        </w:r>
        <w:r w:rsidRPr="00B6601D" w:rsidDel="002526A6">
          <w:rPr>
            <w:rFonts w:ascii="GHEA Grapalat" w:eastAsiaTheme="minorHAnsi" w:hAnsi="GHEA Grapalat" w:cstheme="minorBidi"/>
            <w:lang w:val="hy-AM"/>
          </w:rPr>
          <w:delText>----------------------------------------------------------------------------</w:delText>
        </w:r>
        <w:r w:rsidRPr="00B138F3" w:rsidDel="002526A6">
          <w:rPr>
            <w:rFonts w:ascii="GHEA Grapalat" w:eastAsiaTheme="minorHAnsi" w:hAnsi="GHEA Grapalat" w:cstheme="minorBidi"/>
            <w:lang w:val="hy-AM"/>
          </w:rPr>
          <w:delText xml:space="preserve"> </w:delText>
        </w:r>
      </w:del>
    </w:p>
    <w:p w:rsidR="003E31E5" w:rsidRPr="001A0A3E" w:rsidDel="002526A6" w:rsidRDefault="00310DC1" w:rsidP="003E31E5">
      <w:pPr>
        <w:pStyle w:val="NormalWeb"/>
        <w:shd w:val="clear" w:color="auto" w:fill="FFFFFF"/>
        <w:spacing w:before="0" w:beforeAutospacing="0" w:after="0" w:afterAutospacing="0"/>
        <w:jc w:val="both"/>
        <w:rPr>
          <w:del w:id="3286" w:author="user" w:date="2023-09-08T13:38:00Z"/>
          <w:rFonts w:ascii="GHEA Grapalat" w:eastAsiaTheme="minorHAnsi" w:hAnsi="GHEA Grapalat" w:cstheme="minorBidi"/>
        </w:rPr>
      </w:pPr>
      <w:del w:id="3287" w:author="user" w:date="2023-09-08T13:38:00Z">
        <w:r w:rsidRPr="00CC7FFA" w:rsidDel="002526A6">
          <w:rPr>
            <w:rFonts w:ascii="GHEA Grapalat" w:eastAsiaTheme="minorHAnsi" w:hAnsi="GHEA Grapalat" w:cstheme="minorBidi"/>
            <w:sz w:val="18"/>
            <w:szCs w:val="18"/>
          </w:rPr>
          <w:delText xml:space="preserve">                                     наименование выдающего гарантию банка </w:delText>
        </w:r>
      </w:del>
    </w:p>
    <w:p w:rsidR="003E31E5" w:rsidRPr="00B138F3" w:rsidDel="002526A6" w:rsidRDefault="003E31E5" w:rsidP="003E31E5">
      <w:pPr>
        <w:pStyle w:val="NormalWeb"/>
        <w:shd w:val="clear" w:color="auto" w:fill="FFFFFF"/>
        <w:spacing w:before="0" w:beforeAutospacing="0" w:after="0" w:afterAutospacing="0"/>
        <w:jc w:val="both"/>
        <w:rPr>
          <w:del w:id="3288" w:author="user" w:date="2023-09-08T13:38:00Z"/>
          <w:rFonts w:ascii="GHEA Grapalat" w:eastAsiaTheme="minorHAnsi" w:hAnsi="GHEA Grapalat" w:cstheme="minorBidi"/>
        </w:rPr>
      </w:pPr>
      <w:del w:id="3289" w:author="user" w:date="2023-09-08T13:38:00Z">
        <w:r w:rsidRPr="00B138F3" w:rsidDel="002526A6">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delText>
        </w:r>
      </w:del>
    </w:p>
    <w:p w:rsidR="003E31E5" w:rsidRPr="00B138F3" w:rsidDel="002526A6" w:rsidRDefault="003E31E5" w:rsidP="003E31E5">
      <w:pPr>
        <w:pStyle w:val="NormalWeb"/>
        <w:shd w:val="clear" w:color="auto" w:fill="FFFFFF"/>
        <w:spacing w:before="0" w:beforeAutospacing="0" w:after="0" w:afterAutospacing="0"/>
        <w:jc w:val="both"/>
        <w:rPr>
          <w:del w:id="3290" w:author="user" w:date="2023-09-08T13:38:00Z"/>
          <w:rFonts w:ascii="GHEA Grapalat" w:eastAsiaTheme="minorHAnsi" w:hAnsi="GHEA Grapalat" w:cstheme="minorBidi"/>
          <w:sz w:val="18"/>
          <w:szCs w:val="18"/>
        </w:rPr>
      </w:pPr>
      <w:del w:id="3291"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 xml:space="preserve">сумма в цифрах и прописью         </w:delText>
        </w:r>
      </w:del>
    </w:p>
    <w:p w:rsidR="00C2217E" w:rsidRPr="003961EF" w:rsidDel="002526A6" w:rsidRDefault="003E31E5" w:rsidP="00C2217E">
      <w:pPr>
        <w:pStyle w:val="NormalWeb"/>
        <w:shd w:val="clear" w:color="auto" w:fill="FFFFFF"/>
        <w:spacing w:before="0" w:beforeAutospacing="0" w:after="0" w:afterAutospacing="0"/>
        <w:jc w:val="both"/>
        <w:rPr>
          <w:del w:id="3292" w:author="user" w:date="2023-09-08T13:38:00Z"/>
          <w:rFonts w:ascii="GHEA Grapalat" w:eastAsiaTheme="minorHAnsi" w:hAnsi="GHEA Grapalat" w:cstheme="minorBidi"/>
        </w:rPr>
      </w:pPr>
      <w:del w:id="3293" w:author="user" w:date="2023-09-08T13:38:00Z">
        <w:r w:rsidRPr="00340AB0" w:rsidDel="002526A6">
          <w:rPr>
            <w:rFonts w:ascii="GHEA Grapalat" w:eastAsiaTheme="minorHAnsi" w:hAnsi="GHEA Grapalat" w:cstheme="minorBidi"/>
          </w:rPr>
          <w:delText xml:space="preserve">гарантии) в течение </w:delText>
        </w:r>
        <w:r w:rsidR="007857F1" w:rsidDel="002526A6">
          <w:rPr>
            <w:rFonts w:ascii="GHEA Grapalat" w:eastAsiaTheme="minorHAnsi" w:hAnsi="GHEA Grapalat" w:cstheme="minorBidi"/>
          </w:rPr>
          <w:delText>пяти</w:delText>
        </w:r>
        <w:r w:rsidRPr="00340AB0" w:rsidDel="002526A6">
          <w:rPr>
            <w:rFonts w:ascii="GHEA Grapalat" w:eastAsiaTheme="minorHAnsi" w:hAnsi="GHEA Grapalat" w:cstheme="minorBidi"/>
          </w:rPr>
          <w:delText xml:space="preserve"> рабочих дней после получения требования. </w:delText>
        </w:r>
        <w:r w:rsidR="00C2217E" w:rsidRPr="00340AB0" w:rsidDel="002526A6">
          <w:rPr>
            <w:rFonts w:ascii="GHEA Grapalat" w:eastAsiaTheme="minorHAnsi" w:hAnsi="GHEA Grapalat" w:cstheme="minorBidi"/>
          </w:rPr>
          <w:delText xml:space="preserve">При выплате суммы гарантии учитываются вычеты из суммы гарантии на основании </w:delText>
        </w:r>
        <w:r w:rsidR="00C2217E" w:rsidRPr="00340AB0" w:rsidDel="002526A6">
          <w:rPr>
            <w:rFonts w:ascii="GHEA Grapalat" w:eastAsiaTheme="minorHAnsi" w:hAnsi="GHEA Grapalat" w:cstheme="minorBidi"/>
            <w:lang w:val="hy-AM"/>
          </w:rPr>
          <w:delText xml:space="preserve">двухсторонне утвержденного </w:delText>
        </w:r>
        <w:r w:rsidR="00C2217E" w:rsidRPr="00340AB0" w:rsidDel="002526A6">
          <w:rPr>
            <w:rFonts w:ascii="GHEA Grapalat" w:eastAsiaTheme="minorHAnsi" w:hAnsi="GHEA Grapalat" w:cstheme="minorBidi"/>
          </w:rPr>
          <w:delText>акта (актов) приема-передачи между бенефициаром и принципалом в рамках исполнения договора</w:delText>
        </w:r>
        <w:r w:rsidR="00C2217E" w:rsidRPr="00340AB0" w:rsidDel="002526A6">
          <w:rPr>
            <w:rFonts w:ascii="GHEA Grapalat" w:eastAsiaTheme="minorHAnsi" w:hAnsi="GHEA Grapalat" w:cstheme="minorBidi"/>
            <w:lang w:val="hy-AM"/>
          </w:rPr>
          <w:delText xml:space="preserve"> и</w:delText>
        </w:r>
        <w:r w:rsidR="00C2217E" w:rsidRPr="00340AB0" w:rsidDel="002526A6">
          <w:rPr>
            <w:rFonts w:ascii="GHEA Grapalat" w:eastAsiaTheme="minorHAnsi" w:hAnsi="GHEA Grapalat" w:cstheme="minorBidi"/>
          </w:rPr>
          <w:delText xml:space="preserve"> представленн</w:delText>
        </w:r>
        <w:r w:rsidR="00C2217E" w:rsidRPr="00340AB0" w:rsidDel="002526A6">
          <w:rPr>
            <w:rFonts w:ascii="GHEA Grapalat" w:eastAsiaTheme="minorHAnsi" w:hAnsi="GHEA Grapalat" w:cstheme="minorBidi"/>
            <w:lang w:val="hy-AM"/>
          </w:rPr>
          <w:delText>ого принципалом</w:delText>
        </w:r>
        <w:r w:rsidR="00C2217E" w:rsidRPr="00340AB0" w:rsidDel="002526A6">
          <w:rPr>
            <w:rFonts w:ascii="GHEA Grapalat" w:eastAsiaTheme="minorHAnsi" w:hAnsi="GHEA Grapalat" w:cstheme="minorBidi"/>
          </w:rPr>
          <w:delText xml:space="preserve"> лицу давшему гарантию</w:delText>
        </w:r>
        <w:r w:rsidR="00240609" w:rsidRPr="00340AB0" w:rsidDel="002526A6">
          <w:rPr>
            <w:rFonts w:ascii="GHEA Grapalat" w:eastAsiaTheme="minorHAnsi" w:hAnsi="GHEA Grapalat" w:cstheme="minorBidi"/>
            <w:lang w:val="hy-AM"/>
          </w:rPr>
          <w:delText>.</w:delText>
        </w:r>
        <w:r w:rsidR="00C2217E" w:rsidRPr="003961EF" w:rsidDel="002526A6">
          <w:rPr>
            <w:rFonts w:ascii="GHEA Grapalat" w:eastAsiaTheme="minorHAnsi" w:hAnsi="GHEA Grapalat" w:cstheme="minorBidi"/>
          </w:rPr>
          <w:delText xml:space="preserve"> </w:delText>
        </w:r>
      </w:del>
    </w:p>
    <w:p w:rsidR="003E31E5" w:rsidRPr="00B138F3" w:rsidDel="002526A6" w:rsidRDefault="003E31E5" w:rsidP="00E85485">
      <w:pPr>
        <w:pStyle w:val="NormalWeb"/>
        <w:shd w:val="clear" w:color="auto" w:fill="FFFFFF"/>
        <w:spacing w:before="0" w:beforeAutospacing="0" w:after="0" w:afterAutospacing="0"/>
        <w:ind w:firstLine="708"/>
        <w:jc w:val="both"/>
        <w:rPr>
          <w:del w:id="3294" w:author="user" w:date="2023-09-08T13:38:00Z"/>
          <w:rFonts w:ascii="GHEA Grapalat" w:eastAsiaTheme="minorHAnsi" w:hAnsi="GHEA Grapalat" w:cstheme="minorBidi"/>
        </w:rPr>
      </w:pPr>
      <w:del w:id="3295" w:author="user" w:date="2023-09-08T13:38:00Z">
        <w:r w:rsidRPr="00B138F3" w:rsidDel="002526A6">
          <w:rPr>
            <w:rFonts w:ascii="GHEA Grapalat" w:eastAsiaTheme="minorHAnsi" w:hAnsi="GHEA Grapalat" w:cstheme="minorBidi"/>
          </w:rPr>
          <w:delText>Выплата производится посредством перечисления на расчетный счет____________________ бенефициара.</w:delText>
        </w:r>
      </w:del>
    </w:p>
    <w:p w:rsidR="003E31E5" w:rsidRPr="00B138F3" w:rsidDel="002526A6" w:rsidRDefault="003E31E5" w:rsidP="003E31E5">
      <w:pPr>
        <w:pStyle w:val="NormalWeb"/>
        <w:shd w:val="clear" w:color="auto" w:fill="FFFFFF"/>
        <w:spacing w:before="0" w:beforeAutospacing="0" w:after="0" w:afterAutospacing="0"/>
        <w:jc w:val="both"/>
        <w:rPr>
          <w:del w:id="3296" w:author="user" w:date="2023-09-08T13:38:00Z"/>
          <w:rFonts w:ascii="GHEA Grapalat" w:eastAsiaTheme="minorHAnsi" w:hAnsi="GHEA Grapalat" w:cstheme="minorBidi"/>
          <w:sz w:val="18"/>
          <w:szCs w:val="18"/>
        </w:rPr>
      </w:pPr>
      <w:del w:id="3297"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расчетный счет</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298" w:author="user" w:date="2023-09-08T13:38:00Z"/>
          <w:rStyle w:val="Strong"/>
          <w:rFonts w:ascii="GHEA Grapalat" w:hAnsi="GHEA Grapalat"/>
          <w:b w:val="0"/>
          <w:bCs w:val="0"/>
          <w:sz w:val="20"/>
          <w:szCs w:val="20"/>
        </w:rPr>
      </w:pPr>
      <w:del w:id="3299" w:author="user" w:date="2023-09-08T13:38:00Z">
        <w:r w:rsidRPr="00B138F3" w:rsidDel="002526A6">
          <w:rPr>
            <w:rStyle w:val="Strong"/>
            <w:rFonts w:ascii="GHEA Grapalat" w:hAnsi="GHEA Grapalat"/>
            <w:sz w:val="20"/>
            <w:szCs w:val="20"/>
          </w:rPr>
          <w:delText xml:space="preserve">3. </w:delText>
        </w:r>
        <w:r w:rsidRPr="00B138F3" w:rsidDel="002526A6">
          <w:rPr>
            <w:rFonts w:ascii="GHEA Grapalat" w:eastAsiaTheme="minorHAnsi" w:hAnsi="GHEA Grapalat" w:cstheme="minorBidi"/>
          </w:rPr>
          <w:delText>Настоящая гарантия является безотзывной.</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00" w:author="user" w:date="2023-09-08T13:38:00Z"/>
          <w:rStyle w:val="Strong"/>
          <w:rFonts w:ascii="GHEA Grapalat" w:hAnsi="GHEA Grapalat"/>
          <w:b w:val="0"/>
          <w:bCs w:val="0"/>
          <w:sz w:val="20"/>
          <w:szCs w:val="20"/>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01" w:author="user" w:date="2023-09-08T13:38:00Z"/>
          <w:rFonts w:ascii="GHEA Grapalat" w:eastAsiaTheme="minorHAnsi" w:hAnsi="GHEA Grapalat" w:cstheme="minorBidi"/>
        </w:rPr>
      </w:pPr>
      <w:del w:id="3302" w:author="user" w:date="2023-09-08T13:38:00Z">
        <w:r w:rsidRPr="00B138F3" w:rsidDel="002526A6">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1C278A" w:rsidRPr="003870B7" w:rsidDel="002526A6" w:rsidRDefault="001C278A" w:rsidP="001C278A">
      <w:pPr>
        <w:pStyle w:val="NormalWeb"/>
        <w:shd w:val="clear" w:color="auto" w:fill="FFFFFF"/>
        <w:ind w:firstLine="374"/>
        <w:contextualSpacing/>
        <w:jc w:val="both"/>
        <w:rPr>
          <w:del w:id="3303" w:author="user" w:date="2023-09-08T13:38:00Z"/>
          <w:rFonts w:ascii="GHEA Grapalat" w:eastAsiaTheme="minorHAnsi" w:hAnsi="GHEA Grapalat" w:cstheme="minorBidi"/>
        </w:rPr>
      </w:pPr>
      <w:del w:id="3304" w:author="user" w:date="2023-09-08T13:38:00Z">
        <w:r w:rsidRPr="003870B7" w:rsidDel="002526A6">
          <w:rPr>
            <w:rFonts w:ascii="GHEA Grapalat" w:eastAsiaTheme="minorHAnsi" w:hAnsi="GHEA Grapalat" w:cstheme="minorBidi"/>
          </w:rPr>
          <w:delText>5. Гарантия действует</w:delText>
        </w:r>
        <w:r w:rsidR="00E2296A" w:rsidDel="002526A6">
          <w:rPr>
            <w:rFonts w:ascii="GHEA Grapalat" w:eastAsiaTheme="minorHAnsi" w:hAnsi="GHEA Grapalat" w:cstheme="minorBidi"/>
          </w:rPr>
          <w:delText xml:space="preserve"> с момента выпуска и в силе  </w:delText>
        </w:r>
        <w:r w:rsidRPr="003870B7" w:rsidDel="002526A6">
          <w:rPr>
            <w:rFonts w:ascii="GHEA Grapalat" w:eastAsiaTheme="minorHAnsi" w:hAnsi="GHEA Grapalat" w:cstheme="minorBidi"/>
          </w:rPr>
          <w:delText xml:space="preserve">со дня вступления в силу договора под кодом N________________________ заключаемого  между  </w:delText>
        </w:r>
      </w:del>
    </w:p>
    <w:p w:rsidR="001C278A" w:rsidRPr="003870B7" w:rsidDel="002526A6" w:rsidRDefault="00E2296A" w:rsidP="001C278A">
      <w:pPr>
        <w:pStyle w:val="NormalWeb"/>
        <w:shd w:val="clear" w:color="auto" w:fill="FFFFFF"/>
        <w:ind w:firstLine="374"/>
        <w:contextualSpacing/>
        <w:jc w:val="both"/>
        <w:rPr>
          <w:del w:id="3305" w:author="user" w:date="2023-09-08T13:38:00Z"/>
          <w:rFonts w:ascii="GHEA Grapalat" w:eastAsiaTheme="minorHAnsi" w:hAnsi="GHEA Grapalat" w:cstheme="minorBidi"/>
        </w:rPr>
      </w:pPr>
      <w:del w:id="3306" w:author="user" w:date="2023-09-08T13:38:00Z">
        <w:r w:rsidDel="002526A6">
          <w:rPr>
            <w:rFonts w:ascii="GHEA Grapalat" w:eastAsiaTheme="minorHAnsi" w:hAnsi="GHEA Grapalat" w:cstheme="minorBidi"/>
            <w:sz w:val="18"/>
            <w:szCs w:val="18"/>
          </w:rPr>
          <w:delText xml:space="preserve">                                           </w:delText>
        </w:r>
        <w:r w:rsidR="001C278A" w:rsidRPr="003870B7" w:rsidDel="002526A6">
          <w:rPr>
            <w:rFonts w:ascii="GHEA Grapalat" w:eastAsiaTheme="minorHAnsi" w:hAnsi="GHEA Grapalat" w:cstheme="minorBidi"/>
            <w:sz w:val="18"/>
            <w:szCs w:val="18"/>
          </w:rPr>
          <w:delText>номер заключаемого договара</w:delText>
        </w:r>
      </w:del>
    </w:p>
    <w:p w:rsidR="001C278A" w:rsidRPr="003870B7" w:rsidDel="002526A6" w:rsidRDefault="001C278A" w:rsidP="001C278A">
      <w:pPr>
        <w:pStyle w:val="NormalWeb"/>
        <w:shd w:val="clear" w:color="auto" w:fill="FFFFFF"/>
        <w:ind w:firstLine="374"/>
        <w:contextualSpacing/>
        <w:jc w:val="both"/>
        <w:rPr>
          <w:del w:id="3307" w:author="user" w:date="2023-09-08T13:38:00Z"/>
          <w:rFonts w:ascii="GHEA Grapalat" w:eastAsiaTheme="minorHAnsi" w:hAnsi="GHEA Grapalat" w:cstheme="minorBidi"/>
        </w:rPr>
      </w:pPr>
    </w:p>
    <w:p w:rsidR="001C278A" w:rsidRPr="003870B7" w:rsidDel="002526A6" w:rsidRDefault="00E2296A" w:rsidP="001C278A">
      <w:pPr>
        <w:pStyle w:val="NormalWeb"/>
        <w:shd w:val="clear" w:color="auto" w:fill="FFFFFF"/>
        <w:contextualSpacing/>
        <w:jc w:val="both"/>
        <w:rPr>
          <w:del w:id="3308" w:author="user" w:date="2023-09-08T13:38:00Z"/>
          <w:rFonts w:ascii="GHEA Grapalat" w:eastAsiaTheme="minorHAnsi" w:hAnsi="GHEA Grapalat" w:cstheme="minorBidi"/>
          <w:lang w:val="hy-AM"/>
        </w:rPr>
      </w:pPr>
      <w:del w:id="3309" w:author="user" w:date="2023-09-08T13:38:00Z">
        <w:r w:rsidRPr="003870B7" w:rsidDel="002526A6">
          <w:rPr>
            <w:rFonts w:ascii="GHEA Grapalat" w:eastAsiaTheme="minorHAnsi" w:hAnsi="GHEA Grapalat" w:cstheme="minorBidi"/>
          </w:rPr>
          <w:delText xml:space="preserve">бенефициаром и принципалом    </w:delText>
        </w:r>
        <w:r w:rsidR="001C278A" w:rsidRPr="003870B7" w:rsidDel="002526A6">
          <w:rPr>
            <w:rFonts w:ascii="GHEA Grapalat" w:eastAsiaTheme="minorHAnsi" w:hAnsi="GHEA Grapalat" w:cstheme="minorBidi"/>
          </w:rPr>
          <w:delText xml:space="preserve">и  действует </w:delText>
        </w:r>
        <w:r w:rsidR="001C278A" w:rsidRPr="003870B7" w:rsidDel="002526A6">
          <w:rPr>
            <w:rFonts w:ascii="GHEA Grapalat" w:eastAsiaTheme="minorHAnsi" w:hAnsi="GHEA Grapalat" w:cstheme="minorBidi"/>
            <w:lang w:val="hy-AM"/>
          </w:rPr>
          <w:delText xml:space="preserve"> </w:delText>
        </w:r>
        <w:r w:rsidR="001C278A" w:rsidRPr="003870B7" w:rsidDel="002526A6">
          <w:rPr>
            <w:rFonts w:ascii="GHEA Grapalat" w:eastAsiaTheme="minorHAnsi" w:hAnsi="GHEA Grapalat" w:cstheme="minorBidi"/>
          </w:rPr>
          <w:delText>в</w:delText>
        </w:r>
        <w:r w:rsidR="001C278A" w:rsidRPr="003870B7" w:rsidDel="002526A6">
          <w:rPr>
            <w:rFonts w:ascii="GHEA Grapalat" w:hAnsi="GHEA Grapalat"/>
          </w:rPr>
          <w:delText>ключительно</w:delText>
        </w:r>
        <w:r w:rsidR="001C278A" w:rsidRPr="003870B7" w:rsidDel="002526A6">
          <w:rPr>
            <w:rFonts w:ascii="GHEA Grapalat" w:eastAsiaTheme="minorHAnsi" w:hAnsi="GHEA Grapalat" w:cstheme="minorBidi"/>
          </w:rPr>
          <w:delText xml:space="preserve"> </w:delText>
        </w:r>
        <w:r w:rsidR="001C278A" w:rsidRPr="003870B7" w:rsidDel="002526A6">
          <w:rPr>
            <w:rFonts w:ascii="GHEA Grapalat" w:eastAsiaTheme="minorHAnsi" w:hAnsi="GHEA Grapalat" w:cstheme="minorBidi"/>
            <w:lang w:val="hy-AM"/>
          </w:rPr>
          <w:delText xml:space="preserve"> </w:delText>
        </w:r>
        <w:r w:rsidR="001C278A" w:rsidRPr="003870B7" w:rsidDel="002526A6">
          <w:rPr>
            <w:rFonts w:ascii="GHEA Grapalat" w:eastAsiaTheme="minorHAnsi" w:hAnsi="GHEA Grapalat" w:cstheme="minorBidi"/>
          </w:rPr>
          <w:delText xml:space="preserve">до </w:delText>
        </w:r>
        <w:r w:rsidR="001C278A" w:rsidRPr="003870B7" w:rsidDel="002526A6">
          <w:rPr>
            <w:rFonts w:ascii="GHEA Grapalat" w:eastAsiaTheme="minorHAnsi" w:hAnsi="GHEA Grapalat" w:cstheme="minorBidi"/>
            <w:lang w:val="hy-AM"/>
          </w:rPr>
          <w:delText xml:space="preserve"> </w:delText>
        </w:r>
        <w:r w:rsidR="001C278A" w:rsidRPr="003870B7" w:rsidDel="002526A6">
          <w:rPr>
            <w:rFonts w:ascii="GHEA Grapalat" w:eastAsiaTheme="minorHAnsi" w:hAnsi="GHEA Grapalat" w:cstheme="minorBidi"/>
          </w:rPr>
          <w:delText xml:space="preserve">девяностого </w:delText>
        </w:r>
        <w:r w:rsidR="001C278A" w:rsidRPr="003870B7" w:rsidDel="002526A6">
          <w:rPr>
            <w:rFonts w:ascii="GHEA Grapalat" w:eastAsiaTheme="minorHAnsi" w:hAnsi="GHEA Grapalat" w:cstheme="minorBidi"/>
            <w:lang w:val="hy-AM"/>
          </w:rPr>
          <w:delText xml:space="preserve"> </w:delText>
        </w:r>
        <w:r w:rsidR="001C278A" w:rsidRPr="003870B7" w:rsidDel="002526A6">
          <w:rPr>
            <w:rFonts w:ascii="GHEA Grapalat" w:eastAsiaTheme="minorHAnsi" w:hAnsi="GHEA Grapalat" w:cstheme="minorBidi"/>
          </w:rPr>
          <w:delText xml:space="preserve">рабочего </w:delText>
        </w:r>
        <w:r w:rsidR="001C278A" w:rsidRPr="003870B7" w:rsidDel="002526A6">
          <w:rPr>
            <w:rFonts w:ascii="GHEA Grapalat" w:eastAsiaTheme="minorHAnsi" w:hAnsi="GHEA Grapalat" w:cstheme="minorBidi"/>
            <w:lang w:val="hy-AM"/>
          </w:rPr>
          <w:delText xml:space="preserve"> </w:delText>
        </w:r>
        <w:r w:rsidR="001C278A" w:rsidRPr="003870B7" w:rsidDel="002526A6">
          <w:rPr>
            <w:rFonts w:ascii="GHEA Grapalat" w:eastAsiaTheme="minorHAnsi" w:hAnsi="GHEA Grapalat" w:cstheme="minorBidi"/>
          </w:rPr>
          <w:delText>дня</w:delText>
        </w:r>
        <w:r w:rsidR="001C278A" w:rsidRPr="003870B7" w:rsidDel="002526A6">
          <w:rPr>
            <w:rFonts w:ascii="GHEA Grapalat" w:eastAsiaTheme="minorHAnsi" w:hAnsi="GHEA Grapalat" w:cstheme="minorBidi"/>
            <w:lang w:val="hy-AM"/>
          </w:rPr>
          <w:delText xml:space="preserve">   </w:delText>
        </w:r>
        <w:r w:rsidR="001C278A" w:rsidRPr="003870B7" w:rsidDel="002526A6">
          <w:rPr>
            <w:rFonts w:ascii="GHEA Grapalat" w:eastAsiaTheme="minorHAnsi" w:hAnsi="GHEA Grapalat" w:cstheme="minorBidi"/>
          </w:rPr>
          <w:delText xml:space="preserve">следующего за днем </w:delText>
        </w:r>
      </w:del>
    </w:p>
    <w:p w:rsidR="001C278A" w:rsidRPr="003870B7" w:rsidDel="002526A6" w:rsidRDefault="001C278A" w:rsidP="001C278A">
      <w:pPr>
        <w:pStyle w:val="NormalWeb"/>
        <w:shd w:val="clear" w:color="auto" w:fill="FFFFFF"/>
        <w:contextualSpacing/>
        <w:jc w:val="both"/>
        <w:rPr>
          <w:del w:id="3310" w:author="user" w:date="2023-09-08T13:38:00Z"/>
          <w:rFonts w:ascii="GHEA Grapalat" w:eastAsiaTheme="minorHAnsi" w:hAnsi="GHEA Grapalat" w:cstheme="minorBidi"/>
          <w:sz w:val="18"/>
          <w:szCs w:val="18"/>
          <w:lang w:val="hy-AM"/>
        </w:rPr>
      </w:pPr>
    </w:p>
    <w:p w:rsidR="001C278A" w:rsidRPr="003870B7" w:rsidDel="002526A6" w:rsidRDefault="001C278A" w:rsidP="00B961C7">
      <w:pPr>
        <w:pStyle w:val="NormalWeb"/>
        <w:shd w:val="clear" w:color="auto" w:fill="FFFFFF"/>
        <w:contextualSpacing/>
        <w:jc w:val="center"/>
        <w:rPr>
          <w:del w:id="3311" w:author="user" w:date="2023-09-08T13:38:00Z"/>
          <w:rFonts w:eastAsiaTheme="minorHAnsi" w:cstheme="minorBidi"/>
        </w:rPr>
      </w:pPr>
      <w:del w:id="3312" w:author="user" w:date="2023-09-08T13:38:00Z">
        <w:r w:rsidRPr="003870B7" w:rsidDel="002526A6">
          <w:rPr>
            <w:rFonts w:ascii="GHEA Grapalat" w:eastAsiaTheme="minorHAnsi" w:hAnsi="GHEA Grapalat" w:cstheme="minorBidi"/>
            <w:lang w:val="hy-AM"/>
          </w:rPr>
          <w:delText>--------------------------------------------------------</w:delText>
        </w:r>
        <w:r w:rsidRPr="003870B7" w:rsidDel="002526A6">
          <w:rPr>
            <w:rFonts w:ascii="GHEA Grapalat" w:eastAsiaTheme="minorHAnsi" w:hAnsi="GHEA Grapalat" w:cstheme="minorBidi"/>
          </w:rPr>
          <w:delText>------------------</w:delText>
        </w:r>
        <w:r w:rsidRPr="003870B7" w:rsidDel="002526A6">
          <w:rPr>
            <w:rFonts w:ascii="GHEA Grapalat" w:eastAsiaTheme="minorHAnsi" w:hAnsi="GHEA Grapalat" w:cstheme="minorBidi"/>
            <w:lang w:val="hy-AM"/>
          </w:rPr>
          <w:delText>----------------------</w:delText>
        </w:r>
        <w:r w:rsidRPr="003870B7" w:rsidDel="002526A6">
          <w:rPr>
            <w:rFonts w:eastAsiaTheme="minorHAnsi" w:cstheme="minorBidi"/>
          </w:rPr>
          <w:delText xml:space="preserve"> </w:delText>
        </w:r>
        <w:r w:rsidRPr="003870B7" w:rsidDel="002526A6">
          <w:rPr>
            <w:rFonts w:eastAsiaTheme="minorHAnsi" w:cstheme="minorBidi"/>
            <w:lang w:val="hy-AM"/>
          </w:rPr>
          <w:delText>.</w:delText>
        </w:r>
        <w:r w:rsidRPr="003870B7" w:rsidDel="002526A6">
          <w:rPr>
            <w:rFonts w:eastAsiaTheme="minorHAnsi" w:cstheme="minorBidi"/>
          </w:rPr>
          <w:delText xml:space="preserve">           </w:delText>
        </w:r>
        <w:r w:rsidR="00B961C7" w:rsidRPr="003870B7" w:rsidDel="002526A6">
          <w:rPr>
            <w:rFonts w:ascii="GHEA Grapalat" w:hAnsi="GHEA Grapalat"/>
            <w:sz w:val="16"/>
            <w:szCs w:val="16"/>
          </w:rPr>
          <w:delText>крайний</w:delText>
        </w:r>
        <w:r w:rsidRPr="003870B7" w:rsidDel="002526A6">
          <w:rPr>
            <w:rFonts w:ascii="GHEA Grapalat" w:hAnsi="GHEA Grapalat"/>
            <w:sz w:val="16"/>
            <w:szCs w:val="16"/>
          </w:rPr>
          <w:delText xml:space="preserve">  срок</w:delText>
        </w:r>
        <w:r w:rsidRPr="003870B7" w:rsidDel="002526A6">
          <w:rPr>
            <w:rFonts w:ascii="GHEA Grapalat" w:eastAsiaTheme="minorHAnsi" w:hAnsi="GHEA Grapalat" w:cstheme="minorBidi"/>
            <w:sz w:val="16"/>
            <w:szCs w:val="16"/>
          </w:rPr>
          <w:delText xml:space="preserve"> поставки товаров</w:delText>
        </w:r>
        <w:r w:rsidRPr="003870B7" w:rsidDel="002526A6">
          <w:rPr>
            <w:rFonts w:ascii="GHEA Grapalat" w:eastAsiaTheme="minorHAnsi" w:hAnsi="GHEA Grapalat" w:cstheme="minorBidi"/>
            <w:sz w:val="16"/>
            <w:szCs w:val="16"/>
            <w:lang w:val="hy-AM"/>
          </w:rPr>
          <w:delText>, предусмотренн</w:delText>
        </w:r>
        <w:r w:rsidRPr="003870B7" w:rsidDel="002526A6">
          <w:rPr>
            <w:rFonts w:ascii="GHEA Grapalat" w:eastAsiaTheme="minorHAnsi" w:hAnsi="GHEA Grapalat" w:cstheme="minorBidi"/>
            <w:sz w:val="16"/>
            <w:szCs w:val="16"/>
          </w:rPr>
          <w:delText xml:space="preserve">ый </w:delText>
        </w:r>
        <w:r w:rsidRPr="003870B7" w:rsidDel="002526A6">
          <w:rPr>
            <w:rFonts w:ascii="GHEA Grapalat" w:eastAsiaTheme="minorHAnsi" w:hAnsi="GHEA Grapalat" w:cstheme="minorBidi"/>
            <w:sz w:val="16"/>
            <w:szCs w:val="16"/>
            <w:lang w:val="hy-AM"/>
          </w:rPr>
          <w:delText>заключаемым договором</w:delText>
        </w:r>
      </w:del>
    </w:p>
    <w:p w:rsidR="006A338D" w:rsidDel="002526A6" w:rsidRDefault="001C278A" w:rsidP="001C278A">
      <w:pPr>
        <w:pStyle w:val="NormalWeb"/>
        <w:shd w:val="clear" w:color="auto" w:fill="FFFFFF"/>
        <w:contextualSpacing/>
        <w:jc w:val="both"/>
        <w:rPr>
          <w:del w:id="3313" w:author="user" w:date="2023-09-08T13:38:00Z"/>
          <w:rFonts w:ascii="GHEA Grapalat" w:eastAsiaTheme="minorHAnsi" w:hAnsi="GHEA Grapalat" w:cstheme="minorBidi"/>
        </w:rPr>
      </w:pPr>
      <w:del w:id="3314" w:author="user" w:date="2023-09-08T13:38:00Z">
        <w:r w:rsidRPr="003870B7" w:rsidDel="002526A6">
          <w:rPr>
            <w:rFonts w:ascii="GHEA Grapalat" w:eastAsiaTheme="minorHAnsi" w:hAnsi="GHEA Grapalat" w:cstheme="minorBidi"/>
          </w:rPr>
          <w:delText>В день предоставления гарантии лицо, выдающее гарантию, с официального адреса</w:delText>
        </w:r>
        <w:r w:rsidRPr="003870B7" w:rsidDel="002526A6">
          <w:rPr>
            <w:rFonts w:ascii="GHEA Grapalat" w:eastAsiaTheme="minorHAnsi" w:hAnsi="GHEA Grapalat" w:cstheme="minorBidi"/>
            <w:lang w:val="hy-AM"/>
          </w:rPr>
          <w:delText xml:space="preserve"> </w:delText>
        </w:r>
        <w:r w:rsidRPr="003870B7" w:rsidDel="002526A6">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6A338D" w:rsidDel="002526A6">
          <w:rPr>
            <w:rFonts w:ascii="GHEA Grapalat" w:eastAsiaTheme="minorHAnsi" w:hAnsi="GHEA Grapalat" w:cstheme="minorBidi"/>
          </w:rPr>
          <w:delText xml:space="preserve"> ----------------------------------------------------------------</w:delText>
        </w:r>
        <w:r w:rsidRPr="003870B7" w:rsidDel="002526A6">
          <w:rPr>
            <w:rFonts w:ascii="GHEA Grapalat" w:eastAsiaTheme="minorHAnsi" w:hAnsi="GHEA Grapalat" w:cstheme="minorBidi"/>
          </w:rPr>
          <w:delText xml:space="preserve"> </w:delText>
        </w:r>
      </w:del>
    </w:p>
    <w:p w:rsidR="006A338D" w:rsidDel="002526A6" w:rsidRDefault="006A338D" w:rsidP="006A338D">
      <w:pPr>
        <w:pStyle w:val="NormalWeb"/>
        <w:shd w:val="clear" w:color="auto" w:fill="FFFFFF"/>
        <w:contextualSpacing/>
        <w:jc w:val="center"/>
        <w:rPr>
          <w:del w:id="3315" w:author="user" w:date="2023-09-08T13:38:00Z"/>
          <w:rFonts w:ascii="GHEA Grapalat" w:eastAsiaTheme="minorHAnsi" w:hAnsi="GHEA Grapalat" w:cstheme="minorBidi"/>
        </w:rPr>
      </w:pPr>
      <w:del w:id="3316" w:author="user" w:date="2023-09-08T13:38:00Z">
        <w:r w:rsidDel="002526A6">
          <w:rPr>
            <w:rStyle w:val="Strong"/>
            <w:b w:val="0"/>
            <w:bCs w:val="0"/>
            <w:sz w:val="20"/>
            <w:szCs w:val="20"/>
          </w:rPr>
          <w:delText xml:space="preserve">                                       адрес эл. почты секретаря</w:delText>
        </w:r>
      </w:del>
    </w:p>
    <w:p w:rsidR="001C278A" w:rsidRPr="003870B7" w:rsidDel="002526A6" w:rsidRDefault="001C278A" w:rsidP="001C278A">
      <w:pPr>
        <w:pStyle w:val="NormalWeb"/>
        <w:shd w:val="clear" w:color="auto" w:fill="FFFFFF"/>
        <w:contextualSpacing/>
        <w:jc w:val="both"/>
        <w:rPr>
          <w:del w:id="3317" w:author="user" w:date="2023-09-08T13:38:00Z"/>
          <w:rFonts w:ascii="GHEA Grapalat" w:eastAsiaTheme="minorHAnsi" w:hAnsi="GHEA Grapalat" w:cstheme="minorBidi"/>
        </w:rPr>
      </w:pPr>
      <w:del w:id="3318" w:author="user" w:date="2023-09-08T13:38:00Z">
        <w:r w:rsidRPr="003870B7" w:rsidDel="002526A6">
          <w:rPr>
            <w:rFonts w:ascii="GHEA Grapalat" w:eastAsiaTheme="minorHAnsi" w:hAnsi="GHEA Grapalat" w:cstheme="minorBidi"/>
          </w:rPr>
          <w:delText>указанный в приглашении к процедуре закупок, организованной под кодом упомянутым в пункте 1 настоящей гарантии</w:delText>
        </w:r>
        <w:r w:rsidRPr="003870B7" w:rsidDel="002526A6">
          <w:rPr>
            <w:rFonts w:ascii="GHEA Grapalat" w:eastAsiaTheme="minorHAnsi" w:hAnsi="GHEA Grapalat" w:cstheme="minorBidi"/>
            <w:lang w:val="hy-AM"/>
          </w:rPr>
          <w:delText>.</w:delText>
        </w:r>
        <w:r w:rsidRPr="003870B7" w:rsidDel="002526A6">
          <w:rPr>
            <w:rFonts w:ascii="GHEA Grapalat" w:eastAsiaTheme="minorHAnsi" w:hAnsi="GHEA Grapalat" w:cstheme="minorBidi"/>
          </w:rPr>
          <w:delText xml:space="preserve"> </w:delText>
        </w:r>
      </w:del>
    </w:p>
    <w:p w:rsidR="001C278A" w:rsidRPr="003870B7" w:rsidDel="002526A6" w:rsidRDefault="001C278A" w:rsidP="001C278A">
      <w:pPr>
        <w:pStyle w:val="NormalWeb"/>
        <w:shd w:val="clear" w:color="auto" w:fill="FFFFFF"/>
        <w:spacing w:before="0" w:beforeAutospacing="0" w:after="0" w:afterAutospacing="0"/>
        <w:ind w:firstLine="375"/>
        <w:jc w:val="both"/>
        <w:rPr>
          <w:del w:id="3319" w:author="user" w:date="2023-09-08T13:38:00Z"/>
          <w:rStyle w:val="Strong"/>
          <w:rFonts w:ascii="GHEA Grapalat" w:hAnsi="GHEA Grapalat"/>
          <w:b w:val="0"/>
          <w:bCs w:val="0"/>
          <w:sz w:val="20"/>
          <w:szCs w:val="20"/>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20" w:author="user" w:date="2023-09-08T13:38:00Z"/>
          <w:rStyle w:val="Strong"/>
          <w:rFonts w:ascii="GHEA Grapalat" w:hAnsi="GHEA Grapalat"/>
          <w:b w:val="0"/>
          <w:bCs w:val="0"/>
          <w:sz w:val="20"/>
          <w:szCs w:val="20"/>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21" w:author="user" w:date="2023-09-08T13:38:00Z"/>
          <w:rFonts w:ascii="GHEA Grapalat" w:eastAsiaTheme="minorHAnsi" w:hAnsi="GHEA Grapalat" w:cstheme="minorBidi"/>
        </w:rPr>
      </w:pPr>
      <w:del w:id="3322" w:author="user" w:date="2023-09-08T13:38:00Z">
        <w:r w:rsidRPr="00B138F3" w:rsidDel="002526A6">
          <w:rPr>
            <w:rFonts w:ascii="GHEA Grapalat" w:eastAsiaTheme="minorHAnsi" w:hAnsi="GHEA Grapalat" w:cstheme="minorBidi"/>
          </w:rPr>
          <w:delText>6. Бенефициар предъявляет требование лицу, дающему гарантию, в письменной форме. К требованию прилагаются следующие документы:</w:delText>
        </w:r>
      </w:del>
    </w:p>
    <w:p w:rsidR="003E31E5" w:rsidRPr="00B138F3" w:rsidDel="002526A6" w:rsidRDefault="003E31E5" w:rsidP="003E31E5">
      <w:pPr>
        <w:pStyle w:val="NormalWeb"/>
        <w:shd w:val="clear" w:color="auto" w:fill="FFFFFF"/>
        <w:ind w:firstLine="374"/>
        <w:contextualSpacing/>
        <w:jc w:val="both"/>
        <w:rPr>
          <w:del w:id="3323" w:author="user" w:date="2023-09-08T13:38:00Z"/>
          <w:rFonts w:ascii="GHEA Grapalat" w:eastAsiaTheme="minorHAnsi" w:hAnsi="GHEA Grapalat" w:cstheme="minorBidi"/>
        </w:rPr>
      </w:pPr>
      <w:del w:id="3324" w:author="user" w:date="2023-09-08T13:38:00Z">
        <w:r w:rsidRPr="00B138F3" w:rsidDel="002526A6">
          <w:rPr>
            <w:rFonts w:ascii="GHEA Grapalat" w:eastAsiaTheme="minorHAnsi" w:hAnsi="GHEA Grapalat" w:cstheme="minorBidi"/>
          </w:rPr>
          <w:delText>1) копии заключенного договора N</w:delText>
        </w:r>
        <w:r w:rsidRPr="00B138F3" w:rsidDel="002526A6">
          <w:rPr>
            <w:rFonts w:ascii="GHEA Grapalat" w:eastAsiaTheme="minorHAnsi" w:hAnsi="GHEA Grapalat" w:cstheme="minorBidi"/>
            <w:lang w:val="hy-AM"/>
          </w:rPr>
          <w:delText xml:space="preserve"> </w:delText>
        </w:r>
        <w:r w:rsidRPr="00B138F3" w:rsidDel="002526A6">
          <w:rPr>
            <w:rFonts w:ascii="GHEA Grapalat" w:eastAsiaTheme="minorHAnsi" w:hAnsi="GHEA Grapalat" w:cstheme="minorBidi"/>
          </w:rPr>
          <w:delText xml:space="preserve">_____________________, включая </w:delText>
        </w:r>
      </w:del>
    </w:p>
    <w:p w:rsidR="003E31E5" w:rsidRPr="00B138F3" w:rsidDel="002526A6" w:rsidRDefault="003E31E5" w:rsidP="003E31E5">
      <w:pPr>
        <w:pStyle w:val="NormalWeb"/>
        <w:shd w:val="clear" w:color="auto" w:fill="FFFFFF"/>
        <w:contextualSpacing/>
        <w:jc w:val="both"/>
        <w:rPr>
          <w:del w:id="3325" w:author="user" w:date="2023-09-08T13:38:00Z"/>
          <w:rFonts w:ascii="GHEA Grapalat" w:eastAsiaTheme="minorHAnsi" w:hAnsi="GHEA Grapalat" w:cstheme="minorBidi"/>
          <w:sz w:val="18"/>
          <w:szCs w:val="18"/>
        </w:rPr>
      </w:pPr>
      <w:del w:id="3326" w:author="user" w:date="2023-09-08T13:38:00Z">
        <w:r w:rsidRPr="00B138F3" w:rsidDel="002526A6">
          <w:rPr>
            <w:rFonts w:eastAsiaTheme="minorHAnsi" w:cstheme="minorBidi"/>
          </w:rPr>
          <w:delText xml:space="preserve">                                                               </w:delText>
        </w:r>
        <w:r w:rsidRPr="00B138F3" w:rsidDel="002526A6">
          <w:rPr>
            <w:rFonts w:ascii="GHEA Grapalat" w:eastAsiaTheme="minorHAnsi" w:hAnsi="GHEA Grapalat" w:cstheme="minorBidi"/>
            <w:sz w:val="18"/>
            <w:szCs w:val="18"/>
          </w:rPr>
          <w:delText>номер заключаемого договара</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27" w:author="user" w:date="2023-09-08T13:38:00Z"/>
          <w:rFonts w:ascii="GHEA Grapalat" w:eastAsiaTheme="minorHAnsi" w:hAnsi="GHEA Grapalat" w:cstheme="minorBidi"/>
        </w:rPr>
      </w:pPr>
      <w:del w:id="3328" w:author="user" w:date="2023-09-08T13:38:00Z">
        <w:r w:rsidRPr="00B138F3" w:rsidDel="002526A6">
          <w:rPr>
            <w:rFonts w:ascii="GHEA Grapalat" w:eastAsiaTheme="minorHAnsi" w:hAnsi="GHEA Grapalat" w:cstheme="minorBidi"/>
          </w:rPr>
          <w:delText>копии внесенных  в него изменений, дополнительных соглашений,</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29" w:author="user" w:date="2023-09-08T13:38:00Z"/>
          <w:rFonts w:ascii="GHEA Grapalat" w:eastAsiaTheme="minorHAnsi" w:hAnsi="GHEA Grapalat" w:cstheme="minorBidi"/>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30" w:author="user" w:date="2023-09-08T13:38:00Z"/>
          <w:rFonts w:ascii="GHEA Grapalat" w:eastAsiaTheme="minorHAnsi" w:hAnsi="GHEA Grapalat" w:cstheme="minorBidi"/>
        </w:rPr>
      </w:pPr>
      <w:del w:id="3331" w:author="user" w:date="2023-09-08T13:38:00Z">
        <w:r w:rsidRPr="00B138F3" w:rsidDel="002526A6">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FA0C42" w:rsidDel="002526A6">
          <w:fldChar w:fldCharType="begin"/>
        </w:r>
        <w:r w:rsidR="00FA0C42" w:rsidDel="002526A6">
          <w:delInstrText xml:space="preserve"> HYPERLINK "http://www.procurement.am" </w:delInstrText>
        </w:r>
        <w:r w:rsidR="00FA0C42" w:rsidDel="002526A6">
          <w:fldChar w:fldCharType="separate"/>
        </w:r>
        <w:r w:rsidRPr="00B138F3" w:rsidDel="002526A6">
          <w:rPr>
            <w:rStyle w:val="Hyperlink"/>
            <w:rFonts w:ascii="GHEA Grapalat" w:hAnsi="GHEA Grapalat"/>
            <w:color w:val="auto"/>
            <w:sz w:val="20"/>
            <w:szCs w:val="20"/>
            <w:lang w:val="hy-AM"/>
          </w:rPr>
          <w:delText>www.procurement.am</w:delText>
        </w:r>
        <w:r w:rsidR="00FA0C42" w:rsidDel="002526A6">
          <w:rPr>
            <w:rStyle w:val="Hyperlink"/>
            <w:rFonts w:ascii="GHEA Grapalat" w:hAnsi="GHEA Grapalat"/>
            <w:color w:val="auto"/>
            <w:sz w:val="20"/>
            <w:szCs w:val="20"/>
            <w:lang w:val="hy-AM"/>
          </w:rPr>
          <w:fldChar w:fldCharType="end"/>
        </w:r>
        <w:r w:rsidRPr="00B138F3" w:rsidDel="002526A6">
          <w:rPr>
            <w:rFonts w:ascii="GHEA Grapalat" w:eastAsiaTheme="minorHAnsi" w:hAnsi="GHEA Grapalat" w:cstheme="minorBidi"/>
          </w:rPr>
          <w:delText xml:space="preserve"> .</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32" w:author="user" w:date="2023-09-08T13:38:00Z"/>
          <w:rFonts w:ascii="GHEA Grapalat" w:eastAsiaTheme="minorHAnsi" w:hAnsi="GHEA Grapalat" w:cstheme="minorBidi"/>
        </w:rPr>
      </w:pPr>
    </w:p>
    <w:p w:rsidR="00240609" w:rsidRPr="00B87910" w:rsidDel="002526A6" w:rsidRDefault="003E31E5" w:rsidP="00240609">
      <w:pPr>
        <w:pStyle w:val="NormalWeb"/>
        <w:shd w:val="clear" w:color="auto" w:fill="FFFFFF"/>
        <w:spacing w:before="0" w:beforeAutospacing="0" w:after="0" w:afterAutospacing="0"/>
        <w:ind w:firstLine="375"/>
        <w:jc w:val="both"/>
        <w:rPr>
          <w:del w:id="3333" w:author="user" w:date="2023-09-08T13:38:00Z"/>
          <w:rFonts w:ascii="GHEA Grapalat" w:eastAsiaTheme="minorHAnsi" w:hAnsi="GHEA Grapalat" w:cstheme="minorBidi"/>
        </w:rPr>
      </w:pPr>
      <w:del w:id="3334" w:author="user" w:date="2023-09-08T13:38:00Z">
        <w:r w:rsidRPr="007E5F1D" w:rsidDel="002526A6">
          <w:rPr>
            <w:rFonts w:ascii="GHEA Grapalat" w:eastAsiaTheme="minorHAnsi" w:hAnsi="GHEA Grapalat" w:cstheme="minorBidi"/>
          </w:rPr>
          <w:delText xml:space="preserve">3) </w:delText>
        </w:r>
        <w:r w:rsidR="00240609" w:rsidRPr="007E5F1D" w:rsidDel="002526A6">
          <w:rPr>
            <w:rFonts w:ascii="GHEA Grapalat" w:eastAsiaTheme="minorHAnsi" w:hAnsi="GHEA Grapalat" w:cstheme="minorBidi"/>
            <w:lang w:val="hy-AM"/>
          </w:rPr>
          <w:delText xml:space="preserve">двухсторонне </w:delText>
        </w:r>
        <w:r w:rsidR="00240609" w:rsidRPr="007E5F1D" w:rsidDel="002526A6">
          <w:rPr>
            <w:rFonts w:ascii="GHEA Grapalat" w:eastAsiaTheme="minorHAnsi" w:hAnsi="GHEA Grapalat" w:cstheme="minorBidi"/>
          </w:rPr>
          <w:delText>утвержденный в рамках договора между бенефициаром и принципалом акт (акты) приема-передачи или его</w:delText>
        </w:r>
        <w:r w:rsidR="00240609" w:rsidRPr="007E5F1D" w:rsidDel="002526A6">
          <w:rPr>
            <w:rFonts w:ascii="GHEA Grapalat" w:eastAsiaTheme="minorHAnsi" w:hAnsi="GHEA Grapalat" w:cstheme="minorBidi"/>
            <w:lang w:val="hy-AM"/>
          </w:rPr>
          <w:delText xml:space="preserve"> </w:delText>
        </w:r>
        <w:r w:rsidR="00240609" w:rsidRPr="007E5F1D" w:rsidDel="002526A6">
          <w:rPr>
            <w:rFonts w:ascii="GHEA Grapalat" w:eastAsiaTheme="minorHAnsi" w:hAnsi="GHEA Grapalat" w:cstheme="minorBidi"/>
          </w:rPr>
          <w:delText>(</w:delText>
        </w:r>
        <w:r w:rsidR="00240609" w:rsidRPr="007E5F1D" w:rsidDel="002526A6">
          <w:rPr>
            <w:rFonts w:ascii="GHEA Grapalat" w:eastAsiaTheme="minorHAnsi" w:hAnsi="GHEA Grapalat" w:cstheme="minorBidi"/>
            <w:lang w:val="hy-AM"/>
          </w:rPr>
          <w:delText>их</w:delText>
        </w:r>
        <w:r w:rsidR="00240609" w:rsidRPr="007E5F1D" w:rsidDel="002526A6">
          <w:rPr>
            <w:rFonts w:ascii="GHEA Grapalat" w:eastAsiaTheme="minorHAnsi" w:hAnsi="GHEA Grapalat" w:cstheme="minorBidi"/>
          </w:rPr>
          <w:delText>) копии.</w:delText>
        </w:r>
        <w:r w:rsidR="00240609" w:rsidRPr="00A74B0D" w:rsidDel="002526A6">
          <w:rPr>
            <w:rFonts w:ascii="GHEA Grapalat" w:eastAsiaTheme="minorHAnsi" w:hAnsi="GHEA Grapalat" w:cstheme="minorBidi"/>
          </w:rPr>
          <w:delText xml:space="preserve"> </w:delText>
        </w:r>
      </w:del>
    </w:p>
    <w:p w:rsidR="00A11DA5" w:rsidRPr="007A724D" w:rsidDel="002526A6" w:rsidRDefault="00A11DA5" w:rsidP="00A11DA5">
      <w:pPr>
        <w:pStyle w:val="NormalWeb"/>
        <w:shd w:val="clear" w:color="auto" w:fill="FFFFFF"/>
        <w:spacing w:before="0" w:beforeAutospacing="0" w:after="0" w:afterAutospacing="0"/>
        <w:ind w:firstLine="375"/>
        <w:jc w:val="both"/>
        <w:rPr>
          <w:del w:id="3335" w:author="user" w:date="2023-09-08T13:38:00Z"/>
          <w:rFonts w:ascii="GHEA Grapalat" w:eastAsiaTheme="minorHAnsi" w:hAnsi="GHEA Grapalat" w:cstheme="minorBidi"/>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36" w:author="user" w:date="2023-09-08T13:38:00Z"/>
          <w:rFonts w:ascii="GHEA Grapalat" w:eastAsiaTheme="minorHAnsi" w:hAnsi="GHEA Grapalat" w:cstheme="minorBidi"/>
        </w:rPr>
      </w:pPr>
      <w:del w:id="3337" w:author="user" w:date="2023-09-08T13:38:00Z">
        <w:r w:rsidRPr="00B138F3" w:rsidDel="002526A6">
          <w:rPr>
            <w:rFonts w:ascii="GHEA Grapalat" w:eastAsiaTheme="minorHAnsi" w:hAnsi="GHEA Grapalat" w:cstheme="minorBidi"/>
          </w:rPr>
          <w:delText>7.</w:delText>
        </w:r>
        <w:r w:rsidRPr="00B138F3" w:rsidDel="002526A6">
          <w:delText xml:space="preserve"> </w:delText>
        </w:r>
        <w:r w:rsidRPr="00B138F3" w:rsidDel="002526A6">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38" w:author="user" w:date="2023-09-08T13:38:00Z"/>
          <w:rFonts w:ascii="GHEA Grapalat" w:eastAsiaTheme="minorHAnsi" w:hAnsi="GHEA Grapalat" w:cstheme="minorBidi"/>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39" w:author="user" w:date="2023-09-08T13:38:00Z"/>
          <w:rFonts w:ascii="GHEA Grapalat" w:eastAsiaTheme="minorHAnsi" w:hAnsi="GHEA Grapalat" w:cstheme="minorBidi"/>
        </w:rPr>
      </w:pPr>
      <w:del w:id="3340" w:author="user" w:date="2023-09-08T13:38:00Z">
        <w:r w:rsidRPr="00B138F3" w:rsidDel="002526A6">
          <w:rPr>
            <w:rFonts w:ascii="GHEA Grapalat" w:eastAsiaTheme="minorHAnsi" w:hAnsi="GHEA Grapalat" w:cstheme="minorBidi"/>
          </w:rPr>
          <w:delText>8.</w:delText>
        </w:r>
        <w:r w:rsidRPr="00B138F3" w:rsidDel="002526A6">
          <w:delText xml:space="preserve"> </w:delText>
        </w:r>
        <w:r w:rsidRPr="00B138F3" w:rsidDel="002526A6">
          <w:rPr>
            <w:rFonts w:ascii="GHEA Grapalat" w:eastAsiaTheme="minorHAnsi" w:hAnsi="GHEA Grapalat" w:cstheme="minorBidi"/>
          </w:rPr>
          <w:delText>Лицо, выдающее гарантию, отклоняет требование бенефициара, если:</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41" w:author="user" w:date="2023-09-08T13:38:00Z"/>
          <w:rFonts w:ascii="GHEA Grapalat" w:eastAsiaTheme="minorHAnsi" w:hAnsi="GHEA Grapalat" w:cstheme="minorBidi"/>
        </w:rPr>
      </w:pPr>
      <w:del w:id="3342" w:author="user" w:date="2023-09-08T13:38:00Z">
        <w:r w:rsidRPr="00B138F3" w:rsidDel="002526A6">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3E31E5" w:rsidRPr="00B138F3" w:rsidDel="002526A6" w:rsidRDefault="003E31E5" w:rsidP="003E31E5">
      <w:pPr>
        <w:pStyle w:val="NormalWeb"/>
        <w:shd w:val="clear" w:color="auto" w:fill="FFFFFF"/>
        <w:spacing w:before="0" w:beforeAutospacing="0" w:after="0" w:afterAutospacing="0"/>
        <w:ind w:firstLine="375"/>
        <w:rPr>
          <w:del w:id="3343" w:author="user" w:date="2023-09-08T13:38:00Z"/>
          <w:rFonts w:ascii="GHEA Grapalat" w:eastAsiaTheme="minorHAnsi" w:hAnsi="GHEA Grapalat" w:cstheme="minorBidi"/>
        </w:rPr>
      </w:pPr>
      <w:del w:id="3344" w:author="user" w:date="2023-09-08T13:38:00Z">
        <w:r w:rsidRPr="00B138F3" w:rsidDel="002526A6">
          <w:rPr>
            <w:rFonts w:ascii="GHEA Grapalat" w:eastAsiaTheme="minorHAnsi" w:hAnsi="GHEA Grapalat" w:cstheme="minorBidi"/>
          </w:rPr>
          <w:delText>2) требование представлено по истечении срока, установленного гарантией.</w:delText>
        </w:r>
      </w:del>
    </w:p>
    <w:p w:rsidR="003E31E5" w:rsidRPr="00B138F3" w:rsidDel="002526A6" w:rsidRDefault="003E31E5" w:rsidP="003E31E5">
      <w:pPr>
        <w:pStyle w:val="NormalWeb"/>
        <w:shd w:val="clear" w:color="auto" w:fill="FFFFFF"/>
        <w:spacing w:before="0" w:beforeAutospacing="0" w:after="0" w:afterAutospacing="0"/>
        <w:ind w:firstLine="375"/>
        <w:rPr>
          <w:del w:id="3345" w:author="user" w:date="2023-09-08T13:38:00Z"/>
          <w:rFonts w:ascii="GHEA Grapalat" w:eastAsiaTheme="minorHAnsi" w:hAnsi="GHEA Grapalat" w:cstheme="minorBidi"/>
        </w:rPr>
      </w:pPr>
    </w:p>
    <w:p w:rsidR="003E31E5" w:rsidRPr="00B138F3" w:rsidDel="002526A6" w:rsidRDefault="003E31E5" w:rsidP="003E31E5">
      <w:pPr>
        <w:pStyle w:val="NormalWeb"/>
        <w:shd w:val="clear" w:color="auto" w:fill="FFFFFF"/>
        <w:spacing w:before="0" w:beforeAutospacing="0" w:after="0" w:afterAutospacing="0"/>
        <w:ind w:firstLine="375"/>
        <w:rPr>
          <w:del w:id="3346" w:author="user" w:date="2023-09-08T13:38:00Z"/>
          <w:rFonts w:ascii="GHEA Grapalat" w:eastAsiaTheme="minorHAnsi" w:hAnsi="GHEA Grapalat" w:cstheme="minorBidi"/>
        </w:rPr>
      </w:pPr>
      <w:del w:id="3347" w:author="user" w:date="2023-09-08T13:38:00Z">
        <w:r w:rsidRPr="00B138F3" w:rsidDel="002526A6">
          <w:rPr>
            <w:rFonts w:ascii="GHEA Grapalat" w:eastAsiaTheme="minorHAnsi" w:hAnsi="GHEA Grapalat" w:cstheme="minorBidi"/>
          </w:rPr>
          <w:delTex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3E31E5" w:rsidRPr="00B138F3" w:rsidDel="002526A6" w:rsidRDefault="003E31E5" w:rsidP="003E31E5">
      <w:pPr>
        <w:pStyle w:val="NormalWeb"/>
        <w:shd w:val="clear" w:color="auto" w:fill="FFFFFF"/>
        <w:spacing w:before="0" w:beforeAutospacing="0" w:after="0" w:afterAutospacing="0"/>
        <w:ind w:firstLine="375"/>
        <w:rPr>
          <w:del w:id="3348" w:author="user" w:date="2023-09-08T13:38:00Z"/>
          <w:rFonts w:ascii="GHEA Grapalat" w:eastAsiaTheme="minorHAnsi" w:hAnsi="GHEA Grapalat" w:cstheme="minorBidi"/>
        </w:rPr>
      </w:pPr>
      <w:del w:id="3349" w:author="user" w:date="2023-09-08T13:38:00Z">
        <w:r w:rsidRPr="00B138F3" w:rsidDel="002526A6">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50" w:author="user" w:date="2023-09-08T13:38:00Z"/>
          <w:rFonts w:ascii="GHEA Grapalat" w:eastAsiaTheme="minorHAnsi" w:hAnsi="GHEA Grapalat" w:cstheme="minorBidi"/>
        </w:rPr>
      </w:pPr>
      <w:del w:id="3351" w:author="user" w:date="2023-09-08T13:38:00Z">
        <w:r w:rsidRPr="00B138F3" w:rsidDel="002526A6">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52" w:author="user" w:date="2023-09-08T13:38:00Z"/>
          <w:rFonts w:ascii="GHEA Grapalat" w:eastAsiaTheme="minorHAnsi" w:hAnsi="GHEA Grapalat" w:cstheme="minorBidi"/>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53" w:author="user" w:date="2023-09-08T13:38:00Z"/>
          <w:rFonts w:ascii="GHEA Grapalat" w:hAnsi="GHEA Grapalat"/>
          <w:sz w:val="20"/>
          <w:szCs w:val="20"/>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54" w:author="user" w:date="2023-09-08T13:38:00Z"/>
          <w:rFonts w:ascii="GHEA Grapalat" w:hAnsi="GHEA Grapalat"/>
          <w:sz w:val="20"/>
          <w:szCs w:val="20"/>
          <w:u w:val="single"/>
          <w:lang w:val="hy-AM"/>
        </w:rPr>
      </w:pPr>
      <w:del w:id="3355" w:author="user" w:date="2023-09-08T13:38:00Z">
        <w:r w:rsidRPr="00B138F3" w:rsidDel="002526A6">
          <w:rPr>
            <w:rFonts w:ascii="GHEA Grapalat" w:hAnsi="GHEA Grapalat"/>
            <w:sz w:val="20"/>
            <w:szCs w:val="20"/>
            <w:lang w:val="hy-AM"/>
          </w:rPr>
          <w:delText>Руководитель исполнительного органа</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3E31E5" w:rsidRPr="00B138F3" w:rsidDel="002526A6" w:rsidRDefault="003E31E5" w:rsidP="003E31E5">
      <w:pPr>
        <w:pStyle w:val="NormalWeb"/>
        <w:shd w:val="clear" w:color="auto" w:fill="FFFFFF"/>
        <w:spacing w:before="0" w:beforeAutospacing="0" w:after="0" w:afterAutospacing="0"/>
        <w:ind w:firstLine="375"/>
        <w:jc w:val="both"/>
        <w:rPr>
          <w:del w:id="3356" w:author="user" w:date="2023-09-08T13:38:00Z"/>
          <w:rFonts w:ascii="GHEA Grapalat" w:hAnsi="GHEA Grapalat"/>
          <w:sz w:val="20"/>
          <w:szCs w:val="20"/>
          <w:lang w:val="hy-AM"/>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57" w:author="user" w:date="2023-09-08T13:38:00Z"/>
          <w:rFonts w:ascii="GHEA Grapalat" w:hAnsi="GHEA Grapalat"/>
          <w:sz w:val="20"/>
          <w:szCs w:val="20"/>
          <w:lang w:val="hy-AM"/>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58" w:author="user" w:date="2023-09-08T13:38:00Z"/>
          <w:rFonts w:ascii="GHEA Grapalat" w:hAnsi="GHEA Grapalat"/>
          <w:sz w:val="20"/>
          <w:szCs w:val="20"/>
          <w:lang w:val="hy-AM"/>
        </w:rPr>
      </w:pPr>
      <w:del w:id="3359" w:author="user" w:date="2023-09-08T13:38:00Z">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3E31E5" w:rsidRPr="00B138F3" w:rsidDel="002526A6" w:rsidRDefault="003E31E5" w:rsidP="003E31E5">
      <w:pPr>
        <w:pStyle w:val="NormalWeb"/>
        <w:shd w:val="clear" w:color="auto" w:fill="FFFFFF"/>
        <w:spacing w:before="0" w:beforeAutospacing="0" w:after="0" w:afterAutospacing="0"/>
        <w:rPr>
          <w:del w:id="3360" w:author="user" w:date="2023-09-08T13:38:00Z"/>
          <w:rFonts w:ascii="GHEA Grapalat" w:hAnsi="GHEA Grapalat" w:cs="Sylfaen"/>
          <w:vertAlign w:val="superscript"/>
        </w:rPr>
      </w:pPr>
      <w:del w:id="3361" w:author="user" w:date="2023-09-08T13:38:00Z">
        <w:r w:rsidRPr="00B138F3" w:rsidDel="002526A6">
          <w:rPr>
            <w:rFonts w:ascii="GHEA Grapalat" w:hAnsi="GHEA Grapalat" w:cs="Sylfaen"/>
            <w:vertAlign w:val="superscript"/>
            <w:lang w:val="hy-AM"/>
          </w:rPr>
          <w:delText xml:space="preserve">                                                        </w:delText>
        </w:r>
        <w:r w:rsidRPr="00B138F3" w:rsidDel="002526A6">
          <w:rPr>
            <w:rFonts w:ascii="GHEA Grapalat" w:hAnsi="GHEA Grapalat" w:cs="Sylfaen"/>
            <w:vertAlign w:val="superscript"/>
          </w:rPr>
          <w:delText>число, месяц, год</w:delText>
        </w:r>
      </w:del>
    </w:p>
    <w:p w:rsidR="003E31E5" w:rsidRPr="00B138F3" w:rsidDel="002526A6" w:rsidRDefault="003E31E5" w:rsidP="003E31E5">
      <w:pPr>
        <w:pStyle w:val="NormalWeb"/>
        <w:shd w:val="clear" w:color="auto" w:fill="FFFFFF"/>
        <w:spacing w:before="0" w:beforeAutospacing="0" w:after="0" w:afterAutospacing="0"/>
        <w:ind w:firstLine="375"/>
        <w:jc w:val="both"/>
        <w:rPr>
          <w:del w:id="3362" w:author="user" w:date="2023-09-08T13:38:00Z"/>
          <w:rFonts w:ascii="GHEA Grapalat" w:eastAsiaTheme="minorHAnsi" w:hAnsi="GHEA Grapalat" w:cstheme="minorBidi"/>
          <w:lang w:val="hy-AM"/>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63" w:author="user" w:date="2023-09-08T13:38:00Z"/>
          <w:rFonts w:ascii="GHEA Grapalat" w:eastAsiaTheme="minorHAnsi" w:hAnsi="GHEA Grapalat" w:cstheme="minorBidi"/>
        </w:rPr>
      </w:pPr>
    </w:p>
    <w:p w:rsidR="003E31E5" w:rsidRPr="00B138F3" w:rsidDel="002526A6" w:rsidRDefault="003E31E5" w:rsidP="003E31E5">
      <w:pPr>
        <w:pStyle w:val="NormalWeb"/>
        <w:shd w:val="clear" w:color="auto" w:fill="FFFFFF"/>
        <w:spacing w:before="0" w:beforeAutospacing="0" w:after="0" w:afterAutospacing="0"/>
        <w:ind w:firstLine="375"/>
        <w:jc w:val="both"/>
        <w:rPr>
          <w:del w:id="3364" w:author="user" w:date="2023-09-08T13:38:00Z"/>
          <w:rFonts w:ascii="GHEA Grapalat" w:eastAsiaTheme="minorHAnsi" w:hAnsi="GHEA Grapalat" w:cstheme="minorBidi"/>
        </w:rPr>
      </w:pPr>
    </w:p>
    <w:p w:rsidR="003E31E5" w:rsidRPr="00B138F3" w:rsidDel="002526A6" w:rsidRDefault="003E31E5" w:rsidP="003E31E5">
      <w:pPr>
        <w:widowControl w:val="0"/>
        <w:spacing w:after="160"/>
        <w:ind w:left="567" w:right="565"/>
        <w:jc w:val="center"/>
        <w:rPr>
          <w:del w:id="3365" w:author="user" w:date="2023-09-08T13:38:00Z"/>
          <w:rFonts w:ascii="GHEA Grapalat" w:hAnsi="GHEA Grapalat"/>
          <w:b/>
        </w:rPr>
      </w:pPr>
    </w:p>
    <w:p w:rsidR="003E31E5" w:rsidDel="002526A6" w:rsidRDefault="003E31E5">
      <w:pPr>
        <w:rPr>
          <w:del w:id="3366" w:author="user" w:date="2023-09-08T13:38:00Z"/>
          <w:rFonts w:ascii="GHEA Grapalat" w:hAnsi="GHEA Grapalat"/>
          <w:i/>
          <w:sz w:val="22"/>
          <w:szCs w:val="22"/>
        </w:rPr>
      </w:pPr>
    </w:p>
    <w:p w:rsidR="00BF3696" w:rsidDel="002526A6" w:rsidRDefault="00BF3696">
      <w:pPr>
        <w:rPr>
          <w:del w:id="3367" w:author="user" w:date="2023-09-08T13:38:00Z"/>
          <w:rFonts w:ascii="GHEA Grapalat" w:hAnsi="GHEA Grapalat"/>
          <w:i/>
          <w:sz w:val="22"/>
          <w:szCs w:val="22"/>
        </w:rPr>
      </w:pPr>
      <w:del w:id="3368" w:author="user" w:date="2023-09-08T13:38:00Z">
        <w:r w:rsidDel="002526A6">
          <w:rPr>
            <w:rFonts w:ascii="GHEA Grapalat" w:hAnsi="GHEA Grapalat"/>
            <w:i/>
            <w:sz w:val="22"/>
            <w:szCs w:val="22"/>
          </w:rPr>
          <w:br w:type="page"/>
        </w:r>
      </w:del>
    </w:p>
    <w:p w:rsidR="003D2FE2" w:rsidRPr="00DE2AE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ins w:id="3369" w:author="user" w:date="2023-08-29T13:29:00Z">
        <w:r w:rsidR="00A25836" w:rsidRPr="00A25836">
          <w:rPr>
            <w:rFonts w:ascii="GHEA Grapalat" w:hAnsi="GHEA Grapalat"/>
            <w:i/>
            <w:sz w:val="22"/>
            <w:szCs w:val="22"/>
          </w:rPr>
          <w:t xml:space="preserve">запрос котировоке </w:t>
        </w:r>
      </w:ins>
      <w:del w:id="3370" w:author="user" w:date="2023-08-29T13:29:00Z">
        <w:r w:rsidRPr="00B138F3" w:rsidDel="00A25836">
          <w:rPr>
            <w:rFonts w:ascii="GHEA Grapalat" w:hAnsi="GHEA Grapalat"/>
            <w:i/>
            <w:sz w:val="22"/>
            <w:szCs w:val="22"/>
          </w:rPr>
          <w:delText>открытый конкурс</w:delText>
        </w:r>
      </w:del>
      <w:r w:rsidRPr="00B138F3">
        <w:rPr>
          <w:rFonts w:ascii="GHEA Grapalat" w:hAnsi="GHEA Grapalat" w:cs="GHEA Grapalat"/>
          <w:i/>
          <w:sz w:val="22"/>
          <w:szCs w:val="22"/>
        </w:rPr>
        <w:br/>
      </w:r>
      <w:r w:rsidRPr="00B138F3">
        <w:rPr>
          <w:rFonts w:ascii="GHEA Grapalat" w:hAnsi="GHEA Grapalat"/>
          <w:i/>
          <w:sz w:val="22"/>
          <w:szCs w:val="22"/>
        </w:rPr>
        <w:t>под кодом "</w:t>
      </w:r>
      <w:ins w:id="3371" w:author="user" w:date="2023-09-08T13:38: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2526A6">
          <w:rPr>
            <w:rFonts w:ascii="GHEA Grapalat" w:hAnsi="GHEA Grapalat" w:cs="Sylfaen"/>
            <w:lang w:val="hy-AM"/>
          </w:rPr>
          <w:t>-23</w:t>
        </w:r>
        <w:r w:rsidR="002526A6" w:rsidRPr="00A71D81">
          <w:rPr>
            <w:rFonts w:ascii="GHEA Grapalat" w:hAnsi="GHEA Grapalat" w:cs="Times Armenian"/>
            <w:lang w:val="af-ZA"/>
          </w:rPr>
          <w:t>/</w:t>
        </w:r>
      </w:ins>
      <w:ins w:id="3372" w:author="user" w:date="2023-09-19T14:38:00Z">
        <w:r w:rsidR="00713EED">
          <w:rPr>
            <w:rFonts w:ascii="GHEA Grapalat" w:hAnsi="GHEA Grapalat" w:cs="Times Armenian"/>
            <w:lang w:val="hy-AM"/>
          </w:rPr>
          <w:t>10</w:t>
        </w:r>
      </w:ins>
      <w:del w:id="3373" w:author="user" w:date="2023-09-08T13:38:00Z">
        <w:r w:rsidRPr="00B138F3" w:rsidDel="002526A6">
          <w:rPr>
            <w:rFonts w:ascii="GHEA Grapalat" w:hAnsi="GHEA Grapalat"/>
            <w:i/>
            <w:sz w:val="22"/>
            <w:szCs w:val="22"/>
          </w:rPr>
          <w:delText>---BMAPDzB---/---</w:delText>
        </w:r>
      </w:del>
      <w:r w:rsidRPr="00B138F3">
        <w:rPr>
          <w:rFonts w:ascii="GHEA Grapalat" w:hAnsi="GHEA Grapalat"/>
          <w:i/>
          <w:sz w:val="22"/>
          <w:szCs w:val="22"/>
        </w:rPr>
        <w:t>"</w:t>
      </w:r>
      <w:r w:rsidRPr="00B138F3">
        <w:rPr>
          <w:rStyle w:val="FootnoteReference"/>
          <w:rFonts w:ascii="GHEA Grapalat" w:hAnsi="GHEA Grapalat"/>
          <w:i/>
          <w:sz w:val="22"/>
          <w:szCs w:val="22"/>
        </w:rPr>
        <w:footnoteReference w:customMarkFollows="1" w:id="24"/>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2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Del="002526A6" w:rsidRDefault="001005B0" w:rsidP="00B46D58">
      <w:pPr>
        <w:widowControl w:val="0"/>
        <w:spacing w:after="160"/>
        <w:ind w:left="567" w:right="565"/>
        <w:jc w:val="center"/>
        <w:rPr>
          <w:del w:id="3374"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375"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376"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377"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378"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379" w:author="user" w:date="2023-09-08T13:38:00Z"/>
          <w:rFonts w:ascii="GHEA Grapalat" w:hAnsi="GHEA Grapalat"/>
          <w:b/>
        </w:rPr>
      </w:pPr>
    </w:p>
    <w:p w:rsidR="001005B0" w:rsidRPr="00B138F3" w:rsidDel="002526A6" w:rsidRDefault="001005B0" w:rsidP="00B46D58">
      <w:pPr>
        <w:widowControl w:val="0"/>
        <w:spacing w:after="160"/>
        <w:ind w:left="567" w:right="565"/>
        <w:jc w:val="center"/>
        <w:rPr>
          <w:del w:id="3380" w:author="user" w:date="2023-09-08T13:38:00Z"/>
          <w:rFonts w:ascii="GHEA Grapalat" w:hAnsi="GHEA Grapalat"/>
          <w:b/>
        </w:rPr>
      </w:pPr>
    </w:p>
    <w:p w:rsidR="00235549" w:rsidRPr="00B138F3" w:rsidDel="002526A6" w:rsidRDefault="00235549" w:rsidP="00235549">
      <w:pPr>
        <w:widowControl w:val="0"/>
        <w:spacing w:after="160"/>
        <w:ind w:firstLine="567"/>
        <w:jc w:val="right"/>
        <w:rPr>
          <w:del w:id="3381" w:author="user" w:date="2023-09-08T13:38:00Z"/>
          <w:rFonts w:ascii="GHEA Grapalat" w:hAnsi="GHEA Grapalat" w:cs="Arial"/>
          <w:b/>
        </w:rPr>
      </w:pPr>
      <w:del w:id="3382" w:author="user" w:date="2023-09-08T13:38:00Z">
        <w:r w:rsidRPr="00B138F3" w:rsidDel="002526A6">
          <w:rPr>
            <w:rFonts w:ascii="GHEA Grapalat" w:hAnsi="GHEA Grapalat"/>
            <w:b/>
          </w:rPr>
          <w:delText>Приложение № 5</w:delText>
        </w:r>
      </w:del>
    </w:p>
    <w:p w:rsidR="00235549" w:rsidRPr="00B138F3" w:rsidDel="002526A6" w:rsidRDefault="00235549" w:rsidP="00235549">
      <w:pPr>
        <w:pStyle w:val="BodyTextIndent3"/>
        <w:widowControl w:val="0"/>
        <w:spacing w:after="160" w:line="240" w:lineRule="auto"/>
        <w:jc w:val="right"/>
        <w:rPr>
          <w:del w:id="3383" w:author="user" w:date="2023-09-08T13:38:00Z"/>
          <w:rFonts w:ascii="GHEA Grapalat" w:hAnsi="GHEA Grapalat" w:cs="Arial"/>
          <w:b/>
          <w:sz w:val="24"/>
          <w:szCs w:val="24"/>
        </w:rPr>
      </w:pPr>
      <w:del w:id="3384" w:author="user" w:date="2023-09-08T13:38:00Z">
        <w:r w:rsidRPr="00B138F3" w:rsidDel="002526A6">
          <w:rPr>
            <w:rFonts w:ascii="GHEA Grapalat" w:hAnsi="GHEA Grapalat"/>
            <w:b/>
            <w:sz w:val="24"/>
            <w:szCs w:val="24"/>
          </w:rPr>
          <w:delText xml:space="preserve">к Приглашению на </w:delText>
        </w:r>
      </w:del>
      <w:del w:id="3385" w:author="user" w:date="2023-08-29T13:31:00Z">
        <w:r w:rsidRPr="00B138F3" w:rsidDel="00B433AA">
          <w:rPr>
            <w:rFonts w:ascii="GHEA Grapalat" w:hAnsi="GHEA Grapalat"/>
            <w:b/>
            <w:sz w:val="24"/>
            <w:szCs w:val="24"/>
          </w:rPr>
          <w:delText>открытый конкурс</w:delText>
        </w:r>
      </w:del>
      <w:del w:id="3386" w:author="user" w:date="2023-09-08T13:38:00Z">
        <w:r w:rsidRPr="00B138F3" w:rsidDel="002526A6">
          <w:rPr>
            <w:rFonts w:ascii="GHEA Grapalat" w:hAnsi="GHEA Grapalat" w:cs="Arial"/>
            <w:b/>
            <w:sz w:val="24"/>
            <w:szCs w:val="24"/>
          </w:rPr>
          <w:br/>
        </w:r>
        <w:r w:rsidRPr="00B138F3" w:rsidDel="002526A6">
          <w:rPr>
            <w:rFonts w:ascii="GHEA Grapalat" w:hAnsi="GHEA Grapalat"/>
            <w:b/>
            <w:sz w:val="24"/>
            <w:szCs w:val="24"/>
          </w:rPr>
          <w:delText>под кодом "---BMAPDzB---/---"</w:delText>
        </w:r>
        <w:r w:rsidRPr="00B138F3" w:rsidDel="002526A6">
          <w:rPr>
            <w:rStyle w:val="FootnoteReference"/>
            <w:rFonts w:ascii="GHEA Grapalat" w:hAnsi="GHEA Grapalat"/>
            <w:b/>
            <w:sz w:val="24"/>
            <w:szCs w:val="24"/>
          </w:rPr>
          <w:footnoteReference w:customMarkFollows="1" w:id="26"/>
          <w:delText>*</w:delText>
        </w:r>
      </w:del>
    </w:p>
    <w:p w:rsidR="001005B0" w:rsidRPr="00B138F3" w:rsidDel="002526A6" w:rsidRDefault="001005B0" w:rsidP="00B46D58">
      <w:pPr>
        <w:widowControl w:val="0"/>
        <w:spacing w:after="160"/>
        <w:ind w:left="567" w:right="565"/>
        <w:jc w:val="center"/>
        <w:rPr>
          <w:del w:id="3389" w:author="user" w:date="2023-09-08T13:38:00Z"/>
          <w:rFonts w:ascii="GHEA Grapalat" w:hAnsi="GHEA Grapalat"/>
          <w:b/>
        </w:rPr>
      </w:pPr>
    </w:p>
    <w:p w:rsidR="0075061D" w:rsidRPr="00B138F3" w:rsidDel="002526A6" w:rsidRDefault="0075061D" w:rsidP="0075061D">
      <w:pPr>
        <w:pStyle w:val="BodyTextIndent3"/>
        <w:widowControl w:val="0"/>
        <w:spacing w:after="160" w:line="240" w:lineRule="auto"/>
        <w:jc w:val="center"/>
        <w:rPr>
          <w:del w:id="3390" w:author="user" w:date="2023-09-08T13:38:00Z"/>
          <w:rFonts w:ascii="GHEA Grapalat" w:hAnsi="GHEA Grapalat"/>
          <w:sz w:val="24"/>
          <w:szCs w:val="24"/>
          <w:lang w:val="hy-AM"/>
        </w:rPr>
      </w:pPr>
      <w:del w:id="3391" w:author="user" w:date="2023-09-08T13:38:00Z">
        <w:r w:rsidRPr="00B138F3" w:rsidDel="002526A6">
          <w:rPr>
            <w:rFonts w:ascii="GHEA Grapalat" w:hAnsi="GHEA Grapalat"/>
            <w:sz w:val="24"/>
            <w:szCs w:val="24"/>
          </w:rPr>
          <w:delText xml:space="preserve">ГАРАНТИЯ </w:delText>
        </w:r>
        <w:r w:rsidRPr="00B138F3" w:rsidDel="002526A6">
          <w:rPr>
            <w:rFonts w:ascii="GHEA Grapalat" w:hAnsi="GHEA Grapalat"/>
            <w:sz w:val="24"/>
            <w:szCs w:val="24"/>
            <w:lang w:val="en-US"/>
          </w:rPr>
          <w:delText>N</w:delText>
        </w:r>
        <w:r w:rsidRPr="00B138F3" w:rsidDel="002526A6">
          <w:rPr>
            <w:rFonts w:ascii="GHEA Grapalat" w:hAnsi="GHEA Grapalat"/>
            <w:sz w:val="24"/>
            <w:szCs w:val="24"/>
            <w:lang w:val="hy-AM"/>
          </w:rPr>
          <w:delText>________</w:delText>
        </w:r>
      </w:del>
    </w:p>
    <w:p w:rsidR="0075061D" w:rsidRPr="00B138F3" w:rsidDel="002526A6" w:rsidRDefault="0075061D" w:rsidP="0075061D">
      <w:pPr>
        <w:widowControl w:val="0"/>
        <w:spacing w:after="160"/>
        <w:ind w:left="567" w:right="565"/>
        <w:jc w:val="center"/>
        <w:rPr>
          <w:del w:id="3392" w:author="user" w:date="2023-09-08T13:38:00Z"/>
          <w:rFonts w:ascii="GHEA Grapalat" w:hAnsi="GHEA Grapalat"/>
          <w:b/>
        </w:rPr>
      </w:pPr>
      <w:del w:id="3393" w:author="user" w:date="2023-09-08T13:38:00Z">
        <w:r w:rsidRPr="00B138F3" w:rsidDel="002526A6">
          <w:rPr>
            <w:rFonts w:ascii="GHEA Grapalat" w:hAnsi="GHEA Grapalat"/>
            <w:b/>
          </w:rPr>
          <w:delText>(обеспечение договора)</w:delText>
        </w:r>
      </w:del>
    </w:p>
    <w:p w:rsidR="001005B0" w:rsidRPr="00B138F3" w:rsidDel="002526A6" w:rsidRDefault="001005B0" w:rsidP="00B46D58">
      <w:pPr>
        <w:widowControl w:val="0"/>
        <w:spacing w:after="160"/>
        <w:ind w:left="567" w:right="565"/>
        <w:jc w:val="center"/>
        <w:rPr>
          <w:del w:id="3394" w:author="user" w:date="2023-09-08T13:38:00Z"/>
          <w:rFonts w:ascii="GHEA Grapalat" w:hAnsi="GHEA Grapalat"/>
          <w:b/>
        </w:rPr>
      </w:pPr>
    </w:p>
    <w:p w:rsidR="005B3A59" w:rsidRPr="00B138F3" w:rsidDel="002526A6" w:rsidRDefault="005B3A59" w:rsidP="005B3A59">
      <w:pPr>
        <w:pStyle w:val="NormalWeb"/>
        <w:shd w:val="clear" w:color="auto" w:fill="FFFFFF"/>
        <w:spacing w:before="0" w:beforeAutospacing="0" w:after="0" w:afterAutospacing="0"/>
        <w:jc w:val="both"/>
        <w:rPr>
          <w:del w:id="3395" w:author="user" w:date="2023-09-08T13:38:00Z"/>
          <w:rStyle w:val="Strong"/>
          <w:rFonts w:ascii="GHEA Grapalat" w:hAnsi="GHEA Grapalat"/>
          <w:b w:val="0"/>
          <w:bCs w:val="0"/>
          <w:sz w:val="20"/>
          <w:szCs w:val="20"/>
          <w:lang w:val="hy-AM"/>
        </w:rPr>
      </w:pPr>
      <w:del w:id="3396" w:author="user" w:date="2023-09-08T13:38:00Z">
        <w:r w:rsidRPr="00B138F3" w:rsidDel="002526A6">
          <w:rPr>
            <w:rFonts w:ascii="GHEA Grapalat" w:eastAsiaTheme="minorHAnsi" w:hAnsi="GHEA Grapalat" w:cstheme="minorBidi"/>
          </w:rPr>
          <w:delTex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delText>
        </w:r>
        <w:r w:rsidRPr="00B138F3" w:rsidDel="002526A6">
          <w:rPr>
            <w:rFonts w:eastAsiaTheme="minorHAnsi" w:cstheme="minorBidi"/>
          </w:rPr>
          <w:delText>N</w:delText>
        </w:r>
        <w:r w:rsidRPr="00B138F3" w:rsidDel="002526A6">
          <w:rPr>
            <w:rFonts w:eastAsiaTheme="minorHAnsi" w:cstheme="minorBidi"/>
            <w:lang w:val="hy-AM"/>
          </w:rPr>
          <w:delText xml:space="preserve">  </w:delText>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u w:val="single"/>
            <w:lang w:val="hy-AM"/>
          </w:rPr>
          <w:tab/>
        </w:r>
        <w:r w:rsidRPr="00B138F3" w:rsidDel="002526A6">
          <w:rPr>
            <w:rStyle w:val="Strong"/>
            <w:rFonts w:ascii="GHEA Grapalat" w:hAnsi="GHEA Grapalat"/>
            <w:sz w:val="20"/>
            <w:szCs w:val="20"/>
          </w:rPr>
          <w:delText xml:space="preserve">   </w:delText>
        </w:r>
        <w:r w:rsidRPr="00B138F3" w:rsidDel="002526A6">
          <w:rPr>
            <w:rFonts w:ascii="GHEA Grapalat" w:eastAsiaTheme="minorHAnsi" w:hAnsi="GHEA Grapalat" w:cstheme="minorBidi"/>
          </w:rPr>
          <w:delText>заключаемым</w:delText>
        </w:r>
        <w:r w:rsidRPr="00B138F3" w:rsidDel="002526A6">
          <w:rPr>
            <w:rStyle w:val="Strong"/>
            <w:rFonts w:ascii="GHEA Grapalat" w:hAnsi="GHEA Grapalat"/>
            <w:sz w:val="22"/>
            <w:szCs w:val="22"/>
          </w:rPr>
          <w:delText xml:space="preserve">  </w:delText>
        </w:r>
        <w:r w:rsidRPr="00B138F3" w:rsidDel="002526A6">
          <w:rPr>
            <w:rFonts w:ascii="GHEA Grapalat" w:eastAsiaTheme="minorHAnsi" w:hAnsi="GHEA Grapalat" w:cstheme="minorBidi"/>
            <w:bCs/>
          </w:rPr>
          <w:delText>между</w:delText>
        </w:r>
      </w:del>
    </w:p>
    <w:p w:rsidR="005B3A59" w:rsidRPr="00B138F3" w:rsidDel="002526A6" w:rsidRDefault="005B3A59" w:rsidP="005B3A59">
      <w:pPr>
        <w:pStyle w:val="NormalWeb"/>
        <w:shd w:val="clear" w:color="auto" w:fill="FFFFFF"/>
        <w:spacing w:before="0" w:beforeAutospacing="0" w:after="0" w:afterAutospacing="0"/>
        <w:jc w:val="both"/>
        <w:rPr>
          <w:del w:id="3397" w:author="user" w:date="2023-09-08T13:38:00Z"/>
          <w:rStyle w:val="Strong"/>
          <w:rFonts w:ascii="GHEA Grapalat" w:hAnsi="GHEA Grapalat"/>
          <w:b w:val="0"/>
          <w:bCs w:val="0"/>
          <w:sz w:val="20"/>
          <w:szCs w:val="20"/>
        </w:rPr>
      </w:pPr>
      <w:del w:id="3398" w:author="user" w:date="2023-09-08T13:38:00Z">
        <w:r w:rsidRPr="00B138F3" w:rsidDel="002526A6">
          <w:rPr>
            <w:rStyle w:val="Strong"/>
            <w:rFonts w:ascii="GHEA Grapalat" w:hAnsi="GHEA Grapalat"/>
            <w:sz w:val="20"/>
            <w:szCs w:val="20"/>
            <w:lang w:val="hy-AM"/>
          </w:rPr>
          <w:tab/>
        </w:r>
        <w:r w:rsidRPr="00B138F3" w:rsidDel="002526A6">
          <w:rPr>
            <w:rStyle w:val="Strong"/>
            <w:rFonts w:ascii="GHEA Grapalat" w:hAnsi="GHEA Grapalat"/>
            <w:sz w:val="20"/>
            <w:szCs w:val="20"/>
            <w:lang w:val="hy-AM"/>
          </w:rPr>
          <w:tab/>
        </w:r>
        <w:r w:rsidRPr="00B138F3" w:rsidDel="002526A6">
          <w:rPr>
            <w:rStyle w:val="Strong"/>
            <w:rFonts w:ascii="GHEA Grapalat" w:hAnsi="GHEA Grapalat"/>
            <w:b w:val="0"/>
            <w:sz w:val="20"/>
            <w:szCs w:val="20"/>
          </w:rPr>
          <w:delText xml:space="preserve">      номер заключаемого договора</w:delText>
        </w:r>
        <w:r w:rsidRPr="00B138F3" w:rsidDel="002526A6">
          <w:rPr>
            <w:rStyle w:val="Strong"/>
            <w:rFonts w:ascii="GHEA Grapalat" w:hAnsi="GHEA Grapalat"/>
            <w:b w:val="0"/>
            <w:sz w:val="20"/>
            <w:szCs w:val="20"/>
            <w:lang w:val="hy-AM"/>
          </w:rPr>
          <w:tab/>
        </w:r>
        <w:r w:rsidRPr="00B138F3" w:rsidDel="002526A6">
          <w:rPr>
            <w:rStyle w:val="Strong"/>
            <w:rFonts w:ascii="GHEA Grapalat" w:hAnsi="GHEA Grapalat"/>
            <w:b w:val="0"/>
            <w:sz w:val="20"/>
            <w:szCs w:val="20"/>
            <w:lang w:val="hy-AM"/>
          </w:rPr>
          <w:tab/>
        </w:r>
        <w:r w:rsidRPr="00B138F3" w:rsidDel="002526A6">
          <w:rPr>
            <w:rStyle w:val="Strong"/>
            <w:rFonts w:ascii="GHEA Grapalat" w:hAnsi="GHEA Grapalat"/>
            <w:b w:val="0"/>
            <w:sz w:val="20"/>
            <w:szCs w:val="20"/>
            <w:lang w:val="hy-AM"/>
          </w:rPr>
          <w:tab/>
        </w:r>
      </w:del>
    </w:p>
    <w:p w:rsidR="005B3A59" w:rsidRPr="00B138F3" w:rsidDel="002526A6" w:rsidRDefault="005B3A59" w:rsidP="005B3A59">
      <w:pPr>
        <w:pStyle w:val="NormalWeb"/>
        <w:shd w:val="clear" w:color="auto" w:fill="FFFFFF"/>
        <w:spacing w:before="0" w:beforeAutospacing="0" w:after="0" w:afterAutospacing="0"/>
        <w:ind w:left="-142"/>
        <w:rPr>
          <w:del w:id="3399" w:author="user" w:date="2023-09-08T13:38:00Z"/>
          <w:rStyle w:val="Strong"/>
          <w:rFonts w:ascii="GHEA Grapalat" w:hAnsi="GHEA Grapalat"/>
          <w:b w:val="0"/>
          <w:bCs w:val="0"/>
          <w:sz w:val="20"/>
          <w:szCs w:val="20"/>
          <w:lang w:val="hy-AM"/>
        </w:rPr>
      </w:pPr>
      <w:del w:id="3400" w:author="user" w:date="2023-09-08T13:38:00Z">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00875F09" w:rsidRPr="00B138F3" w:rsidDel="002526A6">
          <w:rPr>
            <w:rFonts w:ascii="GHEA Grapalat" w:hAnsi="GHEA Grapalat"/>
            <w:sz w:val="20"/>
            <w:szCs w:val="20"/>
            <w:u w:val="single"/>
          </w:rPr>
          <w:delText>_____</w:delText>
        </w:r>
        <w:r w:rsidRPr="00B138F3" w:rsidDel="002526A6">
          <w:rPr>
            <w:rFonts w:ascii="GHEA Grapalat" w:hAnsi="GHEA Grapalat"/>
            <w:sz w:val="20"/>
            <w:szCs w:val="20"/>
            <w:lang w:val="hy-AM"/>
          </w:rPr>
          <w:delText xml:space="preserve"> </w:delText>
        </w:r>
        <w:r w:rsidRPr="00B138F3" w:rsidDel="002526A6">
          <w:rPr>
            <w:rFonts w:ascii="GHEA Grapalat" w:eastAsiaTheme="minorHAnsi" w:hAnsi="GHEA Grapalat" w:cstheme="minorBidi"/>
          </w:rPr>
          <w:delText xml:space="preserve">   (далее-бенефициар) и</w:delText>
        </w:r>
        <w:r w:rsidRPr="00B138F3" w:rsidDel="002526A6">
          <w:rPr>
            <w:rStyle w:val="Strong"/>
            <w:rFonts w:ascii="GHEA Grapalat" w:hAnsi="GHEA Grapalat"/>
            <w:b w:val="0"/>
            <w:sz w:val="20"/>
            <w:szCs w:val="20"/>
          </w:rPr>
          <w:delText xml:space="preserve">   </w:delText>
        </w:r>
        <w:r w:rsidRPr="00B138F3" w:rsidDel="002526A6">
          <w:rPr>
            <w:rStyle w:val="Strong"/>
            <w:rFonts w:ascii="GHEA Grapalat" w:hAnsi="GHEA Grapalat"/>
            <w:b w:val="0"/>
            <w:sz w:val="20"/>
            <w:szCs w:val="20"/>
            <w:u w:val="single"/>
            <w:lang w:val="hy-AM"/>
          </w:rPr>
          <w:tab/>
        </w:r>
        <w:r w:rsidRPr="00B138F3" w:rsidDel="002526A6">
          <w:rPr>
            <w:rStyle w:val="Strong"/>
            <w:rFonts w:ascii="GHEA Grapalat" w:hAnsi="GHEA Grapalat"/>
            <w:b w:val="0"/>
            <w:sz w:val="20"/>
            <w:szCs w:val="20"/>
            <w:u w:val="single"/>
            <w:lang w:val="hy-AM"/>
          </w:rPr>
          <w:tab/>
        </w:r>
        <w:r w:rsidRPr="00B138F3" w:rsidDel="002526A6">
          <w:rPr>
            <w:rStyle w:val="Strong"/>
            <w:rFonts w:ascii="GHEA Grapalat" w:hAnsi="GHEA Grapalat"/>
            <w:b w:val="0"/>
            <w:sz w:val="20"/>
            <w:szCs w:val="20"/>
            <w:u w:val="single"/>
            <w:lang w:val="hy-AM"/>
          </w:rPr>
          <w:tab/>
        </w:r>
        <w:r w:rsidRPr="00B138F3" w:rsidDel="002526A6">
          <w:rPr>
            <w:rStyle w:val="Strong"/>
            <w:rFonts w:ascii="GHEA Grapalat" w:hAnsi="GHEA Grapalat"/>
            <w:b w:val="0"/>
            <w:sz w:val="20"/>
            <w:szCs w:val="20"/>
            <w:u w:val="single"/>
            <w:lang w:val="hy-AM"/>
          </w:rPr>
          <w:tab/>
        </w:r>
        <w:r w:rsidRPr="00B138F3" w:rsidDel="002526A6">
          <w:rPr>
            <w:rStyle w:val="Strong"/>
            <w:rFonts w:ascii="GHEA Grapalat" w:hAnsi="GHEA Grapalat"/>
            <w:b w:val="0"/>
            <w:sz w:val="20"/>
            <w:szCs w:val="20"/>
            <w:u w:val="single"/>
            <w:lang w:val="hy-AM"/>
          </w:rPr>
          <w:tab/>
        </w:r>
        <w:r w:rsidR="00875F09" w:rsidRPr="00B138F3" w:rsidDel="002526A6">
          <w:rPr>
            <w:rStyle w:val="Strong"/>
            <w:rFonts w:ascii="GHEA Grapalat" w:hAnsi="GHEA Grapalat"/>
            <w:b w:val="0"/>
            <w:sz w:val="20"/>
            <w:szCs w:val="20"/>
            <w:u w:val="single"/>
          </w:rPr>
          <w:delText>____</w:delText>
        </w:r>
        <w:r w:rsidRPr="00B138F3" w:rsidDel="002526A6">
          <w:rPr>
            <w:rFonts w:eastAsiaTheme="minorHAnsi" w:cstheme="minorBidi"/>
          </w:rPr>
          <w:delText xml:space="preserve">    </w:delText>
        </w:r>
      </w:del>
    </w:p>
    <w:p w:rsidR="005B3A59" w:rsidRPr="00B138F3" w:rsidDel="002526A6" w:rsidRDefault="005B3A59" w:rsidP="005B3A59">
      <w:pPr>
        <w:pStyle w:val="NormalWeb"/>
        <w:shd w:val="clear" w:color="auto" w:fill="FFFFFF"/>
        <w:spacing w:before="0" w:beforeAutospacing="0" w:after="0" w:afterAutospacing="0"/>
        <w:ind w:left="-142"/>
        <w:rPr>
          <w:del w:id="3401" w:author="user" w:date="2023-09-08T13:38:00Z"/>
          <w:rStyle w:val="Strong"/>
          <w:rFonts w:ascii="GHEA Grapalat" w:hAnsi="GHEA Grapalat"/>
          <w:b w:val="0"/>
          <w:sz w:val="18"/>
          <w:szCs w:val="18"/>
        </w:rPr>
      </w:pPr>
      <w:del w:id="3402" w:author="user" w:date="2023-09-08T13:38:00Z">
        <w:r w:rsidRPr="00B138F3" w:rsidDel="002526A6">
          <w:rPr>
            <w:rStyle w:val="Strong"/>
            <w:rFonts w:ascii="GHEA Grapalat" w:hAnsi="GHEA Grapalat"/>
            <w:b w:val="0"/>
            <w:sz w:val="18"/>
            <w:szCs w:val="18"/>
          </w:rPr>
          <w:delText>наименование заказчика</w:delText>
        </w:r>
        <w:r w:rsidRPr="00B138F3" w:rsidDel="002526A6">
          <w:rPr>
            <w:rStyle w:val="Strong"/>
            <w:rFonts w:ascii="GHEA Grapalat" w:hAnsi="GHEA Grapalat"/>
            <w:b w:val="0"/>
            <w:sz w:val="20"/>
            <w:szCs w:val="20"/>
          </w:rPr>
          <w:delText xml:space="preserve">                                    </w:delText>
        </w:r>
        <w:r w:rsidR="00875F09" w:rsidRPr="00B138F3" w:rsidDel="002526A6">
          <w:rPr>
            <w:rStyle w:val="Strong"/>
            <w:rFonts w:ascii="GHEA Grapalat" w:hAnsi="GHEA Grapalat"/>
            <w:b w:val="0"/>
            <w:sz w:val="20"/>
            <w:szCs w:val="20"/>
          </w:rPr>
          <w:delText xml:space="preserve">        </w:delText>
        </w:r>
        <w:r w:rsidRPr="00B138F3" w:rsidDel="002526A6">
          <w:rPr>
            <w:rStyle w:val="Strong"/>
            <w:rFonts w:ascii="GHEA Grapalat" w:hAnsi="GHEA Grapalat"/>
            <w:b w:val="0"/>
            <w:sz w:val="20"/>
            <w:szCs w:val="20"/>
          </w:rPr>
          <w:delText>наименование отобранного участника</w:delText>
        </w:r>
      </w:del>
    </w:p>
    <w:p w:rsidR="005B3A59" w:rsidRPr="00B138F3" w:rsidDel="002526A6" w:rsidRDefault="005B3A59" w:rsidP="005B3A59">
      <w:pPr>
        <w:pStyle w:val="NormalWeb"/>
        <w:shd w:val="clear" w:color="auto" w:fill="FFFFFF"/>
        <w:spacing w:before="0" w:beforeAutospacing="0" w:after="0" w:afterAutospacing="0"/>
        <w:ind w:left="-142"/>
        <w:rPr>
          <w:del w:id="3403" w:author="user" w:date="2023-09-08T13:38:00Z"/>
          <w:rFonts w:cs="Sylfaen"/>
          <w:vertAlign w:val="superscript"/>
          <w:lang w:val="hy-AM"/>
        </w:rPr>
      </w:pPr>
      <w:del w:id="3404" w:author="user" w:date="2023-09-08T13:38:00Z">
        <w:r w:rsidRPr="00B138F3" w:rsidDel="002526A6">
          <w:rPr>
            <w:rStyle w:val="Strong"/>
            <w:rFonts w:ascii="GHEA Grapalat" w:hAnsi="GHEA Grapalat"/>
            <w:b w:val="0"/>
            <w:sz w:val="20"/>
            <w:szCs w:val="20"/>
          </w:rPr>
          <w:delText xml:space="preserve">                                                                </w:delText>
        </w:r>
        <w:r w:rsidRPr="00B138F3" w:rsidDel="002526A6">
          <w:rPr>
            <w:rStyle w:val="Strong"/>
            <w:rFonts w:ascii="GHEA Grapalat" w:hAnsi="GHEA Grapalat"/>
            <w:b w:val="0"/>
            <w:sz w:val="20"/>
            <w:szCs w:val="20"/>
            <w:lang w:val="hy-AM"/>
          </w:rPr>
          <w:tab/>
        </w:r>
      </w:del>
    </w:p>
    <w:p w:rsidR="005B3A59" w:rsidRPr="00B138F3" w:rsidDel="002526A6" w:rsidRDefault="00875F09" w:rsidP="005B3A59">
      <w:pPr>
        <w:pStyle w:val="NormalWeb"/>
        <w:shd w:val="clear" w:color="auto" w:fill="FFFFFF"/>
        <w:spacing w:before="0" w:beforeAutospacing="0" w:after="0" w:afterAutospacing="0"/>
        <w:jc w:val="both"/>
        <w:rPr>
          <w:del w:id="3405" w:author="user" w:date="2023-09-08T13:38:00Z"/>
          <w:rFonts w:ascii="GHEA Grapalat" w:hAnsi="GHEA Grapalat"/>
          <w:sz w:val="20"/>
          <w:szCs w:val="20"/>
          <w:lang w:val="hy-AM"/>
        </w:rPr>
      </w:pPr>
      <w:del w:id="3406" w:author="user" w:date="2023-09-08T13:38:00Z">
        <w:r w:rsidRPr="00B138F3" w:rsidDel="002526A6">
          <w:rPr>
            <w:rFonts w:eastAsiaTheme="minorHAnsi" w:cstheme="minorBidi"/>
          </w:rPr>
          <w:delText>(</w:delText>
        </w:r>
        <w:r w:rsidRPr="00B138F3" w:rsidDel="002526A6">
          <w:rPr>
            <w:rFonts w:ascii="GHEA Grapalat" w:eastAsiaTheme="minorHAnsi" w:hAnsi="GHEA Grapalat" w:cstheme="minorBidi"/>
          </w:rPr>
          <w:delText>далее-принципал).</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07" w:author="user" w:date="2023-09-08T13:38:00Z"/>
          <w:rFonts w:ascii="GHEA Grapalat" w:eastAsiaTheme="minorHAnsi" w:hAnsi="GHEA Grapalat" w:cstheme="minorBidi"/>
        </w:rPr>
      </w:pPr>
      <w:del w:id="3408" w:author="user" w:date="2023-09-08T13:38:00Z">
        <w:r w:rsidRPr="00B138F3" w:rsidDel="002526A6">
          <w:rPr>
            <w:rStyle w:val="Strong"/>
            <w:rFonts w:ascii="GHEA Grapalat" w:hAnsi="GHEA Grapalat"/>
            <w:sz w:val="20"/>
            <w:szCs w:val="20"/>
            <w:lang w:val="hy-AM"/>
          </w:rPr>
          <w:tab/>
        </w:r>
        <w:r w:rsidRPr="00B138F3" w:rsidDel="002526A6">
          <w:rPr>
            <w:rStyle w:val="Strong"/>
            <w:rFonts w:ascii="GHEA Grapalat" w:hAnsi="GHEA Grapalat"/>
            <w:sz w:val="20"/>
            <w:szCs w:val="20"/>
            <w:lang w:val="hy-AM"/>
          </w:rPr>
          <w:tab/>
        </w:r>
        <w:r w:rsidRPr="00B138F3" w:rsidDel="002526A6">
          <w:rPr>
            <w:rFonts w:eastAsiaTheme="minorHAnsi" w:cstheme="minorBidi"/>
          </w:rPr>
          <w:delText xml:space="preserve"> </w:delText>
        </w:r>
      </w:del>
    </w:p>
    <w:p w:rsidR="005B3A59" w:rsidRPr="00B138F3" w:rsidDel="002526A6" w:rsidRDefault="005B3A59" w:rsidP="005B3A59">
      <w:pPr>
        <w:pStyle w:val="NormalWeb"/>
        <w:shd w:val="clear" w:color="auto" w:fill="FFFFFF"/>
        <w:spacing w:before="0" w:beforeAutospacing="0" w:after="0" w:afterAutospacing="0"/>
        <w:jc w:val="both"/>
        <w:rPr>
          <w:del w:id="3409" w:author="user" w:date="2023-09-08T13:38:00Z"/>
          <w:rFonts w:ascii="GHEA Grapalat" w:eastAsiaTheme="minorHAnsi" w:hAnsi="GHEA Grapalat" w:cstheme="minorBidi"/>
          <w:lang w:val="hy-AM"/>
        </w:rPr>
      </w:pPr>
      <w:del w:id="3410" w:author="user" w:date="2023-09-08T13:38:00Z">
        <w:r w:rsidRPr="00B138F3" w:rsidDel="002526A6">
          <w:rPr>
            <w:rFonts w:ascii="GHEA Grapalat" w:eastAsiaTheme="minorHAnsi" w:hAnsi="GHEA Grapalat" w:cstheme="minorBidi"/>
          </w:rPr>
          <w:delText xml:space="preserve">  </w:delText>
        </w:r>
        <w:r w:rsidRPr="00903D4D" w:rsidDel="002526A6">
          <w:rPr>
            <w:rFonts w:ascii="GHEA Grapalat" w:eastAsiaTheme="minorHAnsi" w:hAnsi="GHEA Grapalat" w:cstheme="minorBidi"/>
          </w:rPr>
          <w:delText xml:space="preserve">2.  По гарантии </w:delText>
        </w:r>
        <w:r w:rsidRPr="00903D4D" w:rsidDel="002526A6">
          <w:rPr>
            <w:rFonts w:ascii="GHEA Grapalat" w:eastAsiaTheme="minorHAnsi" w:hAnsi="GHEA Grapalat" w:cstheme="minorBidi"/>
            <w:lang w:val="hy-AM"/>
          </w:rPr>
          <w:delText>----------------------------------------------------------------------------</w:delText>
        </w:r>
        <w:r w:rsidRPr="00B138F3" w:rsidDel="002526A6">
          <w:rPr>
            <w:rFonts w:ascii="GHEA Grapalat" w:eastAsiaTheme="minorHAnsi" w:hAnsi="GHEA Grapalat" w:cstheme="minorBidi"/>
            <w:lang w:val="hy-AM"/>
          </w:rPr>
          <w:delText xml:space="preserve"> </w:delText>
        </w:r>
      </w:del>
    </w:p>
    <w:p w:rsidR="005B3A59" w:rsidRPr="00B138F3" w:rsidDel="002526A6" w:rsidRDefault="005B3A59" w:rsidP="005B3A59">
      <w:pPr>
        <w:pStyle w:val="NormalWeb"/>
        <w:shd w:val="clear" w:color="auto" w:fill="FFFFFF"/>
        <w:spacing w:before="0" w:beforeAutospacing="0" w:after="0" w:afterAutospacing="0"/>
        <w:jc w:val="both"/>
        <w:rPr>
          <w:del w:id="3411" w:author="user" w:date="2023-09-08T13:38:00Z"/>
          <w:rFonts w:ascii="GHEA Grapalat" w:eastAsiaTheme="minorHAnsi" w:hAnsi="GHEA Grapalat" w:cstheme="minorBidi"/>
          <w:sz w:val="18"/>
          <w:szCs w:val="18"/>
          <w:lang w:val="hy-AM"/>
        </w:rPr>
      </w:pPr>
      <w:del w:id="3412" w:author="user" w:date="2023-09-08T13:38:00Z">
        <w:r w:rsidRPr="00B138F3" w:rsidDel="002526A6">
          <w:rPr>
            <w:rFonts w:ascii="GHEA Grapalat" w:eastAsiaTheme="minorHAnsi" w:hAnsi="GHEA Grapalat" w:cstheme="minorBidi"/>
            <w:sz w:val="18"/>
            <w:szCs w:val="18"/>
          </w:rPr>
          <w:delText xml:space="preserve">                                                           наименование банка выдающего гарантию</w:delText>
        </w:r>
      </w:del>
    </w:p>
    <w:p w:rsidR="005B3A59" w:rsidRPr="00B138F3" w:rsidDel="002526A6" w:rsidRDefault="005B3A59" w:rsidP="005B3A59">
      <w:pPr>
        <w:pStyle w:val="NormalWeb"/>
        <w:shd w:val="clear" w:color="auto" w:fill="FFFFFF"/>
        <w:spacing w:before="0" w:beforeAutospacing="0" w:after="0" w:afterAutospacing="0"/>
        <w:jc w:val="both"/>
        <w:rPr>
          <w:del w:id="3413" w:author="user" w:date="2023-09-08T13:38:00Z"/>
          <w:rFonts w:ascii="GHEA Grapalat" w:eastAsiaTheme="minorHAnsi" w:hAnsi="GHEA Grapalat" w:cstheme="minorBidi"/>
        </w:rPr>
      </w:pPr>
    </w:p>
    <w:p w:rsidR="00286CDB" w:rsidRPr="00B138F3" w:rsidDel="002526A6" w:rsidRDefault="005B3A59" w:rsidP="005B3A59">
      <w:pPr>
        <w:pStyle w:val="NormalWeb"/>
        <w:shd w:val="clear" w:color="auto" w:fill="FFFFFF"/>
        <w:spacing w:before="0" w:beforeAutospacing="0" w:after="0" w:afterAutospacing="0"/>
        <w:jc w:val="both"/>
        <w:rPr>
          <w:del w:id="3414" w:author="user" w:date="2023-09-08T13:38:00Z"/>
          <w:rFonts w:ascii="GHEA Grapalat" w:eastAsiaTheme="minorHAnsi" w:hAnsi="GHEA Grapalat" w:cstheme="minorBidi"/>
        </w:rPr>
      </w:pPr>
      <w:del w:id="3415" w:author="user" w:date="2023-09-08T13:38:00Z">
        <w:r w:rsidRPr="00B138F3" w:rsidDel="002526A6">
          <w:rPr>
            <w:rFonts w:ascii="GHEA Grapalat" w:eastAsiaTheme="minorHAnsi" w:hAnsi="GHEA Grapalat" w:cstheme="minorBidi"/>
          </w:rPr>
          <w:delTex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delText>
        </w:r>
        <w:r w:rsidR="00286CDB" w:rsidRPr="00B138F3" w:rsidDel="002526A6">
          <w:rPr>
            <w:rFonts w:ascii="GHEA Grapalat" w:eastAsiaTheme="minorHAnsi" w:hAnsi="GHEA Grapalat" w:cstheme="minorBidi"/>
          </w:rPr>
          <w:delText>-------------</w:delText>
        </w:r>
        <w:r w:rsidRPr="00B138F3" w:rsidDel="002526A6">
          <w:rPr>
            <w:rFonts w:ascii="GHEA Grapalat" w:eastAsiaTheme="minorHAnsi" w:hAnsi="GHEA Grapalat" w:cstheme="minorBidi"/>
          </w:rPr>
          <w:delText xml:space="preserve"> </w:delText>
        </w:r>
      </w:del>
    </w:p>
    <w:p w:rsidR="00286CDB" w:rsidRPr="00B138F3" w:rsidDel="002526A6" w:rsidRDefault="00286CDB" w:rsidP="00286CDB">
      <w:pPr>
        <w:pStyle w:val="NormalWeb"/>
        <w:shd w:val="clear" w:color="auto" w:fill="FFFFFF"/>
        <w:spacing w:before="0" w:beforeAutospacing="0" w:after="0" w:afterAutospacing="0"/>
        <w:jc w:val="center"/>
        <w:rPr>
          <w:del w:id="3416" w:author="user" w:date="2023-09-08T13:38:00Z"/>
          <w:rFonts w:ascii="GHEA Grapalat" w:eastAsiaTheme="minorHAnsi" w:hAnsi="GHEA Grapalat" w:cstheme="minorBidi"/>
        </w:rPr>
      </w:pPr>
      <w:del w:id="3417" w:author="user" w:date="2023-09-08T13:38:00Z">
        <w:r w:rsidRPr="00B138F3" w:rsidDel="002526A6">
          <w:rPr>
            <w:rFonts w:ascii="GHEA Grapalat" w:eastAsiaTheme="minorHAnsi" w:hAnsi="GHEA Grapalat" w:cstheme="minorBidi"/>
            <w:sz w:val="18"/>
            <w:szCs w:val="18"/>
          </w:rPr>
          <w:delText xml:space="preserve">                                                       сумма в цифрах и прописью</w:delText>
        </w:r>
      </w:del>
    </w:p>
    <w:p w:rsidR="005B3A59" w:rsidRPr="00B138F3" w:rsidDel="002526A6" w:rsidRDefault="005B3A59" w:rsidP="005B3A59">
      <w:pPr>
        <w:pStyle w:val="NormalWeb"/>
        <w:shd w:val="clear" w:color="auto" w:fill="FFFFFF"/>
        <w:spacing w:before="0" w:beforeAutospacing="0" w:after="0" w:afterAutospacing="0"/>
        <w:jc w:val="both"/>
        <w:rPr>
          <w:del w:id="3418" w:author="user" w:date="2023-09-08T13:38:00Z"/>
          <w:rFonts w:ascii="GHEA Grapalat" w:eastAsiaTheme="minorHAnsi" w:hAnsi="GHEA Grapalat" w:cstheme="minorBidi"/>
          <w:sz w:val="18"/>
          <w:szCs w:val="18"/>
        </w:rPr>
      </w:pPr>
      <w:del w:id="3419" w:author="user" w:date="2023-09-08T13:38:00Z">
        <w:r w:rsidRPr="00B138F3" w:rsidDel="002526A6">
          <w:rPr>
            <w:rFonts w:ascii="GHEA Grapalat" w:eastAsiaTheme="minorHAnsi" w:hAnsi="GHEA Grapalat" w:cstheme="minorBidi"/>
          </w:rPr>
          <w:delText xml:space="preserve">                         </w:delText>
        </w:r>
      </w:del>
    </w:p>
    <w:p w:rsidR="005B3A59" w:rsidRPr="00B138F3" w:rsidDel="002526A6" w:rsidRDefault="002D4EEB" w:rsidP="005B3A59">
      <w:pPr>
        <w:pStyle w:val="NormalWeb"/>
        <w:shd w:val="clear" w:color="auto" w:fill="FFFFFF"/>
        <w:spacing w:before="0" w:beforeAutospacing="0" w:after="0" w:afterAutospacing="0"/>
        <w:jc w:val="both"/>
        <w:rPr>
          <w:del w:id="3420" w:author="user" w:date="2023-09-08T13:38:00Z"/>
          <w:rFonts w:ascii="GHEA Grapalat" w:eastAsiaTheme="minorHAnsi" w:hAnsi="GHEA Grapalat" w:cstheme="minorBidi"/>
        </w:rPr>
      </w:pPr>
      <w:del w:id="3421" w:author="user" w:date="2023-09-08T13:38:00Z">
        <w:r w:rsidRPr="00B138F3" w:rsidDel="002526A6">
          <w:rPr>
            <w:rFonts w:ascii="GHEA Grapalat" w:eastAsiaTheme="minorHAnsi" w:hAnsi="GHEA Grapalat" w:cstheme="minorBidi"/>
          </w:rPr>
          <w:delText xml:space="preserve">(далее-сумма гарантии) в течение </w:delText>
        </w:r>
        <w:r w:rsidR="00B64C74" w:rsidDel="002526A6">
          <w:rPr>
            <w:rFonts w:ascii="GHEA Grapalat" w:eastAsiaTheme="minorHAnsi" w:hAnsi="GHEA Grapalat" w:cstheme="minorBidi"/>
          </w:rPr>
          <w:delText xml:space="preserve">пяти </w:delText>
        </w:r>
        <w:r w:rsidR="005B3A59" w:rsidRPr="00B138F3" w:rsidDel="002526A6">
          <w:rPr>
            <w:rFonts w:ascii="GHEA Grapalat" w:eastAsiaTheme="minorHAnsi" w:hAnsi="GHEA Grapalat" w:cstheme="minorBidi"/>
          </w:rPr>
          <w:delText>рабочих дней после получения требования. Выплата производится посредством перечисления на расчетный счет____________________ бенефициара.</w:delText>
        </w:r>
      </w:del>
    </w:p>
    <w:p w:rsidR="005B3A59" w:rsidRPr="00B138F3" w:rsidDel="002526A6" w:rsidRDefault="005B3A59" w:rsidP="005B3A59">
      <w:pPr>
        <w:pStyle w:val="NormalWeb"/>
        <w:shd w:val="clear" w:color="auto" w:fill="FFFFFF"/>
        <w:spacing w:before="0" w:beforeAutospacing="0" w:after="0" w:afterAutospacing="0"/>
        <w:jc w:val="both"/>
        <w:rPr>
          <w:del w:id="3422" w:author="user" w:date="2023-09-08T13:38:00Z"/>
          <w:rFonts w:ascii="GHEA Grapalat" w:eastAsiaTheme="minorHAnsi" w:hAnsi="GHEA Grapalat" w:cstheme="minorBidi"/>
          <w:sz w:val="18"/>
          <w:szCs w:val="18"/>
        </w:rPr>
      </w:pPr>
      <w:del w:id="3423" w:author="user" w:date="2023-09-08T13:38: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расчетный счет</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24" w:author="user" w:date="2023-09-08T13:38:00Z"/>
          <w:rStyle w:val="Strong"/>
          <w:rFonts w:ascii="GHEA Grapalat" w:hAnsi="GHEA Grapalat"/>
          <w:b w:val="0"/>
          <w:bCs w:val="0"/>
          <w:sz w:val="20"/>
          <w:szCs w:val="20"/>
        </w:rPr>
      </w:pPr>
      <w:del w:id="3425" w:author="user" w:date="2023-09-08T13:38:00Z">
        <w:r w:rsidRPr="00B138F3" w:rsidDel="002526A6">
          <w:rPr>
            <w:rStyle w:val="Strong"/>
            <w:rFonts w:ascii="GHEA Grapalat" w:hAnsi="GHEA Grapalat"/>
            <w:sz w:val="20"/>
            <w:szCs w:val="20"/>
          </w:rPr>
          <w:delText xml:space="preserve">3. </w:delText>
        </w:r>
        <w:r w:rsidRPr="00B138F3" w:rsidDel="002526A6">
          <w:rPr>
            <w:rFonts w:ascii="GHEA Grapalat" w:eastAsiaTheme="minorHAnsi" w:hAnsi="GHEA Grapalat" w:cstheme="minorBidi"/>
          </w:rPr>
          <w:delText>Настоящая гарантия является безотзывной.</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26" w:author="user" w:date="2023-09-08T13:38:00Z"/>
          <w:rStyle w:val="Strong"/>
          <w:rFonts w:ascii="GHEA Grapalat" w:hAnsi="GHEA Grapalat"/>
          <w:b w:val="0"/>
          <w:bCs w:val="0"/>
          <w:sz w:val="20"/>
          <w:szCs w:val="20"/>
        </w:rPr>
      </w:pPr>
    </w:p>
    <w:p w:rsidR="005B3A59" w:rsidRPr="00B138F3" w:rsidDel="002526A6" w:rsidRDefault="005B3A59" w:rsidP="005B3A59">
      <w:pPr>
        <w:pStyle w:val="NormalWeb"/>
        <w:shd w:val="clear" w:color="auto" w:fill="FFFFFF"/>
        <w:spacing w:before="0" w:beforeAutospacing="0" w:after="0" w:afterAutospacing="0"/>
        <w:ind w:firstLine="375"/>
        <w:jc w:val="both"/>
        <w:rPr>
          <w:del w:id="3427" w:author="user" w:date="2023-09-08T13:38:00Z"/>
          <w:rFonts w:ascii="GHEA Grapalat" w:eastAsiaTheme="minorHAnsi" w:hAnsi="GHEA Grapalat" w:cstheme="minorBidi"/>
        </w:rPr>
      </w:pPr>
      <w:del w:id="3428" w:author="user" w:date="2023-09-08T13:38:00Z">
        <w:r w:rsidRPr="00B138F3" w:rsidDel="002526A6">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delText>
        </w:r>
      </w:del>
    </w:p>
    <w:p w:rsidR="00A944D6" w:rsidRPr="00665A01" w:rsidDel="002526A6" w:rsidRDefault="00A944D6" w:rsidP="00A944D6">
      <w:pPr>
        <w:pStyle w:val="NormalWeb"/>
        <w:shd w:val="clear" w:color="auto" w:fill="FFFFFF"/>
        <w:ind w:firstLine="374"/>
        <w:contextualSpacing/>
        <w:jc w:val="both"/>
        <w:rPr>
          <w:del w:id="3429" w:author="user" w:date="2023-09-08T13:38:00Z"/>
          <w:rFonts w:ascii="GHEA Grapalat" w:eastAsiaTheme="minorHAnsi" w:hAnsi="GHEA Grapalat" w:cstheme="minorBidi"/>
        </w:rPr>
      </w:pPr>
      <w:del w:id="3430" w:author="user" w:date="2023-09-08T13:38:00Z">
        <w:r w:rsidRPr="00665A01" w:rsidDel="002526A6">
          <w:rPr>
            <w:rFonts w:ascii="GHEA Grapalat" w:eastAsiaTheme="minorHAnsi" w:hAnsi="GHEA Grapalat" w:cstheme="minorBidi"/>
          </w:rPr>
          <w:delText xml:space="preserve">5. Гарантия действует </w:delText>
        </w:r>
        <w:r w:rsidR="00286D44" w:rsidDel="002526A6">
          <w:rPr>
            <w:rFonts w:ascii="GHEA Grapalat" w:eastAsiaTheme="minorHAnsi" w:hAnsi="GHEA Grapalat" w:cstheme="minorBidi"/>
          </w:rPr>
          <w:delText xml:space="preserve">с момента выпуска и в силе </w:delText>
        </w:r>
        <w:r w:rsidRPr="00665A01" w:rsidDel="002526A6">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4D6" w:rsidRPr="00665A01" w:rsidDel="002526A6" w:rsidRDefault="00286D44" w:rsidP="00A944D6">
      <w:pPr>
        <w:pStyle w:val="NormalWeb"/>
        <w:shd w:val="clear" w:color="auto" w:fill="FFFFFF"/>
        <w:ind w:firstLine="374"/>
        <w:contextualSpacing/>
        <w:jc w:val="both"/>
        <w:rPr>
          <w:del w:id="3431" w:author="user" w:date="2023-09-08T13:38:00Z"/>
          <w:rFonts w:ascii="GHEA Grapalat" w:eastAsiaTheme="minorHAnsi" w:hAnsi="GHEA Grapalat" w:cstheme="minorBidi"/>
        </w:rPr>
      </w:pPr>
      <w:del w:id="3432" w:author="user" w:date="2023-09-08T13:38:00Z">
        <w:r w:rsidDel="002526A6">
          <w:rPr>
            <w:rFonts w:ascii="GHEA Grapalat" w:eastAsiaTheme="minorHAnsi" w:hAnsi="GHEA Grapalat" w:cstheme="minorBidi"/>
            <w:sz w:val="18"/>
            <w:szCs w:val="18"/>
          </w:rPr>
          <w:delText xml:space="preserve">                  </w:delText>
        </w:r>
        <w:r w:rsidR="00A944D6" w:rsidRPr="00665A01" w:rsidDel="002526A6">
          <w:rPr>
            <w:rFonts w:ascii="GHEA Grapalat" w:eastAsiaTheme="minorHAnsi" w:hAnsi="GHEA Grapalat" w:cstheme="minorBidi"/>
            <w:sz w:val="18"/>
            <w:szCs w:val="18"/>
          </w:rPr>
          <w:delText>номер заключаемого договара</w:delText>
        </w:r>
      </w:del>
    </w:p>
    <w:p w:rsidR="00A944D6" w:rsidRPr="00665A01" w:rsidDel="002526A6" w:rsidRDefault="00A944D6" w:rsidP="00A944D6">
      <w:pPr>
        <w:pStyle w:val="NormalWeb"/>
        <w:shd w:val="clear" w:color="auto" w:fill="FFFFFF"/>
        <w:ind w:firstLine="374"/>
        <w:contextualSpacing/>
        <w:jc w:val="both"/>
        <w:rPr>
          <w:del w:id="3433" w:author="user" w:date="2023-09-08T13:38:00Z"/>
          <w:rFonts w:ascii="GHEA Grapalat" w:eastAsiaTheme="minorHAnsi" w:hAnsi="GHEA Grapalat" w:cstheme="minorBidi"/>
        </w:rPr>
      </w:pPr>
    </w:p>
    <w:p w:rsidR="00A944D6" w:rsidRPr="00665A01" w:rsidDel="002526A6" w:rsidRDefault="00286D44" w:rsidP="00A944D6">
      <w:pPr>
        <w:pStyle w:val="NormalWeb"/>
        <w:shd w:val="clear" w:color="auto" w:fill="FFFFFF"/>
        <w:contextualSpacing/>
        <w:jc w:val="both"/>
        <w:rPr>
          <w:del w:id="3434" w:author="user" w:date="2023-09-08T13:38:00Z"/>
          <w:rFonts w:ascii="GHEA Grapalat" w:eastAsiaTheme="minorHAnsi" w:hAnsi="GHEA Grapalat" w:cstheme="minorBidi"/>
          <w:lang w:val="hy-AM"/>
        </w:rPr>
      </w:pPr>
      <w:del w:id="3435" w:author="user" w:date="2023-09-08T13:38:00Z">
        <w:r w:rsidRPr="00665A01" w:rsidDel="002526A6">
          <w:rPr>
            <w:rFonts w:ascii="GHEA Grapalat" w:eastAsiaTheme="minorHAnsi" w:hAnsi="GHEA Grapalat" w:cstheme="minorBidi"/>
          </w:rPr>
          <w:delText xml:space="preserve">принципалом   </w:delText>
        </w:r>
        <w:r w:rsidR="00A944D6" w:rsidRPr="00665A01" w:rsidDel="002526A6">
          <w:rPr>
            <w:rFonts w:ascii="GHEA Grapalat" w:eastAsiaTheme="minorHAnsi" w:hAnsi="GHEA Grapalat" w:cstheme="minorBidi"/>
          </w:rPr>
          <w:delText xml:space="preserve">и  действует </w:delText>
        </w:r>
        <w:r w:rsidR="00A944D6" w:rsidRPr="00665A01" w:rsidDel="002526A6">
          <w:rPr>
            <w:rFonts w:ascii="GHEA Grapalat" w:eastAsiaTheme="minorHAnsi" w:hAnsi="GHEA Grapalat" w:cstheme="minorBidi"/>
            <w:lang w:val="hy-AM"/>
          </w:rPr>
          <w:delText xml:space="preserve"> </w:delText>
        </w:r>
        <w:r w:rsidR="00A944D6" w:rsidRPr="00665A01" w:rsidDel="002526A6">
          <w:rPr>
            <w:rFonts w:ascii="GHEA Grapalat" w:eastAsiaTheme="minorHAnsi" w:hAnsi="GHEA Grapalat" w:cstheme="minorBidi"/>
          </w:rPr>
          <w:delText>в</w:delText>
        </w:r>
        <w:r w:rsidR="00A944D6" w:rsidRPr="00665A01" w:rsidDel="002526A6">
          <w:rPr>
            <w:rFonts w:ascii="GHEA Grapalat" w:hAnsi="GHEA Grapalat"/>
          </w:rPr>
          <w:delText>ключительно</w:delText>
        </w:r>
        <w:r w:rsidR="00A944D6" w:rsidRPr="00665A01" w:rsidDel="002526A6">
          <w:rPr>
            <w:rFonts w:ascii="GHEA Grapalat" w:eastAsiaTheme="minorHAnsi" w:hAnsi="GHEA Grapalat" w:cstheme="minorBidi"/>
          </w:rPr>
          <w:delText xml:space="preserve"> </w:delText>
        </w:r>
        <w:r w:rsidR="00A944D6" w:rsidRPr="00665A01" w:rsidDel="002526A6">
          <w:rPr>
            <w:rFonts w:ascii="GHEA Grapalat" w:eastAsiaTheme="minorHAnsi" w:hAnsi="GHEA Grapalat" w:cstheme="minorBidi"/>
            <w:lang w:val="hy-AM"/>
          </w:rPr>
          <w:delText xml:space="preserve"> </w:delText>
        </w:r>
        <w:r w:rsidR="00A944D6" w:rsidRPr="00665A01" w:rsidDel="002526A6">
          <w:rPr>
            <w:rFonts w:ascii="GHEA Grapalat" w:eastAsiaTheme="minorHAnsi" w:hAnsi="GHEA Grapalat" w:cstheme="minorBidi"/>
          </w:rPr>
          <w:delText xml:space="preserve">до </w:delText>
        </w:r>
        <w:r w:rsidR="00A944D6" w:rsidRPr="00665A01" w:rsidDel="002526A6">
          <w:rPr>
            <w:rFonts w:ascii="GHEA Grapalat" w:eastAsiaTheme="minorHAnsi" w:hAnsi="GHEA Grapalat" w:cstheme="minorBidi"/>
            <w:lang w:val="hy-AM"/>
          </w:rPr>
          <w:delText xml:space="preserve"> </w:delText>
        </w:r>
        <w:r w:rsidR="00A944D6" w:rsidRPr="00665A01" w:rsidDel="002526A6">
          <w:rPr>
            <w:rFonts w:ascii="GHEA Grapalat" w:eastAsiaTheme="minorHAnsi" w:hAnsi="GHEA Grapalat" w:cstheme="minorBidi"/>
          </w:rPr>
          <w:delText xml:space="preserve">девяностого </w:delText>
        </w:r>
        <w:r w:rsidR="00A944D6" w:rsidRPr="00665A01" w:rsidDel="002526A6">
          <w:rPr>
            <w:rFonts w:ascii="GHEA Grapalat" w:eastAsiaTheme="minorHAnsi" w:hAnsi="GHEA Grapalat" w:cstheme="minorBidi"/>
            <w:lang w:val="hy-AM"/>
          </w:rPr>
          <w:delText xml:space="preserve"> </w:delText>
        </w:r>
        <w:r w:rsidR="00A944D6" w:rsidRPr="00665A01" w:rsidDel="002526A6">
          <w:rPr>
            <w:rFonts w:ascii="GHEA Grapalat" w:eastAsiaTheme="minorHAnsi" w:hAnsi="GHEA Grapalat" w:cstheme="minorBidi"/>
          </w:rPr>
          <w:delText xml:space="preserve">рабочего </w:delText>
        </w:r>
        <w:r w:rsidR="00A944D6" w:rsidRPr="00665A01" w:rsidDel="002526A6">
          <w:rPr>
            <w:rFonts w:ascii="GHEA Grapalat" w:eastAsiaTheme="minorHAnsi" w:hAnsi="GHEA Grapalat" w:cstheme="minorBidi"/>
            <w:lang w:val="hy-AM"/>
          </w:rPr>
          <w:delText xml:space="preserve"> </w:delText>
        </w:r>
        <w:r w:rsidR="00A944D6" w:rsidRPr="00665A01" w:rsidDel="002526A6">
          <w:rPr>
            <w:rFonts w:ascii="GHEA Grapalat" w:eastAsiaTheme="minorHAnsi" w:hAnsi="GHEA Grapalat" w:cstheme="minorBidi"/>
          </w:rPr>
          <w:delText>дня</w:delText>
        </w:r>
        <w:r w:rsidR="00A944D6" w:rsidRPr="00665A01" w:rsidDel="002526A6">
          <w:rPr>
            <w:rFonts w:ascii="GHEA Grapalat" w:eastAsiaTheme="minorHAnsi" w:hAnsi="GHEA Grapalat" w:cstheme="minorBidi"/>
            <w:lang w:val="hy-AM"/>
          </w:rPr>
          <w:delText xml:space="preserve">   </w:delText>
        </w:r>
        <w:r w:rsidR="00A944D6" w:rsidRPr="00665A01" w:rsidDel="002526A6">
          <w:rPr>
            <w:rFonts w:ascii="GHEA Grapalat" w:eastAsiaTheme="minorHAnsi" w:hAnsi="GHEA Grapalat" w:cstheme="minorBidi"/>
          </w:rPr>
          <w:delText xml:space="preserve">следующего за днем </w:delText>
        </w:r>
      </w:del>
    </w:p>
    <w:p w:rsidR="00A944D6" w:rsidRPr="00665A01" w:rsidDel="002526A6" w:rsidRDefault="00A944D6" w:rsidP="00A944D6">
      <w:pPr>
        <w:pStyle w:val="NormalWeb"/>
        <w:shd w:val="clear" w:color="auto" w:fill="FFFFFF"/>
        <w:contextualSpacing/>
        <w:jc w:val="both"/>
        <w:rPr>
          <w:del w:id="3436" w:author="user" w:date="2023-09-08T13:38:00Z"/>
          <w:rFonts w:ascii="GHEA Grapalat" w:eastAsiaTheme="minorHAnsi" w:hAnsi="GHEA Grapalat" w:cstheme="minorBidi"/>
          <w:sz w:val="18"/>
          <w:szCs w:val="18"/>
          <w:lang w:val="hy-AM"/>
        </w:rPr>
      </w:pPr>
    </w:p>
    <w:p w:rsidR="00A944D6" w:rsidRPr="00665A01" w:rsidDel="002526A6" w:rsidRDefault="00A944D6" w:rsidP="00A944D6">
      <w:pPr>
        <w:pStyle w:val="NormalWeb"/>
        <w:shd w:val="clear" w:color="auto" w:fill="FFFFFF"/>
        <w:contextualSpacing/>
        <w:jc w:val="center"/>
        <w:rPr>
          <w:del w:id="3437" w:author="user" w:date="2023-09-08T13:38:00Z"/>
          <w:rFonts w:eastAsiaTheme="minorHAnsi" w:cstheme="minorBidi"/>
        </w:rPr>
      </w:pPr>
      <w:del w:id="3438" w:author="user" w:date="2023-09-08T13:38:00Z">
        <w:r w:rsidRPr="00665A01" w:rsidDel="002526A6">
          <w:rPr>
            <w:rFonts w:ascii="GHEA Grapalat" w:eastAsiaTheme="minorHAnsi" w:hAnsi="GHEA Grapalat" w:cstheme="minorBidi"/>
            <w:lang w:val="hy-AM"/>
          </w:rPr>
          <w:delText>--------------------------------------------------------</w:delText>
        </w:r>
        <w:r w:rsidRPr="00665A01" w:rsidDel="002526A6">
          <w:rPr>
            <w:rFonts w:ascii="GHEA Grapalat" w:eastAsiaTheme="minorHAnsi" w:hAnsi="GHEA Grapalat" w:cstheme="minorBidi"/>
          </w:rPr>
          <w:delText>------------------</w:delText>
        </w:r>
        <w:r w:rsidRPr="00665A01" w:rsidDel="002526A6">
          <w:rPr>
            <w:rFonts w:ascii="GHEA Grapalat" w:eastAsiaTheme="minorHAnsi" w:hAnsi="GHEA Grapalat" w:cstheme="minorBidi"/>
            <w:lang w:val="hy-AM"/>
          </w:rPr>
          <w:delText>----------------------</w:delText>
        </w:r>
        <w:r w:rsidRPr="00665A01" w:rsidDel="002526A6">
          <w:rPr>
            <w:rFonts w:eastAsiaTheme="minorHAnsi" w:cstheme="minorBidi"/>
          </w:rPr>
          <w:delText xml:space="preserve"> </w:delText>
        </w:r>
        <w:r w:rsidRPr="00665A01" w:rsidDel="002526A6">
          <w:rPr>
            <w:rFonts w:eastAsiaTheme="minorHAnsi" w:cstheme="minorBidi"/>
            <w:lang w:val="hy-AM"/>
          </w:rPr>
          <w:delText>.</w:delText>
        </w:r>
        <w:r w:rsidRPr="00665A01" w:rsidDel="002526A6">
          <w:rPr>
            <w:rFonts w:eastAsiaTheme="minorHAnsi" w:cstheme="minorBidi"/>
          </w:rPr>
          <w:delText xml:space="preserve">           </w:delText>
        </w:r>
        <w:r w:rsidRPr="00665A01" w:rsidDel="002526A6">
          <w:rPr>
            <w:rFonts w:ascii="GHEA Grapalat" w:hAnsi="GHEA Grapalat"/>
            <w:sz w:val="16"/>
            <w:szCs w:val="16"/>
          </w:rPr>
          <w:delText>крайний  срок</w:delText>
        </w:r>
        <w:r w:rsidRPr="00665A01" w:rsidDel="002526A6">
          <w:rPr>
            <w:rFonts w:ascii="GHEA Grapalat" w:eastAsiaTheme="minorHAnsi" w:hAnsi="GHEA Grapalat" w:cstheme="minorBidi"/>
            <w:sz w:val="16"/>
            <w:szCs w:val="16"/>
          </w:rPr>
          <w:delText xml:space="preserve"> поставки товаров</w:delText>
        </w:r>
        <w:r w:rsidRPr="00665A01" w:rsidDel="002526A6">
          <w:rPr>
            <w:rFonts w:ascii="GHEA Grapalat" w:hAnsi="GHEA Grapalat"/>
            <w:sz w:val="16"/>
            <w:szCs w:val="16"/>
          </w:rPr>
          <w:delText>, предусмотренный заключаемым договором, включая гарантийный срок</w:delText>
        </w:r>
      </w:del>
    </w:p>
    <w:p w:rsidR="00C055E0" w:rsidDel="002526A6" w:rsidRDefault="00A944D6" w:rsidP="00A944D6">
      <w:pPr>
        <w:pStyle w:val="NormalWeb"/>
        <w:shd w:val="clear" w:color="auto" w:fill="FFFFFF"/>
        <w:contextualSpacing/>
        <w:jc w:val="both"/>
        <w:rPr>
          <w:del w:id="3439" w:author="user" w:date="2023-09-08T13:38:00Z"/>
          <w:rFonts w:ascii="GHEA Grapalat" w:eastAsiaTheme="minorHAnsi" w:hAnsi="GHEA Grapalat" w:cstheme="minorBidi"/>
        </w:rPr>
      </w:pPr>
      <w:del w:id="3440" w:author="user" w:date="2023-09-08T13:38:00Z">
        <w:r w:rsidRPr="00665A01" w:rsidDel="002526A6">
          <w:rPr>
            <w:rFonts w:ascii="GHEA Grapalat" w:eastAsiaTheme="minorHAnsi" w:hAnsi="GHEA Grapalat" w:cstheme="minorBidi"/>
          </w:rPr>
          <w:delText>В день предоставления гарантии лицо, выдающее гарантию, с официального адреса</w:delText>
        </w:r>
        <w:r w:rsidRPr="00665A01" w:rsidDel="002526A6">
          <w:rPr>
            <w:rFonts w:ascii="GHEA Grapalat" w:eastAsiaTheme="minorHAnsi" w:hAnsi="GHEA Grapalat" w:cstheme="minorBidi"/>
            <w:lang w:val="hy-AM"/>
          </w:rPr>
          <w:delText xml:space="preserve"> </w:delText>
        </w:r>
        <w:r w:rsidRPr="00665A01" w:rsidDel="002526A6">
          <w:rPr>
            <w:rFonts w:ascii="GHEA Grapalat" w:eastAsiaTheme="minorHAnsi" w:hAnsi="GHEA Grapalat" w:cstheme="minorBidi"/>
          </w:rPr>
          <w:delTex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delText>
        </w:r>
        <w:r w:rsidR="00C055E0" w:rsidDel="002526A6">
          <w:rPr>
            <w:rFonts w:ascii="GHEA Grapalat" w:eastAsiaTheme="minorHAnsi" w:hAnsi="GHEA Grapalat" w:cstheme="minorBidi"/>
          </w:rPr>
          <w:delText>-----------------------------------------------------------------</w:delText>
        </w:r>
      </w:del>
    </w:p>
    <w:p w:rsidR="00C055E0" w:rsidDel="002526A6" w:rsidRDefault="00C055E0" w:rsidP="00A944D6">
      <w:pPr>
        <w:pStyle w:val="NormalWeb"/>
        <w:shd w:val="clear" w:color="auto" w:fill="FFFFFF"/>
        <w:contextualSpacing/>
        <w:jc w:val="both"/>
        <w:rPr>
          <w:del w:id="3441" w:author="user" w:date="2023-09-08T13:38:00Z"/>
          <w:rFonts w:ascii="GHEA Grapalat" w:eastAsiaTheme="minorHAnsi" w:hAnsi="GHEA Grapalat" w:cstheme="minorBidi"/>
        </w:rPr>
      </w:pPr>
      <w:del w:id="3442" w:author="user" w:date="2023-09-08T13:38:00Z">
        <w:r w:rsidDel="002526A6">
          <w:rPr>
            <w:rStyle w:val="Strong"/>
            <w:b w:val="0"/>
            <w:bCs w:val="0"/>
            <w:sz w:val="20"/>
            <w:szCs w:val="20"/>
          </w:rPr>
          <w:delText xml:space="preserve">                                                                                                 адрес эл. почты секретаря</w:delText>
        </w:r>
      </w:del>
    </w:p>
    <w:p w:rsidR="00A944D6" w:rsidRPr="00665A01" w:rsidDel="002526A6" w:rsidRDefault="00A944D6" w:rsidP="00A944D6">
      <w:pPr>
        <w:pStyle w:val="NormalWeb"/>
        <w:shd w:val="clear" w:color="auto" w:fill="FFFFFF"/>
        <w:contextualSpacing/>
        <w:jc w:val="both"/>
        <w:rPr>
          <w:del w:id="3443" w:author="user" w:date="2023-09-08T13:38:00Z"/>
          <w:rFonts w:ascii="GHEA Grapalat" w:eastAsiaTheme="minorHAnsi" w:hAnsi="GHEA Grapalat" w:cstheme="minorBidi"/>
        </w:rPr>
      </w:pPr>
      <w:del w:id="3444" w:author="user" w:date="2023-09-08T13:38:00Z">
        <w:r w:rsidRPr="00665A01" w:rsidDel="002526A6">
          <w:rPr>
            <w:rFonts w:ascii="GHEA Grapalat" w:eastAsiaTheme="minorHAnsi" w:hAnsi="GHEA Grapalat" w:cstheme="minorBidi"/>
          </w:rPr>
          <w:delText xml:space="preserve">указанный в приглашении к процедуре закупкок, организованной с целью заключения договора упомянутого в пункте 1 настоящей гарантии. </w:delText>
        </w:r>
      </w:del>
    </w:p>
    <w:p w:rsidR="005B3A59" w:rsidRPr="00B138F3" w:rsidDel="002526A6" w:rsidRDefault="005B3A59" w:rsidP="00EE62ED">
      <w:pPr>
        <w:pStyle w:val="NormalWeb"/>
        <w:shd w:val="clear" w:color="auto" w:fill="FFFFFF"/>
        <w:contextualSpacing/>
        <w:jc w:val="both"/>
        <w:rPr>
          <w:del w:id="3445" w:author="user" w:date="2023-09-08T13:38:00Z"/>
          <w:rFonts w:ascii="GHEA Grapalat" w:eastAsiaTheme="minorHAnsi" w:hAnsi="GHEA Grapalat" w:cstheme="minorBidi"/>
          <w:sz w:val="18"/>
          <w:szCs w:val="18"/>
        </w:rPr>
      </w:pPr>
      <w:del w:id="3446" w:author="user" w:date="2023-09-08T13:38:00Z">
        <w:r w:rsidRPr="00B138F3" w:rsidDel="002526A6">
          <w:rPr>
            <w:rFonts w:ascii="GHEA Grapalat" w:eastAsiaTheme="minorHAnsi" w:hAnsi="GHEA Grapalat" w:cstheme="minorBidi"/>
          </w:rPr>
          <w:delText xml:space="preserve"> </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47" w:author="user" w:date="2023-09-08T13:39:00Z"/>
          <w:rFonts w:ascii="GHEA Grapalat" w:eastAsiaTheme="minorHAnsi" w:hAnsi="GHEA Grapalat" w:cstheme="minorBidi"/>
        </w:rPr>
      </w:pPr>
      <w:del w:id="3448" w:author="user" w:date="2023-09-08T13:39:00Z">
        <w:r w:rsidRPr="00B138F3" w:rsidDel="002526A6">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D273E6" w:rsidRPr="00B138F3" w:rsidDel="002526A6" w:rsidRDefault="00D273E6" w:rsidP="005B3A59">
      <w:pPr>
        <w:pStyle w:val="NormalWeb"/>
        <w:shd w:val="clear" w:color="auto" w:fill="FFFFFF"/>
        <w:spacing w:before="0" w:beforeAutospacing="0" w:after="0" w:afterAutospacing="0"/>
        <w:ind w:firstLine="375"/>
        <w:jc w:val="both"/>
        <w:rPr>
          <w:del w:id="3449" w:author="user" w:date="2023-09-08T13:39:00Z"/>
          <w:rFonts w:ascii="GHEA Grapalat" w:eastAsiaTheme="minorHAnsi" w:hAnsi="GHEA Grapalat" w:cstheme="minorBidi"/>
        </w:rPr>
      </w:pPr>
    </w:p>
    <w:p w:rsidR="005B3A59" w:rsidRPr="00B138F3" w:rsidDel="002526A6" w:rsidRDefault="005B3A59" w:rsidP="005B3A59">
      <w:pPr>
        <w:pStyle w:val="NormalWeb"/>
        <w:shd w:val="clear" w:color="auto" w:fill="FFFFFF"/>
        <w:ind w:firstLine="374"/>
        <w:contextualSpacing/>
        <w:jc w:val="both"/>
        <w:rPr>
          <w:del w:id="3450" w:author="user" w:date="2023-09-08T13:39:00Z"/>
          <w:rFonts w:ascii="GHEA Grapalat" w:eastAsiaTheme="minorHAnsi" w:hAnsi="GHEA Grapalat" w:cstheme="minorBidi"/>
        </w:rPr>
      </w:pPr>
      <w:del w:id="3451" w:author="user" w:date="2023-09-08T13:39:00Z">
        <w:r w:rsidRPr="00B138F3" w:rsidDel="002526A6">
          <w:rPr>
            <w:rFonts w:ascii="GHEA Grapalat" w:eastAsiaTheme="minorHAnsi" w:hAnsi="GHEA Grapalat" w:cstheme="minorBidi"/>
          </w:rPr>
          <w:delText>1) копии заключенного договора N</w:delText>
        </w:r>
        <w:r w:rsidRPr="00B138F3" w:rsidDel="002526A6">
          <w:rPr>
            <w:rFonts w:ascii="GHEA Grapalat" w:eastAsiaTheme="minorHAnsi" w:hAnsi="GHEA Grapalat" w:cstheme="minorBidi"/>
            <w:lang w:val="hy-AM"/>
          </w:rPr>
          <w:delText xml:space="preserve"> </w:delText>
        </w:r>
        <w:r w:rsidRPr="00B138F3" w:rsidDel="002526A6">
          <w:rPr>
            <w:rFonts w:ascii="GHEA Grapalat" w:eastAsiaTheme="minorHAnsi" w:hAnsi="GHEA Grapalat" w:cstheme="minorBidi"/>
          </w:rPr>
          <w:delText xml:space="preserve">_____________________, включая </w:delText>
        </w:r>
      </w:del>
    </w:p>
    <w:p w:rsidR="005B3A59" w:rsidRPr="00B138F3" w:rsidDel="002526A6" w:rsidRDefault="005B3A59" w:rsidP="005B3A59">
      <w:pPr>
        <w:pStyle w:val="NormalWeb"/>
        <w:shd w:val="clear" w:color="auto" w:fill="FFFFFF"/>
        <w:contextualSpacing/>
        <w:jc w:val="both"/>
        <w:rPr>
          <w:del w:id="3452" w:author="user" w:date="2023-09-08T13:39:00Z"/>
          <w:rFonts w:ascii="GHEA Grapalat" w:eastAsiaTheme="minorHAnsi" w:hAnsi="GHEA Grapalat" w:cstheme="minorBidi"/>
          <w:sz w:val="18"/>
          <w:szCs w:val="18"/>
        </w:rPr>
      </w:pPr>
      <w:del w:id="3453" w:author="user" w:date="2023-09-08T13:39:00Z">
        <w:r w:rsidRPr="00B138F3" w:rsidDel="002526A6">
          <w:rPr>
            <w:rFonts w:eastAsiaTheme="minorHAnsi" w:cstheme="minorBidi"/>
          </w:rPr>
          <w:delText xml:space="preserve">                                                               </w:delText>
        </w:r>
        <w:r w:rsidR="00D273E6" w:rsidRPr="00B138F3" w:rsidDel="002526A6">
          <w:rPr>
            <w:rFonts w:eastAsiaTheme="minorHAnsi" w:cstheme="minorBidi"/>
          </w:rPr>
          <w:delText xml:space="preserve">          </w:delText>
        </w:r>
        <w:r w:rsidRPr="00B138F3" w:rsidDel="002526A6">
          <w:rPr>
            <w:rFonts w:ascii="GHEA Grapalat" w:eastAsiaTheme="minorHAnsi" w:hAnsi="GHEA Grapalat" w:cstheme="minorBidi"/>
            <w:sz w:val="18"/>
            <w:szCs w:val="18"/>
          </w:rPr>
          <w:delText>номер заключаемого договара</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54" w:author="user" w:date="2023-09-08T13:39:00Z"/>
          <w:rFonts w:ascii="GHEA Grapalat" w:eastAsiaTheme="minorHAnsi" w:hAnsi="GHEA Grapalat" w:cstheme="minorBidi"/>
        </w:rPr>
      </w:pPr>
      <w:del w:id="3455" w:author="user" w:date="2023-09-08T13:39:00Z">
        <w:r w:rsidRPr="00B138F3" w:rsidDel="002526A6">
          <w:rPr>
            <w:rFonts w:ascii="GHEA Grapalat" w:eastAsiaTheme="minorHAnsi" w:hAnsi="GHEA Grapalat" w:cstheme="minorBidi"/>
          </w:rPr>
          <w:delText>копии внесенных  в него изменений, дополнительных соглашений,</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56" w:author="user" w:date="2023-09-08T13:39:00Z"/>
          <w:rFonts w:ascii="GHEA Grapalat" w:eastAsiaTheme="minorHAnsi" w:hAnsi="GHEA Grapalat" w:cstheme="minorBidi"/>
        </w:rPr>
      </w:pPr>
    </w:p>
    <w:p w:rsidR="005B3A59" w:rsidRPr="00B138F3" w:rsidDel="002526A6" w:rsidRDefault="005B3A59" w:rsidP="005B3A59">
      <w:pPr>
        <w:pStyle w:val="NormalWeb"/>
        <w:shd w:val="clear" w:color="auto" w:fill="FFFFFF"/>
        <w:spacing w:before="0" w:beforeAutospacing="0" w:after="0" w:afterAutospacing="0"/>
        <w:ind w:firstLine="375"/>
        <w:jc w:val="both"/>
        <w:rPr>
          <w:del w:id="3457" w:author="user" w:date="2023-09-08T13:39:00Z"/>
          <w:rFonts w:ascii="GHEA Grapalat" w:eastAsiaTheme="minorHAnsi" w:hAnsi="GHEA Grapalat" w:cstheme="minorBidi"/>
        </w:rPr>
      </w:pPr>
      <w:del w:id="3458" w:author="user" w:date="2023-09-08T13:39:00Z">
        <w:r w:rsidRPr="00B138F3" w:rsidDel="002526A6">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FA0C42" w:rsidDel="002526A6">
          <w:fldChar w:fldCharType="begin"/>
        </w:r>
        <w:r w:rsidR="00FA0C42" w:rsidDel="002526A6">
          <w:delInstrText xml:space="preserve"> HYPERLINK "http://www.procurement.am" </w:delInstrText>
        </w:r>
        <w:r w:rsidR="00FA0C42" w:rsidDel="002526A6">
          <w:fldChar w:fldCharType="separate"/>
        </w:r>
        <w:r w:rsidRPr="00B138F3" w:rsidDel="002526A6">
          <w:rPr>
            <w:rStyle w:val="Hyperlink"/>
            <w:rFonts w:ascii="GHEA Grapalat" w:hAnsi="GHEA Grapalat"/>
            <w:color w:val="auto"/>
            <w:sz w:val="20"/>
            <w:szCs w:val="20"/>
            <w:lang w:val="hy-AM"/>
          </w:rPr>
          <w:delText>www.procurement.am</w:delText>
        </w:r>
        <w:r w:rsidR="00FA0C42" w:rsidDel="002526A6">
          <w:rPr>
            <w:rStyle w:val="Hyperlink"/>
            <w:rFonts w:ascii="GHEA Grapalat" w:hAnsi="GHEA Grapalat"/>
            <w:color w:val="auto"/>
            <w:sz w:val="20"/>
            <w:szCs w:val="20"/>
            <w:lang w:val="hy-AM"/>
          </w:rPr>
          <w:fldChar w:fldCharType="end"/>
        </w:r>
        <w:r w:rsidRPr="00B138F3" w:rsidDel="002526A6">
          <w:rPr>
            <w:rFonts w:ascii="GHEA Grapalat" w:eastAsiaTheme="minorHAnsi" w:hAnsi="GHEA Grapalat" w:cstheme="minorBidi"/>
          </w:rPr>
          <w:delText xml:space="preserve"> .</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59" w:author="user" w:date="2023-09-08T13:39:00Z"/>
          <w:rFonts w:ascii="GHEA Grapalat" w:eastAsiaTheme="minorHAnsi" w:hAnsi="GHEA Grapalat" w:cstheme="minorBidi"/>
        </w:rPr>
      </w:pPr>
    </w:p>
    <w:p w:rsidR="005B3A59" w:rsidRPr="00B138F3" w:rsidDel="002526A6" w:rsidRDefault="005B3A59" w:rsidP="005B3A59">
      <w:pPr>
        <w:pStyle w:val="NormalWeb"/>
        <w:shd w:val="clear" w:color="auto" w:fill="FFFFFF"/>
        <w:spacing w:before="0" w:beforeAutospacing="0" w:after="0" w:afterAutospacing="0"/>
        <w:ind w:firstLine="375"/>
        <w:jc w:val="both"/>
        <w:rPr>
          <w:del w:id="3460" w:author="user" w:date="2023-09-08T13:39:00Z"/>
          <w:rFonts w:ascii="GHEA Grapalat" w:eastAsiaTheme="minorHAnsi" w:hAnsi="GHEA Grapalat" w:cstheme="minorBidi"/>
        </w:rPr>
      </w:pPr>
      <w:del w:id="3461" w:author="user" w:date="2023-09-08T13:39:00Z">
        <w:r w:rsidRPr="00B138F3" w:rsidDel="002526A6">
          <w:rPr>
            <w:rFonts w:ascii="GHEA Grapalat" w:eastAsiaTheme="minorHAnsi" w:hAnsi="GHEA Grapalat" w:cstheme="minorBidi"/>
          </w:rPr>
          <w:delText>7.</w:delText>
        </w:r>
        <w:r w:rsidRPr="00B138F3" w:rsidDel="002526A6">
          <w:delText xml:space="preserve"> </w:delText>
        </w:r>
        <w:r w:rsidRPr="00B138F3" w:rsidDel="002526A6">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62" w:author="user" w:date="2023-09-08T13:39:00Z"/>
          <w:rFonts w:ascii="GHEA Grapalat" w:eastAsiaTheme="minorHAnsi" w:hAnsi="GHEA Grapalat" w:cstheme="minorBidi"/>
        </w:rPr>
      </w:pPr>
    </w:p>
    <w:p w:rsidR="005B3A59" w:rsidRPr="00B138F3" w:rsidDel="002526A6" w:rsidRDefault="005B3A59" w:rsidP="005B3A59">
      <w:pPr>
        <w:pStyle w:val="NormalWeb"/>
        <w:shd w:val="clear" w:color="auto" w:fill="FFFFFF"/>
        <w:spacing w:before="0" w:beforeAutospacing="0" w:after="0" w:afterAutospacing="0"/>
        <w:ind w:firstLine="375"/>
        <w:jc w:val="both"/>
        <w:rPr>
          <w:del w:id="3463" w:author="user" w:date="2023-09-08T13:39:00Z"/>
          <w:rFonts w:ascii="GHEA Grapalat" w:eastAsiaTheme="minorHAnsi" w:hAnsi="GHEA Grapalat" w:cstheme="minorBidi"/>
        </w:rPr>
      </w:pPr>
      <w:del w:id="3464" w:author="user" w:date="2023-09-08T13:39:00Z">
        <w:r w:rsidRPr="00B138F3" w:rsidDel="002526A6">
          <w:rPr>
            <w:rFonts w:ascii="GHEA Grapalat" w:eastAsiaTheme="minorHAnsi" w:hAnsi="GHEA Grapalat" w:cstheme="minorBidi"/>
          </w:rPr>
          <w:delText>8.</w:delText>
        </w:r>
        <w:r w:rsidRPr="00B138F3" w:rsidDel="002526A6">
          <w:delText xml:space="preserve"> </w:delText>
        </w:r>
        <w:r w:rsidRPr="00B138F3" w:rsidDel="002526A6">
          <w:rPr>
            <w:rFonts w:ascii="GHEA Grapalat" w:eastAsiaTheme="minorHAnsi" w:hAnsi="GHEA Grapalat" w:cstheme="minorBidi"/>
          </w:rPr>
          <w:delText>Лицо, выдающее гарантию, отклоняет требование бенефициара, если:</w:delText>
        </w:r>
      </w:del>
    </w:p>
    <w:p w:rsidR="005B3A59" w:rsidRPr="00B138F3" w:rsidDel="002526A6" w:rsidRDefault="005B3A59" w:rsidP="005B3A59">
      <w:pPr>
        <w:pStyle w:val="NormalWeb"/>
        <w:shd w:val="clear" w:color="auto" w:fill="FFFFFF"/>
        <w:spacing w:before="0" w:beforeAutospacing="0" w:after="0" w:afterAutospacing="0"/>
        <w:ind w:firstLine="375"/>
        <w:jc w:val="both"/>
        <w:rPr>
          <w:del w:id="3465" w:author="user" w:date="2023-09-08T13:39:00Z"/>
          <w:rFonts w:ascii="GHEA Grapalat" w:eastAsiaTheme="minorHAnsi" w:hAnsi="GHEA Grapalat" w:cstheme="minorBidi"/>
        </w:rPr>
      </w:pPr>
      <w:del w:id="3466" w:author="user" w:date="2023-09-08T13:39:00Z">
        <w:r w:rsidRPr="00B138F3" w:rsidDel="002526A6">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5B3A59" w:rsidRPr="00B138F3" w:rsidDel="002526A6" w:rsidRDefault="005B3A59" w:rsidP="005B3A59">
      <w:pPr>
        <w:pStyle w:val="NormalWeb"/>
        <w:shd w:val="clear" w:color="auto" w:fill="FFFFFF"/>
        <w:spacing w:before="0" w:beforeAutospacing="0" w:after="0" w:afterAutospacing="0"/>
        <w:ind w:firstLine="375"/>
        <w:rPr>
          <w:del w:id="3467" w:author="user" w:date="2023-09-08T13:39:00Z"/>
          <w:rFonts w:ascii="GHEA Grapalat" w:eastAsiaTheme="minorHAnsi" w:hAnsi="GHEA Grapalat" w:cstheme="minorBidi"/>
        </w:rPr>
      </w:pPr>
      <w:del w:id="3468" w:author="user" w:date="2023-09-08T13:39:00Z">
        <w:r w:rsidRPr="00B138F3" w:rsidDel="002526A6">
          <w:rPr>
            <w:rFonts w:ascii="GHEA Grapalat" w:eastAsiaTheme="minorHAnsi" w:hAnsi="GHEA Grapalat" w:cstheme="minorBidi"/>
          </w:rPr>
          <w:delText>2) требование представлено по истечении срока, установленного гарантией.</w:delText>
        </w:r>
      </w:del>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Del="002526A6" w:rsidRDefault="005B3A59" w:rsidP="007F4ABD">
      <w:pPr>
        <w:pStyle w:val="NormalWeb"/>
        <w:shd w:val="clear" w:color="auto" w:fill="FFFFFF"/>
        <w:spacing w:before="0" w:beforeAutospacing="0" w:after="0" w:afterAutospacing="0"/>
        <w:ind w:firstLine="375"/>
        <w:rPr>
          <w:del w:id="3469" w:author="user" w:date="2023-09-08T13:39:00Z"/>
          <w:rFonts w:ascii="GHEA Grapalat" w:eastAsiaTheme="minorHAnsi" w:hAnsi="GHEA Grapalat" w:cstheme="minorBidi"/>
        </w:rPr>
      </w:pPr>
      <w:r w:rsidRPr="00B138F3">
        <w:rPr>
          <w:rFonts w:ascii="GHEA Grapalat" w:eastAsiaTheme="minorHAnsi" w:hAnsi="GHEA Grapalat" w:cstheme="minorBidi"/>
        </w:rPr>
        <w:t xml:space="preserve"> </w:t>
      </w:r>
      <w:del w:id="3470" w:author="user" w:date="2023-09-08T13:39:00Z">
        <w:r w:rsidRPr="00B138F3" w:rsidDel="002526A6">
          <w:rPr>
            <w:rFonts w:ascii="GHEA Grapalat" w:eastAsiaTheme="minorHAnsi" w:hAnsi="GHEA Grapalat" w:cstheme="minorBidi"/>
          </w:rPr>
          <w:delTex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5B3A59" w:rsidRPr="00B138F3" w:rsidDel="002526A6" w:rsidRDefault="005B3A59">
      <w:pPr>
        <w:pStyle w:val="NormalWeb"/>
        <w:shd w:val="clear" w:color="auto" w:fill="FFFFFF"/>
        <w:spacing w:before="0" w:beforeAutospacing="0" w:after="0" w:afterAutospacing="0"/>
        <w:ind w:firstLine="375"/>
        <w:rPr>
          <w:del w:id="3471" w:author="user" w:date="2023-09-08T13:39:00Z"/>
          <w:rFonts w:ascii="GHEA Grapalat" w:eastAsiaTheme="minorHAnsi" w:hAnsi="GHEA Grapalat" w:cstheme="minorBidi"/>
        </w:rPr>
      </w:pPr>
      <w:del w:id="3472" w:author="user" w:date="2023-09-08T13:39:00Z">
        <w:r w:rsidRPr="00B138F3" w:rsidDel="002526A6">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5B3A59" w:rsidRPr="00B138F3" w:rsidDel="002526A6" w:rsidRDefault="005B3A59">
      <w:pPr>
        <w:pStyle w:val="NormalWeb"/>
        <w:shd w:val="clear" w:color="auto" w:fill="FFFFFF"/>
        <w:spacing w:before="0" w:beforeAutospacing="0" w:after="0" w:afterAutospacing="0"/>
        <w:ind w:firstLine="375"/>
        <w:rPr>
          <w:del w:id="3473" w:author="user" w:date="2023-09-08T13:39:00Z"/>
          <w:rFonts w:ascii="GHEA Grapalat" w:eastAsiaTheme="minorHAnsi" w:hAnsi="GHEA Grapalat" w:cstheme="minorBidi"/>
        </w:rPr>
        <w:pPrChange w:id="3474" w:author="user" w:date="2023-09-08T13:39:00Z">
          <w:pPr>
            <w:pStyle w:val="NormalWeb"/>
            <w:shd w:val="clear" w:color="auto" w:fill="FFFFFF"/>
            <w:spacing w:before="0" w:beforeAutospacing="0" w:after="0" w:afterAutospacing="0"/>
            <w:ind w:firstLine="375"/>
            <w:jc w:val="both"/>
          </w:pPr>
        </w:pPrChange>
      </w:pPr>
      <w:del w:id="3475" w:author="user" w:date="2023-09-08T13:39:00Z">
        <w:r w:rsidRPr="00B138F3" w:rsidDel="002526A6">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5B3A59" w:rsidRPr="00B138F3" w:rsidDel="002526A6" w:rsidRDefault="005B3A59">
      <w:pPr>
        <w:pStyle w:val="NormalWeb"/>
        <w:shd w:val="clear" w:color="auto" w:fill="FFFFFF"/>
        <w:spacing w:before="0" w:beforeAutospacing="0" w:after="0" w:afterAutospacing="0"/>
        <w:ind w:firstLine="375"/>
        <w:rPr>
          <w:del w:id="3476" w:author="user" w:date="2023-09-08T13:39:00Z"/>
          <w:rFonts w:ascii="GHEA Grapalat" w:eastAsiaTheme="minorHAnsi" w:hAnsi="GHEA Grapalat" w:cstheme="minorBidi"/>
        </w:rPr>
        <w:pPrChange w:id="3477" w:author="user" w:date="2023-09-08T13:39:00Z">
          <w:pPr>
            <w:pStyle w:val="NormalWeb"/>
            <w:shd w:val="clear" w:color="auto" w:fill="FFFFFF"/>
            <w:spacing w:before="0" w:beforeAutospacing="0" w:after="0" w:afterAutospacing="0"/>
            <w:ind w:firstLine="375"/>
            <w:jc w:val="both"/>
          </w:pPr>
        </w:pPrChange>
      </w:pPr>
    </w:p>
    <w:p w:rsidR="005B3A59" w:rsidRPr="00B138F3" w:rsidDel="002526A6" w:rsidRDefault="005B3A59">
      <w:pPr>
        <w:pStyle w:val="NormalWeb"/>
        <w:shd w:val="clear" w:color="auto" w:fill="FFFFFF"/>
        <w:spacing w:before="0" w:beforeAutospacing="0" w:after="0" w:afterAutospacing="0"/>
        <w:ind w:firstLine="375"/>
        <w:rPr>
          <w:del w:id="3478" w:author="user" w:date="2023-09-08T13:39:00Z"/>
          <w:rFonts w:ascii="GHEA Grapalat" w:hAnsi="GHEA Grapalat"/>
          <w:sz w:val="20"/>
          <w:szCs w:val="20"/>
        </w:rPr>
        <w:pPrChange w:id="3479" w:author="user" w:date="2023-09-08T13:39:00Z">
          <w:pPr>
            <w:pStyle w:val="NormalWeb"/>
            <w:shd w:val="clear" w:color="auto" w:fill="FFFFFF"/>
            <w:spacing w:before="0" w:beforeAutospacing="0" w:after="0" w:afterAutospacing="0"/>
            <w:ind w:firstLine="375"/>
            <w:jc w:val="both"/>
          </w:pPr>
        </w:pPrChange>
      </w:pPr>
    </w:p>
    <w:p w:rsidR="005B3A59" w:rsidRPr="00B138F3" w:rsidDel="002526A6" w:rsidRDefault="005B3A59">
      <w:pPr>
        <w:pStyle w:val="NormalWeb"/>
        <w:shd w:val="clear" w:color="auto" w:fill="FFFFFF"/>
        <w:spacing w:before="0" w:beforeAutospacing="0" w:after="0" w:afterAutospacing="0"/>
        <w:ind w:firstLine="375"/>
        <w:rPr>
          <w:del w:id="3480" w:author="user" w:date="2023-09-08T13:39:00Z"/>
          <w:rFonts w:ascii="GHEA Grapalat" w:hAnsi="GHEA Grapalat"/>
          <w:sz w:val="20"/>
          <w:szCs w:val="20"/>
          <w:u w:val="single"/>
          <w:lang w:val="hy-AM"/>
        </w:rPr>
        <w:pPrChange w:id="3481" w:author="user" w:date="2023-09-08T13:39:00Z">
          <w:pPr>
            <w:pStyle w:val="NormalWeb"/>
            <w:shd w:val="clear" w:color="auto" w:fill="FFFFFF"/>
            <w:spacing w:before="0" w:beforeAutospacing="0" w:after="0" w:afterAutospacing="0"/>
            <w:ind w:firstLine="375"/>
            <w:jc w:val="both"/>
          </w:pPr>
        </w:pPrChange>
      </w:pPr>
      <w:del w:id="3482" w:author="user" w:date="2023-09-08T13:39:00Z">
        <w:r w:rsidRPr="00B138F3" w:rsidDel="002526A6">
          <w:rPr>
            <w:rFonts w:ascii="GHEA Grapalat" w:hAnsi="GHEA Grapalat"/>
            <w:sz w:val="20"/>
            <w:szCs w:val="20"/>
            <w:lang w:val="hy-AM"/>
          </w:rPr>
          <w:delText>Руководитель исполнительного органа</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5B3A59" w:rsidRPr="00B138F3" w:rsidDel="002526A6" w:rsidRDefault="005B3A59">
      <w:pPr>
        <w:pStyle w:val="NormalWeb"/>
        <w:shd w:val="clear" w:color="auto" w:fill="FFFFFF"/>
        <w:spacing w:before="0" w:beforeAutospacing="0" w:after="0" w:afterAutospacing="0"/>
        <w:ind w:firstLine="375"/>
        <w:rPr>
          <w:del w:id="3483" w:author="user" w:date="2023-09-08T13:39:00Z"/>
          <w:rFonts w:ascii="GHEA Grapalat" w:hAnsi="GHEA Grapalat"/>
          <w:sz w:val="20"/>
          <w:szCs w:val="20"/>
          <w:lang w:val="hy-AM"/>
        </w:rPr>
        <w:pPrChange w:id="3484" w:author="user" w:date="2023-09-08T13:39:00Z">
          <w:pPr>
            <w:pStyle w:val="NormalWeb"/>
            <w:shd w:val="clear" w:color="auto" w:fill="FFFFFF"/>
            <w:spacing w:before="0" w:beforeAutospacing="0" w:after="0" w:afterAutospacing="0"/>
            <w:ind w:firstLine="375"/>
            <w:jc w:val="both"/>
          </w:pPr>
        </w:pPrChange>
      </w:pPr>
    </w:p>
    <w:p w:rsidR="005B3A59" w:rsidRPr="00B138F3" w:rsidDel="002526A6" w:rsidRDefault="005B3A59">
      <w:pPr>
        <w:pStyle w:val="NormalWeb"/>
        <w:shd w:val="clear" w:color="auto" w:fill="FFFFFF"/>
        <w:spacing w:before="0" w:beforeAutospacing="0" w:after="0" w:afterAutospacing="0"/>
        <w:ind w:firstLine="375"/>
        <w:rPr>
          <w:del w:id="3485" w:author="user" w:date="2023-09-08T13:39:00Z"/>
          <w:rFonts w:ascii="GHEA Grapalat" w:hAnsi="GHEA Grapalat"/>
          <w:sz w:val="20"/>
          <w:szCs w:val="20"/>
          <w:lang w:val="hy-AM"/>
        </w:rPr>
        <w:pPrChange w:id="3486" w:author="user" w:date="2023-09-08T13:39:00Z">
          <w:pPr>
            <w:pStyle w:val="NormalWeb"/>
            <w:shd w:val="clear" w:color="auto" w:fill="FFFFFF"/>
            <w:spacing w:before="0" w:beforeAutospacing="0" w:after="0" w:afterAutospacing="0"/>
            <w:ind w:firstLine="375"/>
            <w:jc w:val="both"/>
          </w:pPr>
        </w:pPrChange>
      </w:pPr>
    </w:p>
    <w:p w:rsidR="005B3A59" w:rsidRPr="00B138F3" w:rsidDel="002526A6" w:rsidRDefault="005B3A59">
      <w:pPr>
        <w:pStyle w:val="NormalWeb"/>
        <w:shd w:val="clear" w:color="auto" w:fill="FFFFFF"/>
        <w:spacing w:before="0" w:beforeAutospacing="0" w:after="0" w:afterAutospacing="0"/>
        <w:ind w:firstLine="375"/>
        <w:rPr>
          <w:del w:id="3487" w:author="user" w:date="2023-09-08T13:39:00Z"/>
          <w:rFonts w:ascii="GHEA Grapalat" w:hAnsi="GHEA Grapalat"/>
          <w:sz w:val="20"/>
          <w:szCs w:val="20"/>
          <w:lang w:val="hy-AM"/>
        </w:rPr>
        <w:pPrChange w:id="3488" w:author="user" w:date="2023-09-08T13:39:00Z">
          <w:pPr>
            <w:pStyle w:val="NormalWeb"/>
            <w:shd w:val="clear" w:color="auto" w:fill="FFFFFF"/>
            <w:spacing w:before="0" w:beforeAutospacing="0" w:after="0" w:afterAutospacing="0"/>
            <w:ind w:firstLine="375"/>
            <w:jc w:val="both"/>
          </w:pPr>
        </w:pPrChange>
      </w:pPr>
      <w:del w:id="3489" w:author="user" w:date="2023-09-08T13:39:00Z">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5B3A59" w:rsidRPr="00B138F3" w:rsidDel="002526A6" w:rsidRDefault="005B3A59">
      <w:pPr>
        <w:pStyle w:val="NormalWeb"/>
        <w:shd w:val="clear" w:color="auto" w:fill="FFFFFF"/>
        <w:spacing w:before="0" w:beforeAutospacing="0" w:after="0" w:afterAutospacing="0"/>
        <w:ind w:firstLine="375"/>
        <w:rPr>
          <w:del w:id="3490" w:author="user" w:date="2023-09-08T13:39:00Z"/>
          <w:rFonts w:ascii="GHEA Grapalat" w:hAnsi="GHEA Grapalat" w:cs="Sylfaen"/>
          <w:vertAlign w:val="superscript"/>
        </w:rPr>
        <w:pPrChange w:id="3491" w:author="user" w:date="2023-09-08T13:39:00Z">
          <w:pPr>
            <w:pStyle w:val="NormalWeb"/>
            <w:shd w:val="clear" w:color="auto" w:fill="FFFFFF"/>
            <w:spacing w:before="0" w:beforeAutospacing="0" w:after="0" w:afterAutospacing="0"/>
          </w:pPr>
        </w:pPrChange>
      </w:pPr>
      <w:del w:id="3492" w:author="user" w:date="2023-09-08T13:39:00Z">
        <w:r w:rsidRPr="00B138F3" w:rsidDel="002526A6">
          <w:rPr>
            <w:rFonts w:ascii="GHEA Grapalat" w:hAnsi="GHEA Grapalat" w:cs="Sylfaen"/>
            <w:vertAlign w:val="superscript"/>
            <w:lang w:val="hy-AM"/>
          </w:rPr>
          <w:delText xml:space="preserve">                                                        </w:delText>
        </w:r>
        <w:r w:rsidRPr="00B138F3" w:rsidDel="002526A6">
          <w:rPr>
            <w:rFonts w:ascii="GHEA Grapalat" w:hAnsi="GHEA Grapalat" w:cs="Sylfaen"/>
            <w:vertAlign w:val="superscript"/>
          </w:rPr>
          <w:delText>число, месяц, год</w:delText>
        </w:r>
      </w:del>
    </w:p>
    <w:p w:rsidR="005B3A59" w:rsidRPr="00B138F3" w:rsidDel="002526A6" w:rsidRDefault="005B3A59">
      <w:pPr>
        <w:pStyle w:val="NormalWeb"/>
        <w:shd w:val="clear" w:color="auto" w:fill="FFFFFF"/>
        <w:spacing w:before="0" w:beforeAutospacing="0" w:after="0" w:afterAutospacing="0"/>
        <w:ind w:firstLine="375"/>
        <w:rPr>
          <w:del w:id="3493" w:author="user" w:date="2023-09-08T13:39:00Z"/>
          <w:rFonts w:ascii="GHEA Grapalat" w:eastAsiaTheme="minorHAnsi" w:hAnsi="GHEA Grapalat" w:cstheme="minorBidi"/>
          <w:lang w:val="hy-AM"/>
        </w:rPr>
        <w:pPrChange w:id="3494" w:author="user" w:date="2023-09-08T13:39:00Z">
          <w:pPr>
            <w:pStyle w:val="NormalWeb"/>
            <w:shd w:val="clear" w:color="auto" w:fill="FFFFFF"/>
            <w:spacing w:before="0" w:beforeAutospacing="0" w:after="0" w:afterAutospacing="0"/>
            <w:ind w:firstLine="375"/>
            <w:jc w:val="both"/>
          </w:pPr>
        </w:pPrChange>
      </w:pPr>
    </w:p>
    <w:p w:rsidR="005B3A59" w:rsidRPr="00B138F3" w:rsidDel="002526A6" w:rsidRDefault="005B3A59">
      <w:pPr>
        <w:pStyle w:val="NormalWeb"/>
        <w:shd w:val="clear" w:color="auto" w:fill="FFFFFF"/>
        <w:spacing w:before="0" w:beforeAutospacing="0" w:after="0" w:afterAutospacing="0"/>
        <w:ind w:firstLine="375"/>
        <w:rPr>
          <w:del w:id="3495" w:author="user" w:date="2023-09-08T13:39:00Z"/>
          <w:rFonts w:ascii="GHEA Grapalat" w:eastAsiaTheme="minorHAnsi" w:hAnsi="GHEA Grapalat" w:cstheme="minorBidi"/>
        </w:rPr>
        <w:pPrChange w:id="3496" w:author="user" w:date="2023-09-08T13:39:00Z">
          <w:pPr>
            <w:pStyle w:val="NormalWeb"/>
            <w:shd w:val="clear" w:color="auto" w:fill="FFFFFF"/>
            <w:spacing w:before="0" w:beforeAutospacing="0" w:after="0" w:afterAutospacing="0"/>
            <w:ind w:firstLine="375"/>
            <w:jc w:val="both"/>
          </w:pPr>
        </w:pPrChange>
      </w:pPr>
    </w:p>
    <w:p w:rsidR="005B3A59" w:rsidRPr="00B138F3" w:rsidRDefault="005B3A59">
      <w:pPr>
        <w:pStyle w:val="NormalWeb"/>
        <w:shd w:val="clear" w:color="auto" w:fill="FFFFFF"/>
        <w:spacing w:before="0" w:beforeAutospacing="0" w:after="0" w:afterAutospacing="0"/>
        <w:ind w:firstLine="375"/>
        <w:rPr>
          <w:rFonts w:ascii="GHEA Grapalat" w:eastAsiaTheme="minorHAnsi" w:hAnsi="GHEA Grapalat" w:cstheme="minorBidi"/>
        </w:rPr>
        <w:pPrChange w:id="3497" w:author="user" w:date="2023-09-08T13:39:00Z">
          <w:pPr>
            <w:pStyle w:val="NormalWeb"/>
            <w:shd w:val="clear" w:color="auto" w:fill="FFFFFF"/>
            <w:spacing w:before="0" w:beforeAutospacing="0" w:after="0" w:afterAutospacing="0"/>
            <w:ind w:firstLine="375"/>
            <w:jc w:val="both"/>
          </w:pPr>
        </w:pPrChange>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под кодом "</w:t>
      </w:r>
      <w:ins w:id="3498" w:author="user" w:date="2023-09-08T13:39: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713EED">
          <w:rPr>
            <w:rFonts w:ascii="GHEA Grapalat" w:hAnsi="GHEA Grapalat" w:cs="Sylfaen"/>
            <w:lang w:val="hy-AM"/>
          </w:rPr>
          <w:t>-</w:t>
        </w:r>
        <w:r w:rsidR="002526A6">
          <w:rPr>
            <w:rFonts w:ascii="GHEA Grapalat" w:hAnsi="GHEA Grapalat" w:cs="Sylfaen"/>
            <w:lang w:val="hy-AM"/>
          </w:rPr>
          <w:t>23</w:t>
        </w:r>
        <w:r w:rsidR="002526A6" w:rsidRPr="00A71D81">
          <w:rPr>
            <w:rFonts w:ascii="GHEA Grapalat" w:hAnsi="GHEA Grapalat" w:cs="Times Armenian"/>
            <w:lang w:val="af-ZA"/>
          </w:rPr>
          <w:t>/</w:t>
        </w:r>
      </w:ins>
      <w:ins w:id="3499" w:author="user" w:date="2023-09-19T14:39:00Z">
        <w:r w:rsidR="00713EED">
          <w:rPr>
            <w:rFonts w:ascii="GHEA Grapalat" w:hAnsi="GHEA Grapalat" w:cs="Times Armenian"/>
            <w:lang w:val="hy-AM"/>
          </w:rPr>
          <w:t>10</w:t>
        </w:r>
      </w:ins>
      <w:del w:id="3500" w:author="user" w:date="2023-09-08T13:39:00Z">
        <w:r w:rsidRPr="00B138F3" w:rsidDel="002526A6">
          <w:rPr>
            <w:rFonts w:ascii="GHEA Grapalat" w:hAnsi="GHEA Grapalat"/>
            <w:i/>
          </w:rPr>
          <w:delText>---BMAPDzB---/---</w:delText>
        </w:r>
      </w:del>
      <w:r w:rsidRPr="00B138F3">
        <w:rPr>
          <w:rFonts w:ascii="GHEA Grapalat" w:hAnsi="GHEA Grapalat"/>
          <w:i/>
        </w:rPr>
        <w:t>"</w:t>
      </w:r>
      <w:r w:rsidRPr="00B138F3">
        <w:rPr>
          <w:rStyle w:val="FootnoteReference"/>
          <w:rFonts w:ascii="GHEA Grapalat" w:hAnsi="GHEA Grapalat"/>
          <w:i/>
        </w:rPr>
        <w:footnoteReference w:customMarkFollows="1" w:id="27"/>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2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w:t>
      </w:r>
      <w:r w:rsidRPr="00B138F3">
        <w:rPr>
          <w:rFonts w:ascii="GHEA Grapalat" w:hAnsi="GHEA Grapalat"/>
        </w:rPr>
        <w:lastRenderedPageBreak/>
        <w:t>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Del="002526A6" w:rsidRDefault="00A943A0" w:rsidP="00A943A0">
      <w:pPr>
        <w:widowControl w:val="0"/>
        <w:spacing w:after="160"/>
        <w:ind w:firstLine="567"/>
        <w:jc w:val="right"/>
        <w:rPr>
          <w:del w:id="3501" w:author="user" w:date="2023-09-08T13:39:00Z"/>
          <w:rFonts w:ascii="GHEA Grapalat" w:hAnsi="GHEA Grapalat" w:cs="Arial"/>
          <w:b/>
        </w:rPr>
      </w:pPr>
      <w:del w:id="3502" w:author="user" w:date="2023-09-08T13:39:00Z">
        <w:r w:rsidRPr="00B138F3" w:rsidDel="002526A6">
          <w:rPr>
            <w:rFonts w:ascii="GHEA Grapalat" w:hAnsi="GHEA Grapalat"/>
            <w:b/>
          </w:rPr>
          <w:lastRenderedPageBreak/>
          <w:delText>Приложение № 5</w:delText>
        </w:r>
        <w:r w:rsidDel="002526A6">
          <w:rPr>
            <w:rFonts w:ascii="GHEA Grapalat" w:hAnsi="GHEA Grapalat"/>
            <w:b/>
          </w:rPr>
          <w:delText>.2</w:delText>
        </w:r>
      </w:del>
    </w:p>
    <w:p w:rsidR="00A943A0" w:rsidRPr="00B138F3" w:rsidDel="002526A6" w:rsidRDefault="00A943A0" w:rsidP="00A943A0">
      <w:pPr>
        <w:pStyle w:val="BodyTextIndent3"/>
        <w:widowControl w:val="0"/>
        <w:spacing w:after="160" w:line="240" w:lineRule="auto"/>
        <w:jc w:val="right"/>
        <w:rPr>
          <w:del w:id="3503" w:author="user" w:date="2023-09-08T13:39:00Z"/>
          <w:rFonts w:ascii="GHEA Grapalat" w:hAnsi="GHEA Grapalat" w:cs="Arial"/>
          <w:b/>
          <w:sz w:val="24"/>
          <w:szCs w:val="24"/>
        </w:rPr>
      </w:pPr>
      <w:del w:id="3504" w:author="user" w:date="2023-09-08T13:39:00Z">
        <w:r w:rsidRPr="00B138F3" w:rsidDel="002526A6">
          <w:rPr>
            <w:rFonts w:ascii="GHEA Grapalat" w:hAnsi="GHEA Grapalat"/>
            <w:b/>
            <w:sz w:val="24"/>
            <w:szCs w:val="24"/>
          </w:rPr>
          <w:delText>к Приглашению под кодом "---BMAPDzB---/---"</w:delText>
        </w:r>
        <w:r w:rsidRPr="00B138F3" w:rsidDel="002526A6">
          <w:rPr>
            <w:rStyle w:val="FootnoteReference"/>
            <w:rFonts w:ascii="GHEA Grapalat" w:hAnsi="GHEA Grapalat"/>
            <w:b/>
            <w:sz w:val="24"/>
            <w:szCs w:val="24"/>
          </w:rPr>
          <w:footnoteReference w:customMarkFollows="1" w:id="29"/>
          <w:delText>*</w:delText>
        </w:r>
      </w:del>
    </w:p>
    <w:p w:rsidR="00A943A0" w:rsidRPr="00B138F3" w:rsidDel="002526A6" w:rsidRDefault="00A943A0" w:rsidP="00A943A0">
      <w:pPr>
        <w:widowControl w:val="0"/>
        <w:spacing w:after="160"/>
        <w:ind w:left="567" w:right="565"/>
        <w:jc w:val="center"/>
        <w:rPr>
          <w:del w:id="3507" w:author="user" w:date="2023-09-08T13:39:00Z"/>
          <w:rFonts w:ascii="GHEA Grapalat" w:hAnsi="GHEA Grapalat"/>
          <w:b/>
        </w:rPr>
      </w:pPr>
    </w:p>
    <w:p w:rsidR="00A943A0" w:rsidRPr="00B138F3" w:rsidDel="002526A6" w:rsidRDefault="00A943A0" w:rsidP="00A943A0">
      <w:pPr>
        <w:pStyle w:val="BodyTextIndent3"/>
        <w:widowControl w:val="0"/>
        <w:spacing w:after="160" w:line="240" w:lineRule="auto"/>
        <w:jc w:val="center"/>
        <w:rPr>
          <w:del w:id="3508" w:author="user" w:date="2023-09-08T13:39:00Z"/>
          <w:rFonts w:ascii="GHEA Grapalat" w:hAnsi="GHEA Grapalat"/>
          <w:sz w:val="24"/>
          <w:szCs w:val="24"/>
          <w:lang w:val="hy-AM"/>
        </w:rPr>
      </w:pPr>
      <w:del w:id="3509" w:author="user" w:date="2023-09-08T13:39:00Z">
        <w:r w:rsidRPr="00B138F3" w:rsidDel="002526A6">
          <w:rPr>
            <w:rFonts w:ascii="GHEA Grapalat" w:hAnsi="GHEA Grapalat"/>
            <w:sz w:val="24"/>
            <w:szCs w:val="24"/>
          </w:rPr>
          <w:delText xml:space="preserve">ГАРАНТИЯ </w:delText>
        </w:r>
        <w:r w:rsidRPr="00B138F3" w:rsidDel="002526A6">
          <w:rPr>
            <w:rFonts w:ascii="GHEA Grapalat" w:hAnsi="GHEA Grapalat"/>
            <w:sz w:val="24"/>
            <w:szCs w:val="24"/>
            <w:lang w:val="en-US"/>
          </w:rPr>
          <w:delText>N</w:delText>
        </w:r>
        <w:r w:rsidRPr="00B138F3" w:rsidDel="002526A6">
          <w:rPr>
            <w:rFonts w:ascii="GHEA Grapalat" w:hAnsi="GHEA Grapalat"/>
            <w:sz w:val="24"/>
            <w:szCs w:val="24"/>
            <w:lang w:val="hy-AM"/>
          </w:rPr>
          <w:delText>________</w:delText>
        </w:r>
      </w:del>
    </w:p>
    <w:p w:rsidR="00A943A0" w:rsidRPr="00B138F3" w:rsidDel="002526A6" w:rsidRDefault="00A943A0" w:rsidP="00A943A0">
      <w:pPr>
        <w:widowControl w:val="0"/>
        <w:spacing w:after="160"/>
        <w:ind w:left="567" w:right="565"/>
        <w:jc w:val="center"/>
        <w:rPr>
          <w:del w:id="3510" w:author="user" w:date="2023-09-08T13:39:00Z"/>
          <w:rFonts w:ascii="GHEA Grapalat" w:hAnsi="GHEA Grapalat"/>
          <w:b/>
        </w:rPr>
      </w:pPr>
      <w:del w:id="3511" w:author="user" w:date="2023-09-08T13:39:00Z">
        <w:r w:rsidRPr="00B138F3" w:rsidDel="002526A6">
          <w:rPr>
            <w:rFonts w:ascii="GHEA Grapalat" w:hAnsi="GHEA Grapalat"/>
            <w:b/>
          </w:rPr>
          <w:delText xml:space="preserve">(обеспечение </w:delText>
        </w:r>
        <w:r w:rsidDel="002526A6">
          <w:rPr>
            <w:rFonts w:ascii="GHEA Grapalat" w:hAnsi="GHEA Grapalat"/>
            <w:b/>
          </w:rPr>
          <w:delText>предоплаты</w:delText>
        </w:r>
        <w:r w:rsidRPr="00B138F3" w:rsidDel="002526A6">
          <w:rPr>
            <w:rFonts w:ascii="GHEA Grapalat" w:hAnsi="GHEA Grapalat"/>
            <w:b/>
          </w:rPr>
          <w:delText>)</w:delText>
        </w:r>
      </w:del>
    </w:p>
    <w:p w:rsidR="00A943A0" w:rsidRPr="00B138F3" w:rsidDel="002526A6" w:rsidRDefault="00A943A0" w:rsidP="00A943A0">
      <w:pPr>
        <w:widowControl w:val="0"/>
        <w:spacing w:after="160"/>
        <w:ind w:left="567" w:right="565"/>
        <w:jc w:val="center"/>
        <w:rPr>
          <w:del w:id="3512" w:author="user" w:date="2023-09-08T13:39:00Z"/>
          <w:rFonts w:ascii="GHEA Grapalat" w:hAnsi="GHEA Grapalat"/>
          <w:b/>
        </w:rPr>
      </w:pPr>
    </w:p>
    <w:p w:rsidR="00A943A0" w:rsidRPr="00731BFC" w:rsidDel="002526A6" w:rsidRDefault="00A943A0" w:rsidP="00A943A0">
      <w:pPr>
        <w:pStyle w:val="NormalWeb"/>
        <w:shd w:val="clear" w:color="auto" w:fill="FFFFFF"/>
        <w:spacing w:before="0" w:beforeAutospacing="0" w:after="0" w:afterAutospacing="0"/>
        <w:jc w:val="both"/>
        <w:rPr>
          <w:del w:id="3513" w:author="user" w:date="2023-09-08T13:39:00Z"/>
          <w:rStyle w:val="Strong"/>
          <w:rFonts w:ascii="GHEA Grapalat" w:eastAsiaTheme="minorHAnsi" w:hAnsi="GHEA Grapalat" w:cstheme="minorBidi"/>
          <w:b w:val="0"/>
          <w:bCs w:val="0"/>
        </w:rPr>
      </w:pPr>
      <w:del w:id="3514" w:author="user" w:date="2023-09-08T13:39:00Z">
        <w:r w:rsidRPr="00731BFC" w:rsidDel="002526A6">
          <w:rPr>
            <w:rFonts w:ascii="GHEA Grapalat" w:eastAsiaTheme="minorHAnsi" w:hAnsi="GHEA Grapalat" w:cstheme="minorBidi"/>
          </w:rPr>
          <w:delTex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delText>
        </w:r>
        <w:r w:rsidRPr="00731BFC" w:rsidDel="002526A6">
          <w:rPr>
            <w:rFonts w:eastAsiaTheme="minorHAnsi" w:cstheme="minorBidi"/>
          </w:rPr>
          <w:delText>N</w:delText>
        </w:r>
        <w:r w:rsidRPr="00731BFC" w:rsidDel="002526A6">
          <w:rPr>
            <w:rFonts w:eastAsiaTheme="minorHAnsi" w:cstheme="minorBidi"/>
            <w:lang w:val="hy-AM"/>
          </w:rPr>
          <w:delText xml:space="preserve">  </w:delText>
        </w:r>
        <w:r w:rsidRPr="00731BFC" w:rsidDel="002526A6">
          <w:rPr>
            <w:rStyle w:val="Strong"/>
            <w:rFonts w:ascii="GHEA Grapalat" w:hAnsi="GHEA Grapalat"/>
            <w:sz w:val="20"/>
            <w:szCs w:val="20"/>
            <w:u w:val="single"/>
            <w:lang w:val="hy-AM"/>
          </w:rPr>
          <w:tab/>
        </w:r>
        <w:r w:rsidRPr="00731BFC" w:rsidDel="002526A6">
          <w:rPr>
            <w:rStyle w:val="Strong"/>
            <w:rFonts w:ascii="GHEA Grapalat" w:hAnsi="GHEA Grapalat"/>
            <w:sz w:val="20"/>
            <w:szCs w:val="20"/>
            <w:u w:val="single"/>
          </w:rPr>
          <w:delText>___________</w:delText>
        </w:r>
        <w:r w:rsidRPr="00731BFC" w:rsidDel="002526A6">
          <w:rPr>
            <w:rFonts w:ascii="GHEA Grapalat" w:eastAsiaTheme="minorHAnsi" w:hAnsi="GHEA Grapalat" w:cstheme="minorBidi"/>
          </w:rPr>
          <w:delText>заключаемым между</w:delText>
        </w:r>
      </w:del>
    </w:p>
    <w:p w:rsidR="00A943A0" w:rsidRPr="00731BFC" w:rsidDel="002526A6" w:rsidRDefault="00A943A0" w:rsidP="00A943A0">
      <w:pPr>
        <w:pStyle w:val="NormalWeb"/>
        <w:shd w:val="clear" w:color="auto" w:fill="FFFFFF"/>
        <w:spacing w:before="0" w:beforeAutospacing="0" w:after="0" w:afterAutospacing="0"/>
        <w:jc w:val="both"/>
        <w:rPr>
          <w:del w:id="3515" w:author="user" w:date="2023-09-08T13:39:00Z"/>
          <w:rFonts w:ascii="GHEA Grapalat" w:eastAsiaTheme="minorHAnsi" w:hAnsi="GHEA Grapalat" w:cstheme="minorBidi"/>
        </w:rPr>
      </w:pPr>
      <w:del w:id="3516" w:author="user" w:date="2023-09-08T13:39:00Z">
        <w:r w:rsidRPr="00731BFC" w:rsidDel="002526A6">
          <w:rPr>
            <w:rStyle w:val="Strong"/>
            <w:rFonts w:ascii="GHEA Grapalat" w:hAnsi="GHEA Grapalat"/>
            <w:sz w:val="20"/>
            <w:szCs w:val="20"/>
          </w:rPr>
          <w:delText xml:space="preserve">                                                    </w:delText>
        </w:r>
        <w:r w:rsidRPr="00731BFC" w:rsidDel="002526A6">
          <w:rPr>
            <w:rStyle w:val="Strong"/>
            <w:rFonts w:ascii="GHEA Grapalat" w:hAnsi="GHEA Grapalat"/>
            <w:b w:val="0"/>
            <w:sz w:val="20"/>
            <w:szCs w:val="20"/>
          </w:rPr>
          <w:delText xml:space="preserve">   </w:delText>
        </w:r>
        <w:r w:rsidRPr="00731BFC" w:rsidDel="002526A6">
          <w:rPr>
            <w:rStyle w:val="Strong"/>
            <w:rFonts w:ascii="GHEA Grapalat" w:hAnsi="GHEA Grapalat"/>
            <w:b w:val="0"/>
            <w:sz w:val="20"/>
            <w:szCs w:val="20"/>
            <w:lang w:val="hy-AM"/>
          </w:rPr>
          <w:tab/>
        </w:r>
        <w:r w:rsidRPr="00731BFC" w:rsidDel="002526A6">
          <w:rPr>
            <w:rStyle w:val="Strong"/>
            <w:rFonts w:ascii="GHEA Grapalat" w:hAnsi="GHEA Grapalat"/>
            <w:b w:val="0"/>
            <w:sz w:val="20"/>
            <w:szCs w:val="20"/>
            <w:lang w:val="hy-AM"/>
          </w:rPr>
          <w:tab/>
        </w:r>
        <w:r w:rsidRPr="00731BFC" w:rsidDel="002526A6">
          <w:rPr>
            <w:rStyle w:val="Strong"/>
            <w:rFonts w:ascii="GHEA Grapalat" w:hAnsi="GHEA Grapalat"/>
            <w:b w:val="0"/>
            <w:sz w:val="20"/>
            <w:szCs w:val="20"/>
          </w:rPr>
          <w:delText xml:space="preserve">           </w:delText>
        </w:r>
        <w:r w:rsidRPr="00731BFC" w:rsidDel="002526A6">
          <w:rPr>
            <w:rStyle w:val="Strong"/>
            <w:rFonts w:ascii="GHEA Grapalat" w:hAnsi="GHEA Grapalat"/>
            <w:b w:val="0"/>
            <w:sz w:val="16"/>
            <w:szCs w:val="16"/>
          </w:rPr>
          <w:delText>номер заключаемого договора</w:delText>
        </w:r>
        <w:r w:rsidRPr="00731BFC" w:rsidDel="002526A6">
          <w:rPr>
            <w:rFonts w:ascii="GHEA Grapalat" w:eastAsiaTheme="minorHAnsi" w:hAnsi="GHEA Grapalat" w:cstheme="minorBidi"/>
          </w:rPr>
          <w:delText xml:space="preserve"> </w:delText>
        </w:r>
      </w:del>
    </w:p>
    <w:p w:rsidR="00A943A0" w:rsidRPr="00731BFC" w:rsidDel="002526A6" w:rsidRDefault="00A943A0" w:rsidP="00A943A0">
      <w:pPr>
        <w:pStyle w:val="NormalWeb"/>
        <w:shd w:val="clear" w:color="auto" w:fill="FFFFFF"/>
        <w:spacing w:before="0" w:beforeAutospacing="0" w:after="0" w:afterAutospacing="0"/>
        <w:ind w:left="-142"/>
        <w:rPr>
          <w:del w:id="3517" w:author="user" w:date="2023-09-08T13:39:00Z"/>
          <w:rStyle w:val="Strong"/>
          <w:rFonts w:ascii="GHEA Grapalat" w:hAnsi="GHEA Grapalat"/>
          <w:b w:val="0"/>
          <w:bCs w:val="0"/>
          <w:sz w:val="20"/>
          <w:szCs w:val="20"/>
          <w:lang w:val="hy-AM"/>
        </w:rPr>
      </w:pPr>
      <w:del w:id="3518" w:author="user" w:date="2023-09-08T13:39:00Z">
        <w:r w:rsidRPr="00731BFC" w:rsidDel="002526A6">
          <w:rPr>
            <w:rFonts w:ascii="GHEA Grapalat" w:hAnsi="GHEA Grapalat"/>
            <w:sz w:val="20"/>
            <w:szCs w:val="20"/>
            <w:u w:val="single"/>
          </w:rPr>
          <w:delText>______________________</w:delText>
        </w:r>
        <w:r w:rsidRPr="00731BFC" w:rsidDel="002526A6">
          <w:rPr>
            <w:rFonts w:ascii="GHEA Grapalat" w:hAnsi="GHEA Grapalat"/>
            <w:sz w:val="20"/>
            <w:szCs w:val="20"/>
            <w:lang w:val="hy-AM"/>
          </w:rPr>
          <w:delText xml:space="preserve"> </w:delText>
        </w:r>
        <w:r w:rsidRPr="00731BFC" w:rsidDel="002526A6">
          <w:rPr>
            <w:rFonts w:ascii="GHEA Grapalat" w:eastAsiaTheme="minorHAnsi" w:hAnsi="GHEA Grapalat" w:cstheme="minorBidi"/>
          </w:rPr>
          <w:delText xml:space="preserve">   (далее-бенефициар)   и</w:delText>
        </w:r>
        <w:r w:rsidRPr="00731BFC" w:rsidDel="002526A6">
          <w:rPr>
            <w:rStyle w:val="Strong"/>
            <w:rFonts w:ascii="GHEA Grapalat" w:hAnsi="GHEA Grapalat"/>
            <w:b w:val="0"/>
            <w:sz w:val="20"/>
            <w:szCs w:val="20"/>
          </w:rPr>
          <w:delText xml:space="preserve">     </w:delText>
        </w:r>
        <w:r w:rsidRPr="00731BFC" w:rsidDel="002526A6">
          <w:rPr>
            <w:rStyle w:val="Strong"/>
            <w:rFonts w:ascii="GHEA Grapalat" w:hAnsi="GHEA Grapalat"/>
            <w:b w:val="0"/>
            <w:sz w:val="20"/>
            <w:szCs w:val="20"/>
            <w:u w:val="single"/>
            <w:lang w:val="hy-AM"/>
          </w:rPr>
          <w:tab/>
        </w:r>
        <w:r w:rsidRPr="00731BFC" w:rsidDel="002526A6">
          <w:rPr>
            <w:rStyle w:val="Strong"/>
            <w:rFonts w:ascii="GHEA Grapalat" w:hAnsi="GHEA Grapalat"/>
            <w:b w:val="0"/>
            <w:sz w:val="20"/>
            <w:szCs w:val="20"/>
            <w:u w:val="single"/>
            <w:lang w:val="hy-AM"/>
          </w:rPr>
          <w:tab/>
        </w:r>
        <w:r w:rsidRPr="00731BFC" w:rsidDel="002526A6">
          <w:rPr>
            <w:rStyle w:val="Strong"/>
            <w:rFonts w:ascii="GHEA Grapalat" w:hAnsi="GHEA Grapalat"/>
            <w:b w:val="0"/>
            <w:sz w:val="20"/>
            <w:szCs w:val="20"/>
            <w:u w:val="single"/>
            <w:lang w:val="hy-AM"/>
          </w:rPr>
          <w:tab/>
        </w:r>
        <w:r w:rsidRPr="00731BFC" w:rsidDel="002526A6">
          <w:rPr>
            <w:rStyle w:val="Strong"/>
            <w:rFonts w:ascii="GHEA Grapalat" w:hAnsi="GHEA Grapalat"/>
            <w:b w:val="0"/>
            <w:sz w:val="20"/>
            <w:szCs w:val="20"/>
            <w:u w:val="single"/>
            <w:lang w:val="hy-AM"/>
          </w:rPr>
          <w:tab/>
        </w:r>
        <w:r w:rsidRPr="00731BFC" w:rsidDel="002526A6">
          <w:rPr>
            <w:rFonts w:eastAsiaTheme="minorHAnsi" w:cstheme="minorBidi"/>
          </w:rPr>
          <w:delText xml:space="preserve">    </w:delText>
        </w:r>
      </w:del>
    </w:p>
    <w:p w:rsidR="00A943A0" w:rsidRPr="00731BFC" w:rsidDel="002526A6" w:rsidRDefault="00A943A0" w:rsidP="00A943A0">
      <w:pPr>
        <w:pStyle w:val="NormalWeb"/>
        <w:shd w:val="clear" w:color="auto" w:fill="FFFFFF"/>
        <w:spacing w:before="0" w:beforeAutospacing="0" w:after="0" w:afterAutospacing="0"/>
        <w:ind w:left="-142"/>
        <w:rPr>
          <w:del w:id="3519" w:author="user" w:date="2023-09-08T13:39:00Z"/>
          <w:rStyle w:val="Strong"/>
          <w:rFonts w:ascii="GHEA Grapalat" w:hAnsi="GHEA Grapalat"/>
          <w:b w:val="0"/>
          <w:sz w:val="16"/>
          <w:szCs w:val="16"/>
        </w:rPr>
      </w:pPr>
      <w:del w:id="3520" w:author="user" w:date="2023-09-08T13:39:00Z">
        <w:r w:rsidRPr="00731BFC" w:rsidDel="002526A6">
          <w:rPr>
            <w:rStyle w:val="Strong"/>
            <w:rFonts w:ascii="GHEA Grapalat" w:hAnsi="GHEA Grapalat"/>
            <w:b w:val="0"/>
            <w:sz w:val="18"/>
            <w:szCs w:val="18"/>
          </w:rPr>
          <w:delText xml:space="preserve"> </w:delText>
        </w:r>
        <w:r w:rsidRPr="00731BFC" w:rsidDel="002526A6">
          <w:rPr>
            <w:rStyle w:val="Strong"/>
            <w:rFonts w:ascii="GHEA Grapalat" w:hAnsi="GHEA Grapalat"/>
            <w:b w:val="0"/>
            <w:sz w:val="16"/>
            <w:szCs w:val="16"/>
          </w:rPr>
          <w:delText>наименование заказчика                                                                  наименование отобранного участника</w:delText>
        </w:r>
      </w:del>
    </w:p>
    <w:p w:rsidR="00A943A0" w:rsidRPr="00731BFC" w:rsidDel="002526A6" w:rsidRDefault="00A943A0" w:rsidP="00A943A0">
      <w:pPr>
        <w:pStyle w:val="NormalWeb"/>
        <w:shd w:val="clear" w:color="auto" w:fill="FFFFFF"/>
        <w:spacing w:before="0" w:beforeAutospacing="0" w:after="0" w:afterAutospacing="0"/>
        <w:ind w:left="-142"/>
        <w:rPr>
          <w:del w:id="3521" w:author="user" w:date="2023-09-08T13:39:00Z"/>
          <w:rFonts w:cs="Sylfaen"/>
          <w:sz w:val="16"/>
          <w:szCs w:val="16"/>
          <w:vertAlign w:val="superscript"/>
          <w:lang w:val="hy-AM"/>
        </w:rPr>
      </w:pPr>
      <w:del w:id="3522" w:author="user" w:date="2023-09-08T13:39:00Z">
        <w:r w:rsidRPr="00731BFC" w:rsidDel="002526A6">
          <w:rPr>
            <w:rStyle w:val="Strong"/>
            <w:rFonts w:ascii="GHEA Grapalat" w:hAnsi="GHEA Grapalat"/>
            <w:b w:val="0"/>
            <w:sz w:val="16"/>
            <w:szCs w:val="16"/>
          </w:rPr>
          <w:delText xml:space="preserve">                                                                </w:delText>
        </w:r>
        <w:r w:rsidRPr="00731BFC" w:rsidDel="002526A6">
          <w:rPr>
            <w:rStyle w:val="Strong"/>
            <w:rFonts w:ascii="GHEA Grapalat" w:hAnsi="GHEA Grapalat"/>
            <w:b w:val="0"/>
            <w:sz w:val="16"/>
            <w:szCs w:val="16"/>
            <w:lang w:val="hy-AM"/>
          </w:rPr>
          <w:tab/>
        </w:r>
      </w:del>
    </w:p>
    <w:p w:rsidR="00A943A0" w:rsidRPr="00731BFC" w:rsidDel="002526A6" w:rsidRDefault="00A943A0" w:rsidP="00A943A0">
      <w:pPr>
        <w:pStyle w:val="NormalWeb"/>
        <w:shd w:val="clear" w:color="auto" w:fill="FFFFFF"/>
        <w:spacing w:before="0" w:beforeAutospacing="0" w:after="0" w:afterAutospacing="0"/>
        <w:jc w:val="both"/>
        <w:rPr>
          <w:del w:id="3523" w:author="user" w:date="2023-09-08T13:39:00Z"/>
          <w:rFonts w:ascii="GHEA Grapalat" w:hAnsi="GHEA Grapalat"/>
          <w:sz w:val="20"/>
          <w:szCs w:val="20"/>
        </w:rPr>
      </w:pPr>
      <w:del w:id="3524" w:author="user" w:date="2023-09-08T13:39:00Z">
        <w:r w:rsidRPr="00731BFC" w:rsidDel="002526A6">
          <w:rPr>
            <w:rFonts w:eastAsiaTheme="minorHAnsi" w:cstheme="minorBidi"/>
          </w:rPr>
          <w:delText>(</w:delText>
        </w:r>
        <w:r w:rsidRPr="00731BFC" w:rsidDel="002526A6">
          <w:rPr>
            <w:rFonts w:ascii="GHEA Grapalat" w:eastAsiaTheme="minorHAnsi" w:hAnsi="GHEA Grapalat" w:cstheme="minorBidi"/>
          </w:rPr>
          <w:delText xml:space="preserve">далее-принципал). </w:delText>
        </w:r>
      </w:del>
    </w:p>
    <w:p w:rsidR="00A943A0" w:rsidRPr="00731BFC" w:rsidDel="002526A6" w:rsidRDefault="00A943A0" w:rsidP="00A943A0">
      <w:pPr>
        <w:pStyle w:val="NormalWeb"/>
        <w:shd w:val="clear" w:color="auto" w:fill="FFFFFF"/>
        <w:spacing w:before="0" w:beforeAutospacing="0" w:after="0" w:afterAutospacing="0"/>
        <w:ind w:firstLine="375"/>
        <w:jc w:val="both"/>
        <w:rPr>
          <w:del w:id="3525" w:author="user" w:date="2023-09-08T13:39:00Z"/>
          <w:rStyle w:val="Strong"/>
          <w:rFonts w:ascii="GHEA Grapalat" w:hAnsi="GHEA Grapalat"/>
          <w:sz w:val="20"/>
          <w:szCs w:val="20"/>
          <w:lang w:val="hy-AM"/>
        </w:rPr>
      </w:pPr>
      <w:del w:id="3526" w:author="user" w:date="2023-09-08T13:39:00Z">
        <w:r w:rsidRPr="00731BFC" w:rsidDel="002526A6">
          <w:rPr>
            <w:rStyle w:val="Strong"/>
            <w:rFonts w:ascii="GHEA Grapalat" w:hAnsi="GHEA Grapalat"/>
            <w:sz w:val="20"/>
            <w:szCs w:val="20"/>
            <w:lang w:val="hy-AM"/>
          </w:rPr>
          <w:tab/>
        </w:r>
      </w:del>
    </w:p>
    <w:p w:rsidR="00A943A0" w:rsidRPr="00B138F3" w:rsidDel="002526A6" w:rsidRDefault="00A943A0" w:rsidP="00A943A0">
      <w:pPr>
        <w:pStyle w:val="NormalWeb"/>
        <w:shd w:val="clear" w:color="auto" w:fill="FFFFFF"/>
        <w:spacing w:before="0" w:beforeAutospacing="0" w:after="0" w:afterAutospacing="0"/>
        <w:jc w:val="both"/>
        <w:rPr>
          <w:del w:id="3527" w:author="user" w:date="2023-09-08T13:39:00Z"/>
          <w:rFonts w:ascii="GHEA Grapalat" w:eastAsiaTheme="minorHAnsi" w:hAnsi="GHEA Grapalat" w:cstheme="minorBidi"/>
          <w:lang w:val="hy-AM"/>
        </w:rPr>
      </w:pPr>
      <w:del w:id="3528" w:author="user" w:date="2023-09-08T13:39:00Z">
        <w:r w:rsidRPr="00B138F3" w:rsidDel="002526A6">
          <w:rPr>
            <w:rFonts w:ascii="GHEA Grapalat" w:eastAsiaTheme="minorHAnsi" w:hAnsi="GHEA Grapalat" w:cstheme="minorBidi"/>
          </w:rPr>
          <w:delText xml:space="preserve">  </w:delText>
        </w:r>
        <w:r w:rsidRPr="00903D4D" w:rsidDel="002526A6">
          <w:rPr>
            <w:rFonts w:ascii="GHEA Grapalat" w:eastAsiaTheme="minorHAnsi" w:hAnsi="GHEA Grapalat" w:cstheme="minorBidi"/>
          </w:rPr>
          <w:delText xml:space="preserve">2.  По гарантии </w:delText>
        </w:r>
        <w:r w:rsidRPr="00903D4D" w:rsidDel="002526A6">
          <w:rPr>
            <w:rFonts w:ascii="GHEA Grapalat" w:eastAsiaTheme="minorHAnsi" w:hAnsi="GHEA Grapalat" w:cstheme="minorBidi"/>
            <w:lang w:val="hy-AM"/>
          </w:rPr>
          <w:delText>----------------------------------------------------------------------------</w:delText>
        </w:r>
        <w:r w:rsidRPr="00B138F3" w:rsidDel="002526A6">
          <w:rPr>
            <w:rFonts w:ascii="GHEA Grapalat" w:eastAsiaTheme="minorHAnsi" w:hAnsi="GHEA Grapalat" w:cstheme="minorBidi"/>
            <w:lang w:val="hy-AM"/>
          </w:rPr>
          <w:delText xml:space="preserve"> </w:delText>
        </w:r>
      </w:del>
    </w:p>
    <w:p w:rsidR="00A943A0" w:rsidRPr="00B138F3" w:rsidDel="002526A6" w:rsidRDefault="00A943A0" w:rsidP="00A943A0">
      <w:pPr>
        <w:pStyle w:val="NormalWeb"/>
        <w:shd w:val="clear" w:color="auto" w:fill="FFFFFF"/>
        <w:spacing w:before="0" w:beforeAutospacing="0" w:after="0" w:afterAutospacing="0"/>
        <w:jc w:val="both"/>
        <w:rPr>
          <w:del w:id="3529" w:author="user" w:date="2023-09-08T13:39:00Z"/>
          <w:rFonts w:ascii="GHEA Grapalat" w:eastAsiaTheme="minorHAnsi" w:hAnsi="GHEA Grapalat" w:cstheme="minorBidi"/>
          <w:sz w:val="18"/>
          <w:szCs w:val="18"/>
          <w:lang w:val="hy-AM"/>
        </w:rPr>
      </w:pPr>
      <w:del w:id="3530" w:author="user" w:date="2023-09-08T13:39:00Z">
        <w:r w:rsidRPr="00B138F3" w:rsidDel="002526A6">
          <w:rPr>
            <w:rFonts w:ascii="GHEA Grapalat" w:eastAsiaTheme="minorHAnsi" w:hAnsi="GHEA Grapalat" w:cstheme="minorBidi"/>
            <w:sz w:val="18"/>
            <w:szCs w:val="18"/>
          </w:rPr>
          <w:delText xml:space="preserve">                                                           наименование банка выдающего гарантию</w:delText>
        </w:r>
      </w:del>
    </w:p>
    <w:p w:rsidR="00A943A0" w:rsidRPr="00B138F3" w:rsidDel="002526A6" w:rsidRDefault="00A943A0" w:rsidP="00A943A0">
      <w:pPr>
        <w:pStyle w:val="NormalWeb"/>
        <w:shd w:val="clear" w:color="auto" w:fill="FFFFFF"/>
        <w:spacing w:before="0" w:beforeAutospacing="0" w:after="0" w:afterAutospacing="0"/>
        <w:jc w:val="both"/>
        <w:rPr>
          <w:del w:id="3531"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spacing w:before="0" w:beforeAutospacing="0" w:after="0" w:afterAutospacing="0"/>
        <w:jc w:val="both"/>
        <w:rPr>
          <w:del w:id="3532" w:author="user" w:date="2023-09-08T13:39:00Z"/>
          <w:rFonts w:ascii="GHEA Grapalat" w:eastAsiaTheme="minorHAnsi" w:hAnsi="GHEA Grapalat" w:cstheme="minorBidi"/>
        </w:rPr>
      </w:pPr>
      <w:del w:id="3533" w:author="user" w:date="2023-09-08T13:39:00Z">
        <w:r w:rsidRPr="00B138F3" w:rsidDel="002526A6">
          <w:rPr>
            <w:rFonts w:ascii="GHEA Grapalat" w:eastAsiaTheme="minorHAnsi" w:hAnsi="GHEA Grapalat" w:cstheme="minorBidi"/>
          </w:rPr>
          <w:delTex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delText>
        </w:r>
      </w:del>
    </w:p>
    <w:p w:rsidR="00A943A0" w:rsidRPr="00B138F3" w:rsidDel="002526A6" w:rsidRDefault="00A943A0" w:rsidP="00A943A0">
      <w:pPr>
        <w:pStyle w:val="NormalWeb"/>
        <w:shd w:val="clear" w:color="auto" w:fill="FFFFFF"/>
        <w:spacing w:before="0" w:beforeAutospacing="0" w:after="0" w:afterAutospacing="0"/>
        <w:jc w:val="center"/>
        <w:rPr>
          <w:del w:id="3534" w:author="user" w:date="2023-09-08T13:39:00Z"/>
          <w:rFonts w:ascii="GHEA Grapalat" w:eastAsiaTheme="minorHAnsi" w:hAnsi="GHEA Grapalat" w:cstheme="minorBidi"/>
        </w:rPr>
      </w:pPr>
      <w:del w:id="3535" w:author="user" w:date="2023-09-08T13:39:00Z">
        <w:r w:rsidRPr="00B138F3" w:rsidDel="002526A6">
          <w:rPr>
            <w:rFonts w:ascii="GHEA Grapalat" w:eastAsiaTheme="minorHAnsi" w:hAnsi="GHEA Grapalat" w:cstheme="minorBidi"/>
            <w:sz w:val="18"/>
            <w:szCs w:val="18"/>
          </w:rPr>
          <w:delText xml:space="preserve">                                                       сумма в цифрах и прописью</w:delText>
        </w:r>
      </w:del>
    </w:p>
    <w:p w:rsidR="00A943A0" w:rsidRPr="00B138F3" w:rsidDel="002526A6" w:rsidRDefault="00A943A0" w:rsidP="00A943A0">
      <w:pPr>
        <w:pStyle w:val="NormalWeb"/>
        <w:shd w:val="clear" w:color="auto" w:fill="FFFFFF"/>
        <w:spacing w:before="0" w:beforeAutospacing="0" w:after="0" w:afterAutospacing="0"/>
        <w:jc w:val="both"/>
        <w:rPr>
          <w:del w:id="3536" w:author="user" w:date="2023-09-08T13:39:00Z"/>
          <w:rFonts w:ascii="GHEA Grapalat" w:eastAsiaTheme="minorHAnsi" w:hAnsi="GHEA Grapalat" w:cstheme="minorBidi"/>
          <w:sz w:val="18"/>
          <w:szCs w:val="18"/>
        </w:rPr>
      </w:pPr>
      <w:del w:id="3537" w:author="user" w:date="2023-09-08T13:39:00Z">
        <w:r w:rsidRPr="00B138F3" w:rsidDel="002526A6">
          <w:rPr>
            <w:rFonts w:ascii="GHEA Grapalat" w:eastAsiaTheme="minorHAnsi" w:hAnsi="GHEA Grapalat" w:cstheme="minorBidi"/>
          </w:rPr>
          <w:delText xml:space="preserve">                         </w:delText>
        </w:r>
      </w:del>
    </w:p>
    <w:p w:rsidR="00A943A0" w:rsidRPr="00B138F3" w:rsidDel="002526A6" w:rsidRDefault="00A943A0" w:rsidP="00A943A0">
      <w:pPr>
        <w:pStyle w:val="NormalWeb"/>
        <w:shd w:val="clear" w:color="auto" w:fill="FFFFFF"/>
        <w:spacing w:before="0" w:beforeAutospacing="0" w:after="0" w:afterAutospacing="0"/>
        <w:jc w:val="both"/>
        <w:rPr>
          <w:del w:id="3538" w:author="user" w:date="2023-09-08T13:39:00Z"/>
          <w:rFonts w:ascii="GHEA Grapalat" w:eastAsiaTheme="minorHAnsi" w:hAnsi="GHEA Grapalat" w:cstheme="minorBidi"/>
        </w:rPr>
      </w:pPr>
      <w:del w:id="3539" w:author="user" w:date="2023-09-08T13:39:00Z">
        <w:r w:rsidRPr="00B138F3" w:rsidDel="002526A6">
          <w:rPr>
            <w:rFonts w:ascii="GHEA Grapalat" w:eastAsiaTheme="minorHAnsi" w:hAnsi="GHEA Grapalat" w:cstheme="minorBidi"/>
          </w:rPr>
          <w:delText xml:space="preserve">(далее-сумма гарантии) в течение </w:delText>
        </w:r>
        <w:r w:rsidR="00B20BCE" w:rsidDel="002526A6">
          <w:rPr>
            <w:rFonts w:ascii="GHEA Grapalat" w:eastAsiaTheme="minorHAnsi" w:hAnsi="GHEA Grapalat" w:cstheme="minorBidi"/>
          </w:rPr>
          <w:delText>пяти</w:delText>
        </w:r>
        <w:r w:rsidRPr="00B138F3" w:rsidDel="002526A6">
          <w:rPr>
            <w:rFonts w:ascii="GHEA Grapalat" w:eastAsiaTheme="minorHAnsi" w:hAnsi="GHEA Grapalat" w:cstheme="minorBidi"/>
          </w:rPr>
          <w:delText xml:space="preserve"> рабочих дней после получения требования. Выплата производится посредством перечисления на расчетный счет____________________ бенефициара.</w:delText>
        </w:r>
      </w:del>
    </w:p>
    <w:p w:rsidR="00A943A0" w:rsidRPr="00B138F3" w:rsidDel="002526A6" w:rsidRDefault="00A943A0" w:rsidP="00A943A0">
      <w:pPr>
        <w:pStyle w:val="NormalWeb"/>
        <w:shd w:val="clear" w:color="auto" w:fill="FFFFFF"/>
        <w:spacing w:before="0" w:beforeAutospacing="0" w:after="0" w:afterAutospacing="0"/>
        <w:jc w:val="both"/>
        <w:rPr>
          <w:del w:id="3540" w:author="user" w:date="2023-09-08T13:39:00Z"/>
          <w:rFonts w:ascii="GHEA Grapalat" w:eastAsiaTheme="minorHAnsi" w:hAnsi="GHEA Grapalat" w:cstheme="minorBidi"/>
          <w:sz w:val="18"/>
          <w:szCs w:val="18"/>
        </w:rPr>
      </w:pPr>
      <w:del w:id="3541" w:author="user" w:date="2023-09-08T13:39:00Z">
        <w:r w:rsidRPr="00B138F3"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sz w:val="18"/>
            <w:szCs w:val="18"/>
          </w:rPr>
          <w:delText>расчетный счет</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42" w:author="user" w:date="2023-09-08T13:39:00Z"/>
          <w:rStyle w:val="Strong"/>
          <w:rFonts w:ascii="GHEA Grapalat" w:hAnsi="GHEA Grapalat"/>
          <w:b w:val="0"/>
          <w:bCs w:val="0"/>
          <w:sz w:val="20"/>
          <w:szCs w:val="20"/>
        </w:rPr>
      </w:pPr>
      <w:del w:id="3543" w:author="user" w:date="2023-09-08T13:39:00Z">
        <w:r w:rsidRPr="00B138F3" w:rsidDel="002526A6">
          <w:rPr>
            <w:rStyle w:val="Strong"/>
            <w:rFonts w:ascii="GHEA Grapalat" w:hAnsi="GHEA Grapalat"/>
            <w:sz w:val="20"/>
            <w:szCs w:val="20"/>
          </w:rPr>
          <w:delText xml:space="preserve">3. </w:delText>
        </w:r>
        <w:r w:rsidRPr="00B138F3" w:rsidDel="002526A6">
          <w:rPr>
            <w:rFonts w:ascii="GHEA Grapalat" w:eastAsiaTheme="minorHAnsi" w:hAnsi="GHEA Grapalat" w:cstheme="minorBidi"/>
          </w:rPr>
          <w:delText>Настоящая гарантия является безотзывной.</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44" w:author="user" w:date="2023-09-08T13:39:00Z"/>
          <w:rStyle w:val="Strong"/>
          <w:rFonts w:ascii="GHEA Grapalat" w:hAnsi="GHEA Grapalat"/>
          <w:b w:val="0"/>
          <w:bCs w:val="0"/>
          <w:sz w:val="20"/>
          <w:szCs w:val="20"/>
        </w:rPr>
      </w:pPr>
    </w:p>
    <w:p w:rsidR="00A943A0" w:rsidRPr="00B138F3" w:rsidDel="002526A6" w:rsidRDefault="00A943A0" w:rsidP="00A943A0">
      <w:pPr>
        <w:pStyle w:val="NormalWeb"/>
        <w:shd w:val="clear" w:color="auto" w:fill="FFFFFF"/>
        <w:spacing w:before="0" w:beforeAutospacing="0" w:after="0" w:afterAutospacing="0"/>
        <w:ind w:firstLine="375"/>
        <w:jc w:val="both"/>
        <w:rPr>
          <w:del w:id="3545" w:author="user" w:date="2023-09-08T13:39:00Z"/>
          <w:rFonts w:ascii="GHEA Grapalat" w:eastAsiaTheme="minorHAnsi" w:hAnsi="GHEA Grapalat" w:cstheme="minorBidi"/>
        </w:rPr>
      </w:pPr>
      <w:del w:id="3546" w:author="user" w:date="2023-09-08T13:39:00Z">
        <w:r w:rsidRPr="00B138F3" w:rsidDel="002526A6">
          <w:rPr>
            <w:rFonts w:ascii="GHEA Grapalat" w:eastAsiaTheme="minorHAnsi" w:hAnsi="GHEA Grapalat" w:cstheme="minorBidi"/>
          </w:rPr>
          <w:delTex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delText>
        </w:r>
        <w:r w:rsidDel="002526A6">
          <w:rPr>
            <w:rFonts w:ascii="GHEA Grapalat" w:eastAsiaTheme="minorHAnsi" w:hAnsi="GHEA Grapalat" w:cstheme="minorBidi"/>
          </w:rPr>
          <w:delText xml:space="preserve"> </w:delText>
        </w:r>
        <w:r w:rsidRPr="00B138F3" w:rsidDel="002526A6">
          <w:rPr>
            <w:rFonts w:ascii="GHEA Grapalat" w:eastAsiaTheme="minorHAnsi" w:hAnsi="GHEA Grapalat" w:cstheme="minorBidi"/>
          </w:rPr>
          <w:delText xml:space="preserve"> выдающего гарантию.</w:delText>
        </w:r>
      </w:del>
    </w:p>
    <w:p w:rsidR="00A943A0" w:rsidRPr="00910F01" w:rsidDel="002526A6" w:rsidRDefault="00A943A0" w:rsidP="00A943A0">
      <w:pPr>
        <w:pStyle w:val="NormalWeb"/>
        <w:shd w:val="clear" w:color="auto" w:fill="FFFFFF"/>
        <w:ind w:firstLine="374"/>
        <w:contextualSpacing/>
        <w:jc w:val="both"/>
        <w:rPr>
          <w:del w:id="3547" w:author="user" w:date="2023-09-08T13:39:00Z"/>
          <w:rFonts w:ascii="GHEA Grapalat" w:eastAsiaTheme="minorHAnsi" w:hAnsi="GHEA Grapalat" w:cstheme="minorBidi"/>
        </w:rPr>
      </w:pPr>
      <w:del w:id="3548" w:author="user" w:date="2023-09-08T13:39:00Z">
        <w:r w:rsidRPr="00910F01" w:rsidDel="002526A6">
          <w:rPr>
            <w:rFonts w:ascii="GHEA Grapalat" w:eastAsiaTheme="minorHAnsi" w:hAnsi="GHEA Grapalat" w:cstheme="minorBidi"/>
          </w:rPr>
          <w:delText xml:space="preserve">5. Гарантия действует </w:delText>
        </w:r>
        <w:r w:rsidR="00AD57B3" w:rsidDel="002526A6">
          <w:rPr>
            <w:rFonts w:ascii="GHEA Grapalat" w:eastAsiaTheme="minorHAnsi" w:hAnsi="GHEA Grapalat" w:cstheme="minorBidi"/>
          </w:rPr>
          <w:delText xml:space="preserve">с момента выпуска и в силе </w:delText>
        </w:r>
        <w:r w:rsidRPr="00910F01" w:rsidDel="002526A6">
          <w:rPr>
            <w:rFonts w:ascii="GHEA Grapalat" w:eastAsiaTheme="minorHAnsi" w:hAnsi="GHEA Grapalat" w:cstheme="minorBidi"/>
          </w:rPr>
          <w:delText xml:space="preserve">со дня вступления в силу договора N________________________ заключаемого  между  бенефициаром и   </w:delText>
        </w:r>
      </w:del>
    </w:p>
    <w:p w:rsidR="00A943A0" w:rsidRPr="00910F01" w:rsidDel="002526A6" w:rsidRDefault="00AD57B3" w:rsidP="00A943A0">
      <w:pPr>
        <w:pStyle w:val="NormalWeb"/>
        <w:shd w:val="clear" w:color="auto" w:fill="FFFFFF"/>
        <w:ind w:firstLine="374"/>
        <w:contextualSpacing/>
        <w:jc w:val="both"/>
        <w:rPr>
          <w:del w:id="3549" w:author="user" w:date="2023-09-08T13:39:00Z"/>
          <w:rFonts w:ascii="GHEA Grapalat" w:eastAsiaTheme="minorHAnsi" w:hAnsi="GHEA Grapalat" w:cstheme="minorBidi"/>
        </w:rPr>
      </w:pPr>
      <w:del w:id="3550" w:author="user" w:date="2023-09-08T13:39:00Z">
        <w:r w:rsidDel="002526A6">
          <w:rPr>
            <w:rFonts w:ascii="GHEA Grapalat" w:eastAsiaTheme="minorHAnsi" w:hAnsi="GHEA Grapalat" w:cstheme="minorBidi"/>
            <w:sz w:val="18"/>
            <w:szCs w:val="18"/>
          </w:rPr>
          <w:delText xml:space="preserve">                </w:delText>
        </w:r>
        <w:r w:rsidR="00A943A0" w:rsidRPr="00910F01" w:rsidDel="002526A6">
          <w:rPr>
            <w:rFonts w:ascii="GHEA Grapalat" w:eastAsiaTheme="minorHAnsi" w:hAnsi="GHEA Grapalat" w:cstheme="minorBidi"/>
            <w:sz w:val="18"/>
            <w:szCs w:val="18"/>
          </w:rPr>
          <w:delText>номер заключаемого договара</w:delText>
        </w:r>
      </w:del>
    </w:p>
    <w:p w:rsidR="00A943A0" w:rsidRPr="00910F01" w:rsidDel="002526A6" w:rsidRDefault="00A943A0" w:rsidP="00A943A0">
      <w:pPr>
        <w:pStyle w:val="NormalWeb"/>
        <w:shd w:val="clear" w:color="auto" w:fill="FFFFFF"/>
        <w:ind w:firstLine="374"/>
        <w:contextualSpacing/>
        <w:jc w:val="both"/>
        <w:rPr>
          <w:del w:id="3551" w:author="user" w:date="2023-09-08T13:39:00Z"/>
          <w:rFonts w:ascii="GHEA Grapalat" w:eastAsiaTheme="minorHAnsi" w:hAnsi="GHEA Grapalat" w:cstheme="minorBidi"/>
        </w:rPr>
      </w:pPr>
    </w:p>
    <w:p w:rsidR="00A943A0" w:rsidRPr="00910F01" w:rsidDel="002526A6" w:rsidRDefault="00AD57B3" w:rsidP="00A943A0">
      <w:pPr>
        <w:pStyle w:val="NormalWeb"/>
        <w:shd w:val="clear" w:color="auto" w:fill="FFFFFF"/>
        <w:contextualSpacing/>
        <w:jc w:val="both"/>
        <w:rPr>
          <w:del w:id="3552" w:author="user" w:date="2023-09-08T13:39:00Z"/>
          <w:rFonts w:ascii="GHEA Grapalat" w:eastAsiaTheme="minorHAnsi" w:hAnsi="GHEA Grapalat" w:cstheme="minorBidi"/>
          <w:lang w:val="hy-AM"/>
        </w:rPr>
      </w:pPr>
      <w:del w:id="3553" w:author="user" w:date="2023-09-08T13:39:00Z">
        <w:r w:rsidRPr="00910F01" w:rsidDel="002526A6">
          <w:rPr>
            <w:rFonts w:ascii="GHEA Grapalat" w:eastAsiaTheme="minorHAnsi" w:hAnsi="GHEA Grapalat" w:cstheme="minorBidi"/>
          </w:rPr>
          <w:delText xml:space="preserve">принципалом  </w:delText>
        </w:r>
        <w:r w:rsidR="00A943A0" w:rsidRPr="00910F01" w:rsidDel="002526A6">
          <w:rPr>
            <w:rFonts w:ascii="GHEA Grapalat" w:eastAsiaTheme="minorHAnsi" w:hAnsi="GHEA Grapalat" w:cstheme="minorBidi"/>
          </w:rPr>
          <w:delText xml:space="preserve">и  действует </w:delText>
        </w:r>
        <w:r w:rsidR="00A943A0" w:rsidRPr="00910F01" w:rsidDel="002526A6">
          <w:rPr>
            <w:rFonts w:ascii="GHEA Grapalat" w:eastAsiaTheme="minorHAnsi" w:hAnsi="GHEA Grapalat" w:cstheme="minorBidi"/>
            <w:lang w:val="hy-AM"/>
          </w:rPr>
          <w:delText xml:space="preserve"> </w:delText>
        </w:r>
        <w:r w:rsidR="00A943A0" w:rsidRPr="00910F01" w:rsidDel="002526A6">
          <w:rPr>
            <w:rFonts w:ascii="GHEA Grapalat" w:eastAsiaTheme="minorHAnsi" w:hAnsi="GHEA Grapalat" w:cstheme="minorBidi"/>
          </w:rPr>
          <w:delText>в</w:delText>
        </w:r>
        <w:r w:rsidR="00A943A0" w:rsidRPr="00910F01" w:rsidDel="002526A6">
          <w:rPr>
            <w:rFonts w:ascii="GHEA Grapalat" w:hAnsi="GHEA Grapalat"/>
          </w:rPr>
          <w:delText>ключительно</w:delText>
        </w:r>
        <w:r w:rsidR="00A943A0" w:rsidRPr="00910F01" w:rsidDel="002526A6">
          <w:rPr>
            <w:rFonts w:ascii="GHEA Grapalat" w:eastAsiaTheme="minorHAnsi" w:hAnsi="GHEA Grapalat" w:cstheme="minorBidi"/>
          </w:rPr>
          <w:delText xml:space="preserve"> </w:delText>
        </w:r>
        <w:r w:rsidR="00A943A0" w:rsidRPr="00910F01" w:rsidDel="002526A6">
          <w:rPr>
            <w:rFonts w:ascii="GHEA Grapalat" w:eastAsiaTheme="minorHAnsi" w:hAnsi="GHEA Grapalat" w:cstheme="minorBidi"/>
            <w:lang w:val="hy-AM"/>
          </w:rPr>
          <w:delText xml:space="preserve"> </w:delText>
        </w:r>
        <w:r w:rsidR="00A943A0" w:rsidRPr="00910F01" w:rsidDel="002526A6">
          <w:rPr>
            <w:rFonts w:ascii="GHEA Grapalat" w:eastAsiaTheme="minorHAnsi" w:hAnsi="GHEA Grapalat" w:cstheme="minorBidi"/>
          </w:rPr>
          <w:delText xml:space="preserve">до </w:delText>
        </w:r>
        <w:r w:rsidR="00A943A0" w:rsidRPr="00910F01" w:rsidDel="002526A6">
          <w:rPr>
            <w:rFonts w:ascii="GHEA Grapalat" w:eastAsiaTheme="minorHAnsi" w:hAnsi="GHEA Grapalat" w:cstheme="minorBidi"/>
            <w:lang w:val="hy-AM"/>
          </w:rPr>
          <w:delText xml:space="preserve"> </w:delText>
        </w:r>
        <w:r w:rsidR="00A943A0" w:rsidRPr="00910F01" w:rsidDel="002526A6">
          <w:rPr>
            <w:rFonts w:ascii="GHEA Grapalat" w:eastAsiaTheme="minorHAnsi" w:hAnsi="GHEA Grapalat" w:cstheme="minorBidi"/>
          </w:rPr>
          <w:delText xml:space="preserve">девяностого </w:delText>
        </w:r>
        <w:r w:rsidR="00A943A0" w:rsidRPr="00910F01" w:rsidDel="002526A6">
          <w:rPr>
            <w:rFonts w:ascii="GHEA Grapalat" w:eastAsiaTheme="minorHAnsi" w:hAnsi="GHEA Grapalat" w:cstheme="minorBidi"/>
            <w:lang w:val="hy-AM"/>
          </w:rPr>
          <w:delText xml:space="preserve"> </w:delText>
        </w:r>
        <w:r w:rsidR="00A943A0" w:rsidRPr="00910F01" w:rsidDel="002526A6">
          <w:rPr>
            <w:rFonts w:ascii="GHEA Grapalat" w:eastAsiaTheme="minorHAnsi" w:hAnsi="GHEA Grapalat" w:cstheme="minorBidi"/>
          </w:rPr>
          <w:delText xml:space="preserve">рабочего </w:delText>
        </w:r>
        <w:r w:rsidR="00A943A0" w:rsidRPr="00910F01" w:rsidDel="002526A6">
          <w:rPr>
            <w:rFonts w:ascii="GHEA Grapalat" w:eastAsiaTheme="minorHAnsi" w:hAnsi="GHEA Grapalat" w:cstheme="minorBidi"/>
            <w:lang w:val="hy-AM"/>
          </w:rPr>
          <w:delText xml:space="preserve"> </w:delText>
        </w:r>
        <w:r w:rsidR="00A943A0" w:rsidRPr="00910F01" w:rsidDel="002526A6">
          <w:rPr>
            <w:rFonts w:ascii="GHEA Grapalat" w:eastAsiaTheme="minorHAnsi" w:hAnsi="GHEA Grapalat" w:cstheme="minorBidi"/>
          </w:rPr>
          <w:delText>дня</w:delText>
        </w:r>
        <w:r w:rsidR="00A943A0" w:rsidRPr="00910F01" w:rsidDel="002526A6">
          <w:rPr>
            <w:rFonts w:ascii="GHEA Grapalat" w:eastAsiaTheme="minorHAnsi" w:hAnsi="GHEA Grapalat" w:cstheme="minorBidi"/>
            <w:lang w:val="hy-AM"/>
          </w:rPr>
          <w:delText xml:space="preserve">   </w:delText>
        </w:r>
        <w:r w:rsidR="00A943A0" w:rsidRPr="00910F01" w:rsidDel="002526A6">
          <w:rPr>
            <w:rFonts w:ascii="GHEA Grapalat" w:eastAsiaTheme="minorHAnsi" w:hAnsi="GHEA Grapalat" w:cstheme="minorBidi"/>
          </w:rPr>
          <w:delText xml:space="preserve">следующего за днем </w:delText>
        </w:r>
      </w:del>
    </w:p>
    <w:p w:rsidR="00A943A0" w:rsidRPr="00910F01" w:rsidDel="002526A6" w:rsidRDefault="00A943A0" w:rsidP="00A943A0">
      <w:pPr>
        <w:pStyle w:val="NormalWeb"/>
        <w:shd w:val="clear" w:color="auto" w:fill="FFFFFF"/>
        <w:contextualSpacing/>
        <w:jc w:val="both"/>
        <w:rPr>
          <w:del w:id="3554" w:author="user" w:date="2023-09-08T13:39:00Z"/>
          <w:rFonts w:ascii="GHEA Grapalat" w:eastAsiaTheme="minorHAnsi" w:hAnsi="GHEA Grapalat" w:cstheme="minorBidi"/>
          <w:sz w:val="18"/>
          <w:szCs w:val="18"/>
          <w:lang w:val="hy-AM"/>
        </w:rPr>
      </w:pPr>
    </w:p>
    <w:p w:rsidR="00A943A0" w:rsidRPr="00910F01" w:rsidDel="002526A6" w:rsidRDefault="00A943A0" w:rsidP="00A943A0">
      <w:pPr>
        <w:pStyle w:val="NormalWeb"/>
        <w:shd w:val="clear" w:color="auto" w:fill="FFFFFF"/>
        <w:contextualSpacing/>
        <w:jc w:val="center"/>
        <w:rPr>
          <w:del w:id="3555" w:author="user" w:date="2023-09-08T13:39:00Z"/>
          <w:rFonts w:eastAsiaTheme="minorHAnsi" w:cstheme="minorBidi"/>
        </w:rPr>
      </w:pPr>
      <w:del w:id="3556" w:author="user" w:date="2023-09-08T13:39:00Z">
        <w:r w:rsidRPr="00910F01" w:rsidDel="002526A6">
          <w:rPr>
            <w:rFonts w:ascii="GHEA Grapalat" w:eastAsiaTheme="minorHAnsi" w:hAnsi="GHEA Grapalat" w:cstheme="minorBidi"/>
            <w:lang w:val="hy-AM"/>
          </w:rPr>
          <w:delText>--------------------------------------------------------</w:delText>
        </w:r>
        <w:r w:rsidRPr="00910F01" w:rsidDel="002526A6">
          <w:rPr>
            <w:rFonts w:ascii="GHEA Grapalat" w:eastAsiaTheme="minorHAnsi" w:hAnsi="GHEA Grapalat" w:cstheme="minorBidi"/>
          </w:rPr>
          <w:delText>------------------</w:delText>
        </w:r>
        <w:r w:rsidRPr="00910F01" w:rsidDel="002526A6">
          <w:rPr>
            <w:rFonts w:ascii="GHEA Grapalat" w:eastAsiaTheme="minorHAnsi" w:hAnsi="GHEA Grapalat" w:cstheme="minorBidi"/>
            <w:lang w:val="hy-AM"/>
          </w:rPr>
          <w:delText>----------------------</w:delText>
        </w:r>
        <w:r w:rsidRPr="00910F01" w:rsidDel="002526A6">
          <w:rPr>
            <w:rFonts w:eastAsiaTheme="minorHAnsi" w:cstheme="minorBidi"/>
          </w:rPr>
          <w:delText xml:space="preserve"> </w:delText>
        </w:r>
        <w:r w:rsidRPr="00910F01" w:rsidDel="002526A6">
          <w:rPr>
            <w:rFonts w:eastAsiaTheme="minorHAnsi" w:cstheme="minorBidi"/>
            <w:lang w:val="hy-AM"/>
          </w:rPr>
          <w:delText>.</w:delText>
        </w:r>
        <w:r w:rsidRPr="00910F01" w:rsidDel="002526A6">
          <w:rPr>
            <w:rFonts w:eastAsiaTheme="minorHAnsi" w:cstheme="minorBidi"/>
          </w:rPr>
          <w:delText xml:space="preserve">           </w:delText>
        </w:r>
        <w:r w:rsidR="00033F41" w:rsidRPr="00910F01" w:rsidDel="002526A6">
          <w:rPr>
            <w:rFonts w:ascii="GHEA Grapalat" w:hAnsi="GHEA Grapalat"/>
            <w:sz w:val="16"/>
            <w:szCs w:val="16"/>
          </w:rPr>
          <w:delText>крайний</w:delText>
        </w:r>
        <w:r w:rsidRPr="00910F01" w:rsidDel="002526A6">
          <w:rPr>
            <w:rFonts w:ascii="GHEA Grapalat" w:hAnsi="GHEA Grapalat"/>
            <w:sz w:val="16"/>
            <w:szCs w:val="16"/>
          </w:rPr>
          <w:delText xml:space="preserve">  срок</w:delText>
        </w:r>
        <w:r w:rsidRPr="00910F01" w:rsidDel="002526A6">
          <w:rPr>
            <w:rFonts w:ascii="GHEA Grapalat" w:eastAsiaTheme="minorHAnsi" w:hAnsi="GHEA Grapalat" w:cstheme="minorBidi"/>
            <w:sz w:val="16"/>
            <w:szCs w:val="16"/>
          </w:rPr>
          <w:delText xml:space="preserve"> поставки товаров</w:delText>
        </w:r>
        <w:r w:rsidRPr="00910F01" w:rsidDel="002526A6">
          <w:rPr>
            <w:rFonts w:ascii="GHEA Grapalat" w:hAnsi="GHEA Grapalat"/>
            <w:sz w:val="16"/>
            <w:szCs w:val="16"/>
          </w:rPr>
          <w:delText>, предусмотренный заключаемым д</w:delText>
        </w:r>
        <w:r w:rsidR="00422009" w:rsidDel="002526A6">
          <w:rPr>
            <w:rFonts w:ascii="GHEA Grapalat" w:hAnsi="GHEA Grapalat"/>
            <w:sz w:val="16"/>
            <w:szCs w:val="16"/>
          </w:rPr>
          <w:delText>оговором</w:delText>
        </w:r>
      </w:del>
    </w:p>
    <w:p w:rsidR="00C52A88" w:rsidDel="002526A6" w:rsidRDefault="00A943A0" w:rsidP="00A943A0">
      <w:pPr>
        <w:pStyle w:val="NormalWeb"/>
        <w:shd w:val="clear" w:color="auto" w:fill="FFFFFF"/>
        <w:contextualSpacing/>
        <w:jc w:val="both"/>
        <w:rPr>
          <w:del w:id="3557" w:author="user" w:date="2023-09-08T13:39:00Z"/>
          <w:rFonts w:ascii="GHEA Grapalat" w:eastAsiaTheme="minorHAnsi" w:hAnsi="GHEA Grapalat" w:cstheme="minorBidi"/>
        </w:rPr>
      </w:pPr>
      <w:del w:id="3558" w:author="user" w:date="2023-09-08T13:39:00Z">
        <w:r w:rsidRPr="00910F01" w:rsidDel="002526A6">
          <w:rPr>
            <w:rFonts w:ascii="GHEA Grapalat" w:eastAsiaTheme="minorHAnsi" w:hAnsi="GHEA Grapalat" w:cstheme="minorBidi"/>
          </w:rPr>
          <w:delText>В день предоставления гарантии лицо, выдающее гарантию, с официального адреса</w:delText>
        </w:r>
        <w:r w:rsidRPr="00910F01" w:rsidDel="002526A6">
          <w:rPr>
            <w:rFonts w:ascii="GHEA Grapalat" w:eastAsiaTheme="minorHAnsi" w:hAnsi="GHEA Grapalat" w:cstheme="minorBidi"/>
            <w:lang w:val="hy-AM"/>
          </w:rPr>
          <w:delText xml:space="preserve"> </w:delText>
        </w:r>
        <w:r w:rsidRPr="00910F01" w:rsidDel="002526A6">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delText>
        </w:r>
        <w:r w:rsidR="00C52A88" w:rsidDel="002526A6">
          <w:rPr>
            <w:rFonts w:ascii="GHEA Grapalat" w:eastAsiaTheme="minorHAnsi" w:hAnsi="GHEA Grapalat" w:cstheme="minorBidi"/>
          </w:rPr>
          <w:delText>-------------------------------------------------------</w:delText>
        </w:r>
        <w:r w:rsidRPr="00910F01" w:rsidDel="002526A6">
          <w:rPr>
            <w:rFonts w:ascii="GHEA Grapalat" w:eastAsiaTheme="minorHAnsi" w:hAnsi="GHEA Grapalat" w:cstheme="minorBidi"/>
          </w:rPr>
          <w:delText xml:space="preserve">, </w:delText>
        </w:r>
      </w:del>
    </w:p>
    <w:p w:rsidR="00C52A88" w:rsidDel="002526A6" w:rsidRDefault="00C52A88" w:rsidP="00C52A88">
      <w:pPr>
        <w:pStyle w:val="NormalWeb"/>
        <w:shd w:val="clear" w:color="auto" w:fill="FFFFFF"/>
        <w:contextualSpacing/>
        <w:jc w:val="center"/>
        <w:rPr>
          <w:del w:id="3559" w:author="user" w:date="2023-09-08T13:39:00Z"/>
          <w:rFonts w:ascii="GHEA Grapalat" w:eastAsiaTheme="minorHAnsi" w:hAnsi="GHEA Grapalat" w:cstheme="minorBidi"/>
        </w:rPr>
      </w:pPr>
      <w:del w:id="3560" w:author="user" w:date="2023-09-08T13:39:00Z">
        <w:r w:rsidDel="002526A6">
          <w:rPr>
            <w:rStyle w:val="Strong"/>
            <w:b w:val="0"/>
            <w:bCs w:val="0"/>
            <w:sz w:val="20"/>
            <w:szCs w:val="20"/>
          </w:rPr>
          <w:delText xml:space="preserve">                                              адрес эл. почты секретаря</w:delText>
        </w:r>
      </w:del>
    </w:p>
    <w:p w:rsidR="00A943A0" w:rsidRPr="00910F01" w:rsidDel="002526A6" w:rsidRDefault="00A943A0" w:rsidP="00A943A0">
      <w:pPr>
        <w:pStyle w:val="NormalWeb"/>
        <w:shd w:val="clear" w:color="auto" w:fill="FFFFFF"/>
        <w:contextualSpacing/>
        <w:jc w:val="both"/>
        <w:rPr>
          <w:del w:id="3561" w:author="user" w:date="2023-09-08T13:39:00Z"/>
          <w:rFonts w:ascii="GHEA Grapalat" w:eastAsiaTheme="minorHAnsi" w:hAnsi="GHEA Grapalat" w:cstheme="minorBidi"/>
        </w:rPr>
      </w:pPr>
      <w:del w:id="3562" w:author="user" w:date="2023-09-08T13:39:00Z">
        <w:r w:rsidRPr="00910F01" w:rsidDel="002526A6">
          <w:rPr>
            <w:rFonts w:ascii="GHEA Grapalat" w:eastAsiaTheme="minorHAnsi" w:hAnsi="GHEA Grapalat" w:cstheme="minorBidi"/>
          </w:rPr>
          <w:delText>указанный в приглашении к процедуре закупок, организованной с целью заключения договора упомянутого в пункте 1 настоящей гарантии.</w:delText>
        </w:r>
      </w:del>
    </w:p>
    <w:p w:rsidR="00A943A0" w:rsidRPr="009B3889" w:rsidDel="002526A6" w:rsidRDefault="00A943A0" w:rsidP="00A943A0">
      <w:pPr>
        <w:pStyle w:val="NormalWeb"/>
        <w:shd w:val="clear" w:color="auto" w:fill="FFFFFF"/>
        <w:spacing w:before="0" w:beforeAutospacing="0" w:after="0" w:afterAutospacing="0"/>
        <w:ind w:firstLine="375"/>
        <w:jc w:val="both"/>
        <w:rPr>
          <w:del w:id="3563"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spacing w:before="0" w:beforeAutospacing="0" w:after="0" w:afterAutospacing="0"/>
        <w:ind w:firstLine="375"/>
        <w:jc w:val="both"/>
        <w:rPr>
          <w:del w:id="3564" w:author="user" w:date="2023-09-08T13:39:00Z"/>
          <w:rFonts w:ascii="GHEA Grapalat" w:eastAsiaTheme="minorHAnsi" w:hAnsi="GHEA Grapalat" w:cstheme="minorBidi"/>
        </w:rPr>
      </w:pPr>
      <w:del w:id="3565" w:author="user" w:date="2023-09-08T13:39:00Z">
        <w:r w:rsidRPr="00B138F3" w:rsidDel="002526A6">
          <w:rPr>
            <w:rFonts w:ascii="GHEA Grapalat" w:eastAsiaTheme="minorHAnsi" w:hAnsi="GHEA Grapalat" w:cstheme="minorBidi"/>
          </w:rPr>
          <w:delText>6. Бенефициар предъявляет требование лицу выдающему гарантию в письменной форме. К требованию прилагаются следующие документы:</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66"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ind w:firstLine="374"/>
        <w:contextualSpacing/>
        <w:jc w:val="both"/>
        <w:rPr>
          <w:del w:id="3567" w:author="user" w:date="2023-09-08T13:39:00Z"/>
          <w:rFonts w:ascii="GHEA Grapalat" w:eastAsiaTheme="minorHAnsi" w:hAnsi="GHEA Grapalat" w:cstheme="minorBidi"/>
        </w:rPr>
      </w:pPr>
      <w:del w:id="3568" w:author="user" w:date="2023-09-08T13:39:00Z">
        <w:r w:rsidRPr="00B138F3" w:rsidDel="002526A6">
          <w:rPr>
            <w:rFonts w:ascii="GHEA Grapalat" w:eastAsiaTheme="minorHAnsi" w:hAnsi="GHEA Grapalat" w:cstheme="minorBidi"/>
          </w:rPr>
          <w:delText>1) копии заключенного договора N</w:delText>
        </w:r>
        <w:r w:rsidRPr="00B138F3" w:rsidDel="002526A6">
          <w:rPr>
            <w:rFonts w:ascii="GHEA Grapalat" w:eastAsiaTheme="minorHAnsi" w:hAnsi="GHEA Grapalat" w:cstheme="minorBidi"/>
            <w:lang w:val="hy-AM"/>
          </w:rPr>
          <w:delText xml:space="preserve"> </w:delText>
        </w:r>
        <w:r w:rsidRPr="00B138F3" w:rsidDel="002526A6">
          <w:rPr>
            <w:rFonts w:ascii="GHEA Grapalat" w:eastAsiaTheme="minorHAnsi" w:hAnsi="GHEA Grapalat" w:cstheme="minorBidi"/>
          </w:rPr>
          <w:delText xml:space="preserve">_____________________, включая </w:delText>
        </w:r>
      </w:del>
    </w:p>
    <w:p w:rsidR="00A943A0" w:rsidRPr="00B138F3" w:rsidDel="002526A6" w:rsidRDefault="00A943A0" w:rsidP="00A943A0">
      <w:pPr>
        <w:pStyle w:val="NormalWeb"/>
        <w:shd w:val="clear" w:color="auto" w:fill="FFFFFF"/>
        <w:contextualSpacing/>
        <w:jc w:val="both"/>
        <w:rPr>
          <w:del w:id="3569" w:author="user" w:date="2023-09-08T13:39:00Z"/>
          <w:rFonts w:ascii="GHEA Grapalat" w:eastAsiaTheme="minorHAnsi" w:hAnsi="GHEA Grapalat" w:cstheme="minorBidi"/>
          <w:sz w:val="18"/>
          <w:szCs w:val="18"/>
        </w:rPr>
      </w:pPr>
      <w:del w:id="3570" w:author="user" w:date="2023-09-08T13:39:00Z">
        <w:r w:rsidRPr="00B138F3" w:rsidDel="002526A6">
          <w:rPr>
            <w:rFonts w:eastAsiaTheme="minorHAnsi" w:cstheme="minorBidi"/>
          </w:rPr>
          <w:delText xml:space="preserve">                                                                  </w:delText>
        </w:r>
        <w:r w:rsidRPr="00B138F3" w:rsidDel="002526A6">
          <w:rPr>
            <w:rFonts w:ascii="GHEA Grapalat" w:eastAsiaTheme="minorHAnsi" w:hAnsi="GHEA Grapalat" w:cstheme="minorBidi"/>
            <w:sz w:val="18"/>
            <w:szCs w:val="18"/>
          </w:rPr>
          <w:delText>номер заключаемого договара</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71" w:author="user" w:date="2023-09-08T13:39:00Z"/>
          <w:rFonts w:ascii="GHEA Grapalat" w:eastAsiaTheme="minorHAnsi" w:hAnsi="GHEA Grapalat" w:cstheme="minorBidi"/>
        </w:rPr>
      </w:pPr>
      <w:del w:id="3572" w:author="user" w:date="2023-09-08T13:39:00Z">
        <w:r w:rsidRPr="00B138F3" w:rsidDel="002526A6">
          <w:rPr>
            <w:rFonts w:ascii="GHEA Grapalat" w:eastAsiaTheme="minorHAnsi" w:hAnsi="GHEA Grapalat" w:cstheme="minorBidi"/>
          </w:rPr>
          <w:delText>копии внесенных  в него изменений, дополнительных соглашений,</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73"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spacing w:before="0" w:beforeAutospacing="0" w:after="0" w:afterAutospacing="0"/>
        <w:ind w:firstLine="375"/>
        <w:jc w:val="both"/>
        <w:rPr>
          <w:del w:id="3574" w:author="user" w:date="2023-09-08T13:39:00Z"/>
          <w:rFonts w:ascii="GHEA Grapalat" w:eastAsiaTheme="minorHAnsi" w:hAnsi="GHEA Grapalat" w:cstheme="minorBidi"/>
        </w:rPr>
      </w:pPr>
      <w:del w:id="3575" w:author="user" w:date="2023-09-08T13:39:00Z">
        <w:r w:rsidRPr="00B138F3" w:rsidDel="002526A6">
          <w:rPr>
            <w:rFonts w:ascii="GHEA Grapalat" w:eastAsiaTheme="minorHAnsi" w:hAnsi="GHEA Grapalat" w:cstheme="minorBidi"/>
          </w:rPr>
          <w:delText xml:space="preserve">2) уведомление об одностороннем расторжении контракта бенефициаром опубликованное в бюллетене действующем по адресу </w:delText>
        </w:r>
        <w:r w:rsidR="00FA0C42" w:rsidDel="002526A6">
          <w:fldChar w:fldCharType="begin"/>
        </w:r>
        <w:r w:rsidR="00FA0C42" w:rsidDel="002526A6">
          <w:delInstrText xml:space="preserve"> HYPERLINK "http://www.procurement.am" </w:delInstrText>
        </w:r>
        <w:r w:rsidR="00FA0C42" w:rsidDel="002526A6">
          <w:fldChar w:fldCharType="separate"/>
        </w:r>
        <w:r w:rsidRPr="00B138F3" w:rsidDel="002526A6">
          <w:rPr>
            <w:rStyle w:val="Hyperlink"/>
            <w:rFonts w:ascii="GHEA Grapalat" w:hAnsi="GHEA Grapalat"/>
            <w:color w:val="auto"/>
            <w:sz w:val="20"/>
            <w:szCs w:val="20"/>
            <w:lang w:val="hy-AM"/>
          </w:rPr>
          <w:delText>www.procurement.am</w:delText>
        </w:r>
        <w:r w:rsidR="00FA0C42" w:rsidDel="002526A6">
          <w:rPr>
            <w:rStyle w:val="Hyperlink"/>
            <w:rFonts w:ascii="GHEA Grapalat" w:hAnsi="GHEA Grapalat"/>
            <w:color w:val="auto"/>
            <w:sz w:val="20"/>
            <w:szCs w:val="20"/>
            <w:lang w:val="hy-AM"/>
          </w:rPr>
          <w:fldChar w:fldCharType="end"/>
        </w:r>
        <w:r w:rsidRPr="00B138F3" w:rsidDel="002526A6">
          <w:rPr>
            <w:rFonts w:ascii="GHEA Grapalat" w:eastAsiaTheme="minorHAnsi" w:hAnsi="GHEA Grapalat" w:cstheme="minorBidi"/>
          </w:rPr>
          <w:delText xml:space="preserve"> .</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76"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spacing w:before="0" w:beforeAutospacing="0" w:after="0" w:afterAutospacing="0"/>
        <w:ind w:firstLine="375"/>
        <w:jc w:val="both"/>
        <w:rPr>
          <w:del w:id="3577" w:author="user" w:date="2023-09-08T13:39:00Z"/>
          <w:rFonts w:ascii="GHEA Grapalat" w:eastAsiaTheme="minorHAnsi" w:hAnsi="GHEA Grapalat" w:cstheme="minorBidi"/>
        </w:rPr>
      </w:pPr>
      <w:del w:id="3578" w:author="user" w:date="2023-09-08T13:39:00Z">
        <w:r w:rsidRPr="00B138F3" w:rsidDel="002526A6">
          <w:rPr>
            <w:rFonts w:ascii="GHEA Grapalat" w:eastAsiaTheme="minorHAnsi" w:hAnsi="GHEA Grapalat" w:cstheme="minorBidi"/>
          </w:rPr>
          <w:delText>7.</w:delText>
        </w:r>
        <w:r w:rsidRPr="00B138F3" w:rsidDel="002526A6">
          <w:delText xml:space="preserve"> </w:delText>
        </w:r>
        <w:r w:rsidRPr="00B138F3" w:rsidDel="002526A6">
          <w:rPr>
            <w:rFonts w:ascii="GHEA Grapalat" w:eastAsiaTheme="minorHAnsi" w:hAnsi="GHEA Grapalat" w:cstheme="minorBidi"/>
          </w:rPr>
          <w:delTex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79"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spacing w:before="0" w:beforeAutospacing="0" w:after="0" w:afterAutospacing="0"/>
        <w:ind w:firstLine="375"/>
        <w:jc w:val="both"/>
        <w:rPr>
          <w:del w:id="3580" w:author="user" w:date="2023-09-08T13:39:00Z"/>
          <w:rFonts w:ascii="GHEA Grapalat" w:eastAsiaTheme="minorHAnsi" w:hAnsi="GHEA Grapalat" w:cstheme="minorBidi"/>
        </w:rPr>
      </w:pPr>
      <w:del w:id="3581" w:author="user" w:date="2023-09-08T13:39:00Z">
        <w:r w:rsidRPr="00B138F3" w:rsidDel="002526A6">
          <w:rPr>
            <w:rFonts w:ascii="GHEA Grapalat" w:eastAsiaTheme="minorHAnsi" w:hAnsi="GHEA Grapalat" w:cstheme="minorBidi"/>
          </w:rPr>
          <w:delText>8.</w:delText>
        </w:r>
        <w:r w:rsidRPr="00B138F3" w:rsidDel="002526A6">
          <w:delText xml:space="preserve"> </w:delText>
        </w:r>
        <w:r w:rsidRPr="00B138F3" w:rsidDel="002526A6">
          <w:rPr>
            <w:rFonts w:ascii="GHEA Grapalat" w:eastAsiaTheme="minorHAnsi" w:hAnsi="GHEA Grapalat" w:cstheme="minorBidi"/>
          </w:rPr>
          <w:delText>Лицо, выдающее гарантию, отклоняет требование бенефициара, если:</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82" w:author="user" w:date="2023-09-08T13:39:00Z"/>
          <w:rFonts w:ascii="GHEA Grapalat" w:eastAsiaTheme="minorHAnsi" w:hAnsi="GHEA Grapalat" w:cstheme="minorBidi"/>
        </w:rPr>
      </w:pPr>
      <w:del w:id="3583" w:author="user" w:date="2023-09-08T13:39:00Z">
        <w:r w:rsidRPr="00B138F3" w:rsidDel="002526A6">
          <w:rPr>
            <w:rFonts w:ascii="GHEA Grapalat" w:eastAsiaTheme="minorHAnsi" w:hAnsi="GHEA Grapalat" w:cstheme="minorBidi"/>
          </w:rPr>
          <w:delText>1) требование или прилагаемые документы не соответствуют условиям настоящей гарантии,</w:delText>
        </w:r>
      </w:del>
    </w:p>
    <w:p w:rsidR="00A943A0" w:rsidRPr="00B138F3" w:rsidDel="002526A6" w:rsidRDefault="00A943A0" w:rsidP="00A943A0">
      <w:pPr>
        <w:pStyle w:val="NormalWeb"/>
        <w:shd w:val="clear" w:color="auto" w:fill="FFFFFF"/>
        <w:spacing w:before="0" w:beforeAutospacing="0" w:after="0" w:afterAutospacing="0"/>
        <w:ind w:firstLine="375"/>
        <w:rPr>
          <w:del w:id="3584" w:author="user" w:date="2023-09-08T13:39:00Z"/>
          <w:rFonts w:ascii="GHEA Grapalat" w:eastAsiaTheme="minorHAnsi" w:hAnsi="GHEA Grapalat" w:cstheme="minorBidi"/>
        </w:rPr>
      </w:pPr>
      <w:del w:id="3585" w:author="user" w:date="2023-09-08T13:39:00Z">
        <w:r w:rsidRPr="00B138F3" w:rsidDel="002526A6">
          <w:rPr>
            <w:rFonts w:ascii="GHEA Grapalat" w:eastAsiaTheme="minorHAnsi" w:hAnsi="GHEA Grapalat" w:cstheme="minorBidi"/>
          </w:rPr>
          <w:delText xml:space="preserve">2) </w:delText>
        </w:r>
        <w:r w:rsidRPr="0013361C" w:rsidDel="002526A6">
          <w:rPr>
            <w:rFonts w:ascii="GHEA Grapalat" w:eastAsiaTheme="minorHAnsi" w:hAnsi="GHEA Grapalat" w:cstheme="minorBidi"/>
          </w:rPr>
          <w:delText>требование представлено по истечении срока, установленного гарантией</w:delText>
        </w:r>
        <w:r w:rsidRPr="00B138F3" w:rsidDel="002526A6">
          <w:rPr>
            <w:rFonts w:ascii="GHEA Grapalat" w:eastAsiaTheme="minorHAnsi" w:hAnsi="GHEA Grapalat" w:cstheme="minorBidi"/>
          </w:rPr>
          <w:delText>.</w:delText>
        </w:r>
      </w:del>
    </w:p>
    <w:p w:rsidR="00A943A0" w:rsidRPr="00B138F3" w:rsidDel="002526A6" w:rsidRDefault="00A943A0" w:rsidP="00A943A0">
      <w:pPr>
        <w:pStyle w:val="NormalWeb"/>
        <w:shd w:val="clear" w:color="auto" w:fill="FFFFFF"/>
        <w:spacing w:before="0" w:beforeAutospacing="0" w:after="0" w:afterAutospacing="0"/>
        <w:ind w:firstLine="375"/>
        <w:rPr>
          <w:del w:id="3586" w:author="user" w:date="2023-09-08T13:39:00Z"/>
          <w:rFonts w:ascii="GHEA Grapalat" w:eastAsiaTheme="minorHAnsi" w:hAnsi="GHEA Grapalat" w:cstheme="minorBidi"/>
        </w:rPr>
      </w:pPr>
    </w:p>
    <w:p w:rsidR="00A943A0" w:rsidRPr="00B138F3" w:rsidDel="002526A6" w:rsidRDefault="00A943A0" w:rsidP="00A943A0">
      <w:pPr>
        <w:pStyle w:val="NormalWeb"/>
        <w:shd w:val="clear" w:color="auto" w:fill="FFFFFF"/>
        <w:spacing w:before="0" w:beforeAutospacing="0" w:after="0" w:afterAutospacing="0"/>
        <w:ind w:firstLine="375"/>
        <w:rPr>
          <w:del w:id="3587" w:author="user" w:date="2023-09-08T13:39:00Z"/>
          <w:rFonts w:ascii="GHEA Grapalat" w:eastAsiaTheme="minorHAnsi" w:hAnsi="GHEA Grapalat" w:cstheme="minorBidi"/>
        </w:rPr>
      </w:pPr>
      <w:del w:id="3588" w:author="user" w:date="2023-09-08T13:39:00Z">
        <w:r w:rsidRPr="00B138F3" w:rsidDel="002526A6">
          <w:rPr>
            <w:rFonts w:ascii="GHEA Grapalat" w:eastAsiaTheme="minorHAnsi" w:hAnsi="GHEA Grapalat" w:cstheme="minorBidi"/>
          </w:rPr>
          <w:delText xml:space="preserve"> </w:delText>
        </w:r>
        <w:r w:rsidRPr="0013361C" w:rsidDel="002526A6">
          <w:rPr>
            <w:rFonts w:ascii="GHEA Grapalat" w:eastAsiaTheme="minorHAnsi" w:hAnsi="GHEA Grapalat" w:cstheme="minorBidi"/>
          </w:rPr>
          <w:delTex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delText>
        </w:r>
      </w:del>
    </w:p>
    <w:p w:rsidR="00A943A0" w:rsidRPr="00B138F3" w:rsidDel="002526A6" w:rsidRDefault="00A943A0" w:rsidP="00A943A0">
      <w:pPr>
        <w:pStyle w:val="NormalWeb"/>
        <w:shd w:val="clear" w:color="auto" w:fill="FFFFFF"/>
        <w:spacing w:before="0" w:beforeAutospacing="0" w:after="0" w:afterAutospacing="0"/>
        <w:ind w:firstLine="375"/>
        <w:rPr>
          <w:del w:id="3589" w:author="user" w:date="2023-09-08T13:39:00Z"/>
          <w:rFonts w:ascii="GHEA Grapalat" w:eastAsiaTheme="minorHAnsi" w:hAnsi="GHEA Grapalat" w:cstheme="minorBidi"/>
        </w:rPr>
      </w:pPr>
      <w:del w:id="3590" w:author="user" w:date="2023-09-08T13:39:00Z">
        <w:r w:rsidRPr="00B138F3" w:rsidDel="002526A6">
          <w:rPr>
            <w:rFonts w:ascii="GHEA Grapalat" w:eastAsiaTheme="minorHAnsi" w:hAnsi="GHEA Grapalat" w:cstheme="minorBidi"/>
          </w:rPr>
          <w:delText xml:space="preserve"> 10. К настоящей гарантии применяются соответствующие положения Гражданского кодекса Республики Армения</w:delText>
        </w:r>
      </w:del>
    </w:p>
    <w:p w:rsidR="00A943A0" w:rsidRPr="00B138F3" w:rsidDel="002526A6" w:rsidRDefault="00A943A0" w:rsidP="00A943A0">
      <w:pPr>
        <w:pStyle w:val="NormalWeb"/>
        <w:shd w:val="clear" w:color="auto" w:fill="FFFFFF"/>
        <w:spacing w:before="0" w:beforeAutospacing="0" w:after="0" w:afterAutospacing="0"/>
        <w:ind w:firstLine="375"/>
        <w:jc w:val="both"/>
        <w:rPr>
          <w:del w:id="3591" w:author="user" w:date="2023-09-08T13:39:00Z"/>
          <w:rFonts w:ascii="GHEA Grapalat" w:eastAsiaTheme="minorHAnsi" w:hAnsi="GHEA Grapalat" w:cstheme="minorBidi"/>
        </w:rPr>
      </w:pPr>
      <w:del w:id="3592" w:author="user" w:date="2023-09-08T13:39:00Z">
        <w:r w:rsidRPr="00B138F3" w:rsidDel="002526A6">
          <w:rPr>
            <w:rFonts w:ascii="GHEA Grapalat" w:eastAsiaTheme="minorHAnsi" w:hAnsi="GHEA Grapalat" w:cstheme="minorBidi"/>
          </w:rPr>
          <w:delText xml:space="preserve"> 11. Споры, возникающие в связи с настоящей гарантией, подлежат разрешению в порядке, установленном законодательством Республики Армения.</w:delText>
        </w:r>
      </w:del>
    </w:p>
    <w:p w:rsidR="00A943A0" w:rsidRPr="00C869C9" w:rsidDel="002526A6" w:rsidRDefault="00A943A0" w:rsidP="00A943A0">
      <w:pPr>
        <w:pStyle w:val="NormalWeb"/>
        <w:shd w:val="clear" w:color="auto" w:fill="FFFFFF"/>
        <w:spacing w:before="0" w:beforeAutospacing="0" w:after="0" w:afterAutospacing="0"/>
        <w:ind w:firstLine="375"/>
        <w:jc w:val="both"/>
        <w:rPr>
          <w:del w:id="3593" w:author="user" w:date="2023-09-08T13:39:00Z"/>
          <w:rFonts w:ascii="GHEA Grapalat" w:eastAsiaTheme="minorHAnsi" w:hAnsi="GHEA Grapalat" w:cstheme="minorBidi"/>
        </w:rPr>
      </w:pPr>
      <w:del w:id="3594" w:author="user" w:date="2023-09-08T13:39:00Z">
        <w:r w:rsidRPr="00C869C9" w:rsidDel="002526A6">
          <w:rPr>
            <w:rFonts w:ascii="GHEA Grapalat" w:eastAsiaTheme="minorHAnsi" w:hAnsi="GHEA Grapalat" w:cstheme="minorBidi"/>
          </w:rPr>
          <w:delText>12. В день предоставления гарантии лицо, выдающее гарантию, с официального адреса</w:delText>
        </w:r>
        <w:r w:rsidRPr="00C869C9" w:rsidDel="002526A6">
          <w:rPr>
            <w:rFonts w:ascii="GHEA Grapalat" w:eastAsiaTheme="minorHAnsi" w:hAnsi="GHEA Grapalat" w:cstheme="minorBidi"/>
            <w:lang w:val="hy-AM"/>
          </w:rPr>
          <w:delText xml:space="preserve"> </w:delText>
        </w:r>
        <w:r w:rsidRPr="00C869C9" w:rsidDel="002526A6">
          <w:rPr>
            <w:rFonts w:ascii="GHEA Grapalat" w:eastAsiaTheme="minorHAnsi" w:hAnsi="GHEA Grapalat" w:cstheme="minorBidi"/>
          </w:rPr>
          <w:delTex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delText>
        </w:r>
      </w:del>
    </w:p>
    <w:p w:rsidR="00A943A0" w:rsidRPr="00C869C9" w:rsidDel="002526A6" w:rsidRDefault="00A943A0" w:rsidP="00A943A0">
      <w:pPr>
        <w:pStyle w:val="NormalWeb"/>
        <w:shd w:val="clear" w:color="auto" w:fill="FFFFFF"/>
        <w:spacing w:before="0" w:beforeAutospacing="0" w:after="0" w:afterAutospacing="0"/>
        <w:ind w:firstLine="375"/>
        <w:jc w:val="both"/>
        <w:rPr>
          <w:del w:id="3595" w:author="user" w:date="2023-09-08T13:39:00Z"/>
          <w:rFonts w:ascii="GHEA Grapalat" w:eastAsiaTheme="minorHAnsi" w:hAnsi="GHEA Grapalat" w:cstheme="minorBidi"/>
          <w:sz w:val="16"/>
          <w:szCs w:val="16"/>
        </w:rPr>
      </w:pPr>
      <w:del w:id="3596" w:author="user" w:date="2023-09-08T13:39:00Z">
        <w:r w:rsidRPr="00C869C9" w:rsidDel="002526A6">
          <w:rPr>
            <w:rFonts w:ascii="GHEA Grapalat" w:eastAsiaTheme="minorHAnsi" w:hAnsi="GHEA Grapalat" w:cstheme="minorBidi"/>
          </w:rPr>
          <w:delText xml:space="preserve">                                             </w:delText>
        </w:r>
        <w:r w:rsidRPr="00C869C9" w:rsidDel="002526A6">
          <w:rPr>
            <w:rFonts w:ascii="GHEA Grapalat" w:eastAsiaTheme="minorHAnsi" w:hAnsi="GHEA Grapalat" w:cstheme="minorBidi"/>
            <w:sz w:val="16"/>
            <w:szCs w:val="16"/>
          </w:rPr>
          <w:delText>код процедуры</w:delText>
        </w:r>
      </w:del>
    </w:p>
    <w:p w:rsidR="00A943A0" w:rsidDel="002526A6" w:rsidRDefault="00A943A0" w:rsidP="00A943A0">
      <w:pPr>
        <w:pStyle w:val="NormalWeb"/>
        <w:shd w:val="clear" w:color="auto" w:fill="FFFFFF"/>
        <w:spacing w:before="0" w:beforeAutospacing="0" w:after="0" w:afterAutospacing="0"/>
        <w:ind w:firstLine="375"/>
        <w:jc w:val="both"/>
        <w:rPr>
          <w:del w:id="3597" w:author="user" w:date="2023-09-08T13:39:00Z"/>
          <w:rFonts w:ascii="GHEA Grapalat" w:eastAsiaTheme="minorHAnsi" w:hAnsi="GHEA Grapalat" w:cstheme="minorBidi"/>
          <w:color w:val="FF0000"/>
        </w:rPr>
      </w:pPr>
    </w:p>
    <w:p w:rsidR="00A943A0" w:rsidDel="002526A6" w:rsidRDefault="00A943A0" w:rsidP="00A943A0">
      <w:pPr>
        <w:pStyle w:val="NormalWeb"/>
        <w:shd w:val="clear" w:color="auto" w:fill="FFFFFF"/>
        <w:spacing w:before="0" w:beforeAutospacing="0" w:after="0" w:afterAutospacing="0"/>
        <w:ind w:firstLine="375"/>
        <w:jc w:val="both"/>
        <w:rPr>
          <w:del w:id="3598" w:author="user" w:date="2023-09-08T13:39:00Z"/>
          <w:rFonts w:ascii="GHEA Grapalat" w:eastAsiaTheme="minorHAnsi" w:hAnsi="GHEA Grapalat" w:cstheme="minorBidi"/>
          <w:color w:val="FF0000"/>
        </w:rPr>
      </w:pPr>
    </w:p>
    <w:p w:rsidR="00A943A0" w:rsidRPr="00990783" w:rsidDel="002526A6" w:rsidRDefault="00A943A0" w:rsidP="00A943A0">
      <w:pPr>
        <w:pStyle w:val="NormalWeb"/>
        <w:shd w:val="clear" w:color="auto" w:fill="FFFFFF"/>
        <w:spacing w:before="0" w:beforeAutospacing="0" w:after="0" w:afterAutospacing="0"/>
        <w:ind w:firstLine="375"/>
        <w:jc w:val="both"/>
        <w:rPr>
          <w:del w:id="3599" w:author="user" w:date="2023-09-08T13:39:00Z"/>
          <w:rFonts w:ascii="GHEA Grapalat" w:hAnsi="GHEA Grapalat"/>
          <w:color w:val="FF0000"/>
          <w:sz w:val="20"/>
          <w:szCs w:val="20"/>
        </w:rPr>
      </w:pPr>
    </w:p>
    <w:p w:rsidR="00A943A0" w:rsidRPr="00B138F3" w:rsidDel="002526A6" w:rsidRDefault="00A943A0" w:rsidP="00A943A0">
      <w:pPr>
        <w:pStyle w:val="NormalWeb"/>
        <w:shd w:val="clear" w:color="auto" w:fill="FFFFFF"/>
        <w:spacing w:before="0" w:beforeAutospacing="0" w:after="0" w:afterAutospacing="0"/>
        <w:ind w:firstLine="375"/>
        <w:jc w:val="both"/>
        <w:rPr>
          <w:del w:id="3600" w:author="user" w:date="2023-09-08T13:39:00Z"/>
          <w:rFonts w:ascii="GHEA Grapalat" w:hAnsi="GHEA Grapalat"/>
          <w:sz w:val="20"/>
          <w:szCs w:val="20"/>
          <w:u w:val="single"/>
          <w:lang w:val="hy-AM"/>
        </w:rPr>
      </w:pPr>
      <w:del w:id="3601" w:author="user" w:date="2023-09-08T13:39:00Z">
        <w:r w:rsidRPr="00B138F3" w:rsidDel="002526A6">
          <w:rPr>
            <w:rFonts w:ascii="GHEA Grapalat" w:hAnsi="GHEA Grapalat"/>
            <w:sz w:val="20"/>
            <w:szCs w:val="20"/>
            <w:lang w:val="hy-AM"/>
          </w:rPr>
          <w:delText>Руководитель исполнительного органа</w:delText>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A943A0" w:rsidRPr="00B138F3" w:rsidDel="002526A6" w:rsidRDefault="00A943A0" w:rsidP="00A943A0">
      <w:pPr>
        <w:pStyle w:val="NormalWeb"/>
        <w:shd w:val="clear" w:color="auto" w:fill="FFFFFF"/>
        <w:spacing w:before="0" w:beforeAutospacing="0" w:after="0" w:afterAutospacing="0"/>
        <w:ind w:firstLine="375"/>
        <w:jc w:val="both"/>
        <w:rPr>
          <w:del w:id="3602" w:author="user" w:date="2023-09-08T13:39:00Z"/>
          <w:rFonts w:ascii="GHEA Grapalat" w:hAnsi="GHEA Grapalat"/>
          <w:sz w:val="20"/>
          <w:szCs w:val="20"/>
          <w:lang w:val="hy-AM"/>
        </w:rPr>
      </w:pPr>
    </w:p>
    <w:p w:rsidR="00A943A0" w:rsidRPr="00B138F3" w:rsidDel="002526A6" w:rsidRDefault="00A943A0" w:rsidP="00A943A0">
      <w:pPr>
        <w:pStyle w:val="NormalWeb"/>
        <w:shd w:val="clear" w:color="auto" w:fill="FFFFFF"/>
        <w:spacing w:before="0" w:beforeAutospacing="0" w:after="0" w:afterAutospacing="0"/>
        <w:ind w:firstLine="375"/>
        <w:jc w:val="both"/>
        <w:rPr>
          <w:del w:id="3603" w:author="user" w:date="2023-09-08T13:39:00Z"/>
          <w:rFonts w:ascii="GHEA Grapalat" w:hAnsi="GHEA Grapalat"/>
          <w:sz w:val="20"/>
          <w:szCs w:val="20"/>
          <w:lang w:val="hy-AM"/>
        </w:rPr>
      </w:pPr>
    </w:p>
    <w:p w:rsidR="00A943A0" w:rsidRPr="00B138F3" w:rsidDel="002526A6" w:rsidRDefault="00A943A0" w:rsidP="00A943A0">
      <w:pPr>
        <w:pStyle w:val="NormalWeb"/>
        <w:shd w:val="clear" w:color="auto" w:fill="FFFFFF"/>
        <w:spacing w:before="0" w:beforeAutospacing="0" w:after="0" w:afterAutospacing="0"/>
        <w:ind w:firstLine="375"/>
        <w:jc w:val="both"/>
        <w:rPr>
          <w:del w:id="3604" w:author="user" w:date="2023-09-08T13:39:00Z"/>
          <w:rFonts w:ascii="GHEA Grapalat" w:hAnsi="GHEA Grapalat"/>
          <w:sz w:val="20"/>
          <w:szCs w:val="20"/>
          <w:lang w:val="hy-AM"/>
        </w:rPr>
      </w:pPr>
      <w:del w:id="3605" w:author="user" w:date="2023-09-08T13:39:00Z">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r w:rsidRPr="00B138F3" w:rsidDel="002526A6">
          <w:rPr>
            <w:rFonts w:ascii="GHEA Grapalat" w:hAnsi="GHEA Grapalat"/>
            <w:sz w:val="20"/>
            <w:szCs w:val="20"/>
            <w:u w:val="single"/>
            <w:lang w:val="hy-AM"/>
          </w:rPr>
          <w:tab/>
        </w:r>
      </w:del>
    </w:p>
    <w:p w:rsidR="00A943A0" w:rsidRPr="00B138F3" w:rsidDel="002526A6" w:rsidRDefault="00A943A0" w:rsidP="00A943A0">
      <w:pPr>
        <w:pStyle w:val="NormalWeb"/>
        <w:shd w:val="clear" w:color="auto" w:fill="FFFFFF"/>
        <w:spacing w:before="0" w:beforeAutospacing="0" w:after="0" w:afterAutospacing="0"/>
        <w:rPr>
          <w:del w:id="3606" w:author="user" w:date="2023-09-08T13:39:00Z"/>
          <w:rFonts w:ascii="GHEA Grapalat" w:hAnsi="GHEA Grapalat" w:cs="Sylfaen"/>
          <w:vertAlign w:val="superscript"/>
        </w:rPr>
      </w:pPr>
      <w:del w:id="3607" w:author="user" w:date="2023-09-08T13:39:00Z">
        <w:r w:rsidRPr="00B138F3" w:rsidDel="002526A6">
          <w:rPr>
            <w:rFonts w:ascii="GHEA Grapalat" w:hAnsi="GHEA Grapalat" w:cs="Sylfaen"/>
            <w:vertAlign w:val="superscript"/>
            <w:lang w:val="hy-AM"/>
          </w:rPr>
          <w:delText xml:space="preserve">                                                        </w:delText>
        </w:r>
        <w:r w:rsidRPr="00B138F3" w:rsidDel="002526A6">
          <w:rPr>
            <w:rFonts w:ascii="GHEA Grapalat" w:hAnsi="GHEA Grapalat" w:cs="Sylfaen"/>
            <w:vertAlign w:val="superscript"/>
          </w:rPr>
          <w:delText>число, месяц, год</w:delText>
        </w:r>
      </w:del>
    </w:p>
    <w:p w:rsidR="001005B0" w:rsidRPr="00B138F3" w:rsidDel="002526A6" w:rsidRDefault="001005B0" w:rsidP="00B46D58">
      <w:pPr>
        <w:widowControl w:val="0"/>
        <w:spacing w:after="160"/>
        <w:ind w:left="567" w:right="565"/>
        <w:jc w:val="center"/>
        <w:rPr>
          <w:del w:id="3608" w:author="user" w:date="2023-09-08T13:39:00Z"/>
          <w:rFonts w:ascii="GHEA Grapalat" w:hAnsi="GHEA Grapalat"/>
          <w:b/>
        </w:rPr>
      </w:pPr>
    </w:p>
    <w:p w:rsidR="001005B0" w:rsidRPr="00B138F3" w:rsidDel="002526A6" w:rsidRDefault="001005B0" w:rsidP="00B46D58">
      <w:pPr>
        <w:widowControl w:val="0"/>
        <w:spacing w:after="160"/>
        <w:ind w:left="567" w:right="565"/>
        <w:jc w:val="center"/>
        <w:rPr>
          <w:del w:id="3609" w:author="user" w:date="2023-09-08T13:39:00Z"/>
          <w:rFonts w:ascii="GHEA Grapalat" w:hAnsi="GHEA Grapalat"/>
          <w:b/>
        </w:rPr>
      </w:pPr>
    </w:p>
    <w:p w:rsidR="00A943A0" w:rsidDel="002526A6" w:rsidRDefault="00A943A0">
      <w:pPr>
        <w:rPr>
          <w:del w:id="3610" w:author="user" w:date="2023-09-08T13:39:00Z"/>
          <w:rFonts w:ascii="GHEA Grapalat" w:hAnsi="GHEA Grapalat"/>
          <w:b/>
        </w:rPr>
      </w:pPr>
      <w:del w:id="3611" w:author="user" w:date="2023-09-08T13:39:00Z">
        <w:r w:rsidDel="002526A6">
          <w:rPr>
            <w:rFonts w:ascii="GHEA Grapalat" w:hAnsi="GHEA Grapalat"/>
            <w:b/>
          </w:rPr>
          <w:br w:type="page"/>
        </w:r>
      </w:del>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071D1C" w:rsidRPr="00B138F3" w:rsidRDefault="00071D1C"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ins w:id="3612" w:author="user" w:date="2023-09-08T13:39:00Z">
        <w:r w:rsidR="002526A6" w:rsidRPr="002526A6">
          <w:rPr>
            <w:rFonts w:ascii="GHEA Grapalat" w:hAnsi="GHEA Grapalat"/>
            <w:lang w:val="hy-AM"/>
          </w:rPr>
          <w:t xml:space="preserve"> </w:t>
        </w:r>
        <w:r w:rsidR="002526A6">
          <w:rPr>
            <w:rFonts w:ascii="GHEA Grapalat" w:hAnsi="GHEA Grapalat"/>
            <w:lang w:val="hy-AM"/>
          </w:rPr>
          <w:t>ԵԲԿ-ԳՀ</w:t>
        </w:r>
        <w:r w:rsidR="002526A6" w:rsidRPr="00A71D81">
          <w:rPr>
            <w:rFonts w:ascii="GHEA Grapalat" w:hAnsi="GHEA Grapalat" w:cs="Sylfaen"/>
          </w:rPr>
          <w:t>ԱՊՁԲ</w:t>
        </w:r>
        <w:r w:rsidR="002526A6">
          <w:rPr>
            <w:rFonts w:ascii="GHEA Grapalat" w:hAnsi="GHEA Grapalat" w:cs="Sylfaen"/>
            <w:lang w:val="hy-AM"/>
          </w:rPr>
          <w:t>-23</w:t>
        </w:r>
        <w:r w:rsidR="002526A6" w:rsidRPr="00A71D81">
          <w:rPr>
            <w:rFonts w:ascii="GHEA Grapalat" w:hAnsi="GHEA Grapalat" w:cs="Times Armenian"/>
            <w:lang w:val="af-ZA"/>
          </w:rPr>
          <w:t>/</w:t>
        </w:r>
      </w:ins>
      <w:ins w:id="3613" w:author="user" w:date="2023-09-19T14:39:00Z">
        <w:r w:rsidR="00713EED">
          <w:rPr>
            <w:rFonts w:ascii="GHEA Grapalat" w:hAnsi="GHEA Grapalat" w:cs="Times Armenian"/>
            <w:lang w:val="hy-AM"/>
          </w:rPr>
          <w:t>10</w:t>
        </w:r>
      </w:ins>
      <w:del w:id="3614" w:author="user" w:date="2023-09-08T13:39:00Z">
        <w:r w:rsidRPr="00B138F3" w:rsidDel="002526A6">
          <w:rPr>
            <w:rFonts w:ascii="GHEA Grapalat" w:hAnsi="GHEA Grapalat"/>
            <w:b/>
            <w:sz w:val="24"/>
            <w:szCs w:val="24"/>
          </w:rPr>
          <w:delText>---BMAPDzB---/---</w:delText>
        </w:r>
      </w:del>
      <w:r w:rsidR="006132ED" w:rsidRPr="00B138F3">
        <w:rPr>
          <w:rFonts w:ascii="GHEA Grapalat" w:hAnsi="GHEA Grapalat"/>
          <w:b/>
          <w:sz w:val="24"/>
          <w:szCs w:val="24"/>
        </w:rPr>
        <w:t>"</w:t>
      </w:r>
      <w:r w:rsidR="005250C2" w:rsidRPr="00B138F3">
        <w:rPr>
          <w:rStyle w:val="FootnoteReference"/>
          <w:rFonts w:ascii="GHEA Grapalat" w:hAnsi="GHEA Grapalat"/>
          <w:b/>
          <w:sz w:val="24"/>
          <w:szCs w:val="24"/>
        </w:rPr>
        <w:footnoteReference w:customMarkFollows="1" w:id="30"/>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Del="002526A6" w:rsidRDefault="00071D1C" w:rsidP="00B46D58">
      <w:pPr>
        <w:widowControl w:val="0"/>
        <w:spacing w:after="160"/>
        <w:ind w:firstLine="709"/>
        <w:jc w:val="both"/>
        <w:rPr>
          <w:del w:id="3615" w:author="user" w:date="2023-09-08T13:40:00Z"/>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Del="002526A6" w:rsidRDefault="00071D1C">
      <w:pPr>
        <w:widowControl w:val="0"/>
        <w:tabs>
          <w:tab w:val="left" w:pos="1134"/>
        </w:tabs>
        <w:spacing w:after="160"/>
        <w:ind w:firstLine="567"/>
        <w:rPr>
          <w:del w:id="3616" w:author="user" w:date="2023-09-08T13:40:00Z"/>
          <w:rFonts w:ascii="GHEA Grapalat" w:hAnsi="GHEA Grapalat" w:cs="Times Armenian"/>
        </w:rPr>
        <w:pPrChange w:id="3617" w:author="user" w:date="2023-09-08T13:40:00Z">
          <w:pPr>
            <w:widowControl w:val="0"/>
            <w:tabs>
              <w:tab w:val="left" w:pos="1134"/>
            </w:tabs>
            <w:spacing w:after="160"/>
            <w:ind w:firstLine="567"/>
            <w:jc w:val="both"/>
          </w:pPr>
        </w:pPrChange>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Del="002526A6" w:rsidRDefault="00071D1C">
      <w:pPr>
        <w:widowControl w:val="0"/>
        <w:tabs>
          <w:tab w:val="left" w:pos="1134"/>
        </w:tabs>
        <w:spacing w:after="160"/>
        <w:ind w:firstLine="567"/>
        <w:rPr>
          <w:del w:id="3618" w:author="user" w:date="2023-09-08T13:40:00Z"/>
          <w:rFonts w:ascii="GHEA Grapalat" w:hAnsi="GHEA Grapalat" w:cs="Times Armenian"/>
        </w:rPr>
        <w:pPrChange w:id="3619" w:author="user" w:date="2023-09-08T13:40:00Z">
          <w:pPr>
            <w:widowControl w:val="0"/>
            <w:spacing w:after="160"/>
            <w:ind w:firstLine="709"/>
            <w:jc w:val="both"/>
          </w:pPr>
        </w:pPrChange>
      </w:pPr>
    </w:p>
    <w:p w:rsidR="002526A6" w:rsidRDefault="002526A6">
      <w:pPr>
        <w:widowControl w:val="0"/>
        <w:spacing w:after="160"/>
        <w:rPr>
          <w:ins w:id="3620" w:author="user" w:date="2023-09-08T13:40:00Z"/>
          <w:rFonts w:ascii="GHEA Grapalat" w:hAnsi="GHEA Grapalat"/>
          <w:b/>
        </w:rPr>
        <w:pPrChange w:id="3621" w:author="user" w:date="2023-09-08T13:40:00Z">
          <w:pPr>
            <w:widowControl w:val="0"/>
            <w:spacing w:after="160"/>
            <w:jc w:val="center"/>
          </w:pPr>
        </w:pPrChange>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w:t>
      </w:r>
      <w:del w:id="3622" w:author="user" w:date="2023-09-08T13:41:00Z">
        <w:r w:rsidRPr="00B138F3" w:rsidDel="002526A6">
          <w:rPr>
            <w:rFonts w:ascii="GHEA Grapalat" w:hAnsi="GHEA Grapalat"/>
          </w:rPr>
          <w:delText>_____</w:delText>
        </w:r>
        <w:r w:rsidR="00F15CED" w:rsidRPr="00B138F3" w:rsidDel="002526A6">
          <w:rPr>
            <w:rFonts w:ascii="GHEA Grapalat" w:hAnsi="GHEA Grapalat"/>
          </w:rPr>
          <w:delText>__________</w:delText>
        </w:r>
        <w:r w:rsidR="00EC165E" w:rsidRPr="00B138F3" w:rsidDel="002526A6">
          <w:rPr>
            <w:rFonts w:ascii="GHEA Grapalat" w:hAnsi="GHEA Grapalat"/>
          </w:rPr>
          <w:delText>__</w:delText>
        </w:r>
        <w:r w:rsidR="00F15CED" w:rsidRPr="00B138F3" w:rsidDel="002526A6">
          <w:rPr>
            <w:rFonts w:ascii="GHEA Grapalat" w:hAnsi="GHEA Grapalat"/>
          </w:rPr>
          <w:delText>__</w:delText>
        </w:r>
      </w:del>
      <w:ins w:id="3623" w:author="user" w:date="2023-09-08T13:41:00Z">
        <w:r w:rsidR="007F67F9">
          <w:rPr>
            <w:rFonts w:ascii="GHEA Grapalat" w:hAnsi="GHEA Grapalat"/>
            <w:lang w:val="hy-AM"/>
          </w:rPr>
          <w:t>5</w:t>
        </w:r>
      </w:ins>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 __</w:t>
      </w:r>
      <w:ins w:id="3624" w:author="user" w:date="2023-09-08T13:40:00Z">
        <w:r w:rsidR="007F67F9">
          <w:rPr>
            <w:rFonts w:ascii="GHEA Grapalat" w:hAnsi="GHEA Grapalat"/>
            <w:lang w:val="hy-AM"/>
          </w:rPr>
          <w:t>5</w:t>
        </w:r>
      </w:ins>
      <w:del w:id="3625" w:author="user" w:date="2023-09-08T13:40:00Z">
        <w:r w:rsidRPr="00B138F3" w:rsidDel="002526A6">
          <w:rPr>
            <w:rFonts w:ascii="GHEA Grapalat" w:hAnsi="GHEA Grapalat"/>
          </w:rPr>
          <w:delText>__</w:delText>
        </w:r>
        <w:r w:rsidR="00786A78" w:rsidRPr="00B138F3" w:rsidDel="002526A6">
          <w:rPr>
            <w:rFonts w:ascii="GHEA Grapalat" w:hAnsi="GHEA Grapalat"/>
          </w:rPr>
          <w:delText>_________</w:delText>
        </w:r>
        <w:r w:rsidRPr="00B138F3" w:rsidDel="002526A6">
          <w:rPr>
            <w:rFonts w:ascii="GHEA Grapalat" w:hAnsi="GHEA Grapalat"/>
          </w:rPr>
          <w:delText>_</w:delText>
        </w:r>
      </w:del>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В предусмотренных договором случаях уплачивать предусмотренные </w:t>
      </w:r>
      <w:r w:rsidRPr="00B138F3">
        <w:rPr>
          <w:rFonts w:ascii="GHEA Grapalat" w:hAnsi="GHEA Grapalat"/>
        </w:rPr>
        <w:lastRenderedPageBreak/>
        <w:t>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3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Del="002526A6" w:rsidRDefault="00071D1C" w:rsidP="00B46D58">
      <w:pPr>
        <w:widowControl w:val="0"/>
        <w:tabs>
          <w:tab w:val="left" w:pos="1134"/>
        </w:tabs>
        <w:spacing w:after="160"/>
        <w:ind w:firstLine="567"/>
        <w:jc w:val="both"/>
        <w:rPr>
          <w:del w:id="3627" w:author="user" w:date="2023-09-08T13:42:00Z"/>
          <w:rFonts w:ascii="GHEA Grapalat" w:hAnsi="GHEA Grapalat"/>
        </w:rPr>
      </w:pPr>
      <w:del w:id="3628" w:author="user" w:date="2023-09-08T13:42:00Z">
        <w:r w:rsidRPr="00B138F3" w:rsidDel="002526A6">
          <w:rPr>
            <w:rFonts w:ascii="GHEA Grapalat" w:hAnsi="GHEA Grapalat"/>
          </w:rPr>
          <w:delText>3.</w:delText>
        </w:r>
        <w:r w:rsidR="009D71F8" w:rsidRPr="00B138F3" w:rsidDel="002526A6">
          <w:rPr>
            <w:rFonts w:ascii="GHEA Grapalat" w:hAnsi="GHEA Grapalat"/>
          </w:rPr>
          <w:delText>2.</w:delText>
        </w:r>
        <w:r w:rsidR="009D71F8" w:rsidRPr="00B138F3" w:rsidDel="002526A6">
          <w:rPr>
            <w:rFonts w:ascii="GHEA Grapalat" w:hAnsi="GHEA Grapalat"/>
          </w:rPr>
          <w:tab/>
        </w:r>
        <w:r w:rsidRPr="00B138F3" w:rsidDel="002526A6">
          <w:rPr>
            <w:rFonts w:ascii="GHEA Grapalat" w:hAnsi="GHEA Grapalat"/>
          </w:rPr>
          <w:delText>Покупатель перечи</w:delText>
        </w:r>
        <w:r w:rsidR="00C45B20" w:rsidRPr="00B138F3" w:rsidDel="002526A6">
          <w:rPr>
            <w:rFonts w:ascii="GHEA Grapalat" w:hAnsi="GHEA Grapalat"/>
          </w:rPr>
          <w:delText>сляет сумму в размере до ______</w:delText>
        </w:r>
        <w:r w:rsidRPr="00B138F3" w:rsidDel="002526A6">
          <w:rPr>
            <w:rFonts w:ascii="GHEA Grapalat" w:hAnsi="GHEA Grapalat"/>
          </w:rPr>
          <w:delTex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delText>
        </w:r>
        <w:r w:rsidR="0072587C" w:rsidRPr="00B138F3" w:rsidDel="002526A6">
          <w:rPr>
            <w:rFonts w:ascii="GHEA Grapalat" w:hAnsi="GHEA Grapalat"/>
          </w:rPr>
          <w:delText xml:space="preserve">При этом до полного погашения предоплаты платежи </w:delText>
        </w:r>
        <w:r w:rsidR="00EC00EF" w:rsidRPr="00750E05" w:rsidDel="002526A6">
          <w:rPr>
            <w:rFonts w:ascii="GHEA Grapalat" w:hAnsi="GHEA Grapalat"/>
          </w:rPr>
          <w:delText>Продавцу</w:delText>
        </w:r>
        <w:r w:rsidR="0072587C" w:rsidRPr="00750E05" w:rsidDel="002526A6">
          <w:rPr>
            <w:rFonts w:ascii="GHEA Grapalat" w:hAnsi="GHEA Grapalat"/>
          </w:rPr>
          <w:delText xml:space="preserve"> не</w:delText>
        </w:r>
        <w:r w:rsidR="0072587C" w:rsidRPr="00B138F3" w:rsidDel="002526A6">
          <w:rPr>
            <w:rFonts w:ascii="GHEA Grapalat" w:hAnsi="GHEA Grapalat"/>
          </w:rPr>
          <w:delText xml:space="preserve"> производятся.</w:delText>
        </w:r>
        <w:r w:rsidR="003C61D5" w:rsidRPr="00B138F3" w:rsidDel="002526A6">
          <w:rPr>
            <w:rStyle w:val="FootnoteReference"/>
            <w:rFonts w:ascii="GHEA Grapalat" w:hAnsi="GHEA Grapalat"/>
          </w:rPr>
          <w:footnoteReference w:customMarkFollows="1" w:id="32"/>
          <w:delText>18</w:delText>
        </w:r>
        <w:r w:rsidR="00C45B20" w:rsidRPr="00B138F3" w:rsidDel="002526A6">
          <w:rPr>
            <w:rFonts w:ascii="GHEA Grapalat" w:hAnsi="GHEA Grapalat"/>
          </w:rPr>
          <w:delText>.</w:delText>
        </w:r>
      </w:del>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t>3.</w:t>
      </w:r>
      <w:del w:id="3636" w:author="user" w:date="2023-09-08T13:45:00Z">
        <w:r w:rsidR="005B2A24" w:rsidRPr="00B138F3" w:rsidDel="00DE6FCB">
          <w:rPr>
            <w:rFonts w:ascii="GHEA Grapalat" w:hAnsi="GHEA Grapalat"/>
          </w:rPr>
          <w:delText>3</w:delText>
        </w:r>
      </w:del>
      <w:ins w:id="3637" w:author="user" w:date="2023-09-08T13:45:00Z">
        <w:r w:rsidR="00DE6FCB">
          <w:rPr>
            <w:rFonts w:ascii="GHEA Grapalat" w:hAnsi="GHEA Grapalat"/>
            <w:lang w:val="hy-AM"/>
          </w:rPr>
          <w:t>2</w:t>
        </w:r>
      </w:ins>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1762F4">
        <w:rPr>
          <w:rFonts w:ascii="GHEA Grapalat" w:hAnsi="GHEA Grapalat"/>
        </w:rPr>
        <w:t xml:space="preserve"> ---</w:t>
      </w:r>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DE6FCB" w:rsidP="00B46D58">
      <w:pPr>
        <w:widowControl w:val="0"/>
        <w:tabs>
          <w:tab w:val="left" w:pos="1134"/>
        </w:tabs>
        <w:spacing w:after="160"/>
        <w:ind w:firstLine="567"/>
        <w:jc w:val="both"/>
        <w:rPr>
          <w:rFonts w:ascii="GHEA Grapalat" w:hAnsi="GHEA Grapalat"/>
          <w:lang w:val="hy-AM"/>
        </w:rPr>
      </w:pPr>
      <w:ins w:id="3638" w:author="user" w:date="2023-09-08T13:54:00Z">
        <w:r w:rsidRPr="00DE6FCB">
          <w:rPr>
            <w:rFonts w:ascii="GHEA Grapalat" w:hAnsi="GHEA Grapalat"/>
            <w:lang w:val="hy-AM"/>
          </w:rPr>
          <w:t>При этом оплата покупки осуществляется в срок, установленный графиком платежей настоящего договора, в течение пяти рабочих дней.</w:t>
        </w:r>
      </w:ins>
      <w:del w:id="3639" w:author="user" w:date="2023-09-08T13:54:00Z">
        <w:r w:rsidR="00232E31" w:rsidRPr="003F3CF4" w:rsidDel="00DE6FCB">
          <w:rPr>
            <w:rFonts w:ascii="GHEA Grapalat" w:hAnsi="GHEA Grapalat"/>
            <w:lang w:val="hy-AM"/>
          </w:rPr>
          <w:delText>При этом</w:delText>
        </w:r>
        <w:r w:rsidR="00232E31" w:rsidDel="00DE6FCB">
          <w:rPr>
            <w:rFonts w:ascii="GHEA Grapalat" w:hAnsi="GHEA Grapalat"/>
            <w:lang w:val="hy-AM"/>
          </w:rPr>
          <w:delText>,</w:delText>
        </w:r>
        <w:r w:rsidR="00232E31" w:rsidRPr="003F3CF4" w:rsidDel="00DE6FCB">
          <w:rPr>
            <w:rFonts w:ascii="GHEA Grapalat" w:hAnsi="GHEA Grapalat"/>
            <w:lang w:val="hy-AM"/>
          </w:rPr>
          <w:delText xml:space="preserve"> с целью совершения платежа</w:delText>
        </w:r>
        <w:r w:rsidR="00232E31" w:rsidDel="00DE6FCB">
          <w:rPr>
            <w:rFonts w:ascii="GHEA Grapalat" w:hAnsi="GHEA Grapalat"/>
            <w:lang w:val="hy-AM"/>
          </w:rPr>
          <w:delText>,</w:delText>
        </w:r>
        <w:r w:rsidR="00232E31" w:rsidRPr="003F3CF4" w:rsidDel="00DE6FCB">
          <w:rPr>
            <w:rFonts w:ascii="GHEA Grapalat" w:hAnsi="GHEA Grapalat"/>
            <w:lang w:val="hy-AM"/>
          </w:rPr>
          <w:delTex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delText>
        </w:r>
        <w:r w:rsidR="00232E31" w:rsidDel="00DE6FCB">
          <w:rPr>
            <w:rFonts w:ascii="GHEA Grapalat" w:hAnsi="GHEA Grapalat"/>
            <w:lang w:val="hy-AM"/>
          </w:rPr>
          <w:delText xml:space="preserve"> </w:delText>
        </w:r>
        <w:r w:rsidR="00232E31" w:rsidRPr="003F3CF4" w:rsidDel="00DE6FCB">
          <w:rPr>
            <w:rFonts w:ascii="GHEA Grapalat" w:hAnsi="GHEA Grapalat"/>
            <w:lang w:val="hy-AM"/>
          </w:rPr>
          <w:delText xml:space="preserve">в сроки, установленные графиком </w:delText>
        </w:r>
        <w:r w:rsidR="00232E31" w:rsidDel="00DE6FCB">
          <w:rPr>
            <w:rFonts w:ascii="GHEA Grapalat" w:hAnsi="GHEA Grapalat"/>
            <w:lang w:val="hy-AM"/>
          </w:rPr>
          <w:delText>օ</w:delText>
        </w:r>
        <w:r w:rsidR="00232E31" w:rsidRPr="003F3CF4" w:rsidDel="00DE6FCB">
          <w:rPr>
            <w:rFonts w:ascii="GHEA Grapalat" w:hAnsi="GHEA Grapalat"/>
            <w:lang w:val="hy-AM"/>
          </w:rPr>
          <w:delText>платы настоящего Договора, в течение пяти рабочих дней</w:delText>
        </w:r>
        <w:r w:rsidR="00232E31" w:rsidDel="00DE6FCB">
          <w:rPr>
            <w:rFonts w:ascii="GHEA Grapalat" w:hAnsi="GHEA Grapalat"/>
            <w:lang w:val="hy-AM"/>
          </w:rPr>
          <w:delText xml:space="preserve"> </w:delText>
        </w:r>
        <w:r w:rsidR="00232E31" w:rsidRPr="001762F4" w:rsidDel="00DE6FCB">
          <w:rPr>
            <w:rFonts w:ascii="GHEA Grapalat" w:hAnsi="GHEA Grapalat"/>
            <w:vertAlign w:val="superscript"/>
            <w:lang w:val="hy-AM"/>
          </w:rPr>
          <w:delText>17,1</w:delText>
        </w:r>
      </w:del>
      <w:r w:rsidR="00232E31">
        <w:rPr>
          <w:rFonts w:ascii="GHEA Grapalat" w:hAnsi="GHEA Grapalat"/>
          <w:lang w:val="hy-AM"/>
        </w:rPr>
        <w:t>.</w:t>
      </w:r>
    </w:p>
    <w:p w:rsidR="00071D1C" w:rsidRPr="00B138F3" w:rsidDel="00DE6FCB" w:rsidRDefault="00071D1C" w:rsidP="00B46D58">
      <w:pPr>
        <w:widowControl w:val="0"/>
        <w:spacing w:after="160"/>
        <w:ind w:firstLine="720"/>
        <w:jc w:val="both"/>
        <w:rPr>
          <w:del w:id="3640" w:author="user" w:date="2023-09-08T13:48:00Z"/>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DE6FCB" w:rsidDel="007F67F9" w:rsidRDefault="00071D1C" w:rsidP="00B46D58">
      <w:pPr>
        <w:widowControl w:val="0"/>
        <w:tabs>
          <w:tab w:val="left" w:pos="1134"/>
        </w:tabs>
        <w:spacing w:after="160"/>
        <w:ind w:firstLine="567"/>
        <w:jc w:val="both"/>
        <w:rPr>
          <w:del w:id="3641" w:author="user" w:date="2023-09-19T14:54:00Z"/>
          <w:rFonts w:ascii="GHEA Grapalat" w:hAnsi="GHEA Grapalat" w:cs="Sylfaen"/>
          <w:b/>
          <w:rPrChange w:id="3642" w:author="user" w:date="2023-09-08T13:48:00Z">
            <w:rPr>
              <w:del w:id="3643" w:author="user" w:date="2023-09-19T14:54:00Z"/>
              <w:rFonts w:ascii="GHEA Grapalat" w:hAnsi="GHEA Grapalat" w:cs="Sylfaen"/>
            </w:rPr>
          </w:rPrChange>
        </w:rPr>
      </w:pPr>
      <w:del w:id="3644" w:author="user" w:date="2023-09-19T14:54:00Z">
        <w:r w:rsidRPr="00DE6FCB" w:rsidDel="007F67F9">
          <w:rPr>
            <w:rFonts w:ascii="GHEA Grapalat" w:hAnsi="GHEA Grapalat"/>
            <w:b/>
            <w:rPrChange w:id="3645" w:author="user" w:date="2023-09-08T13:48:00Z">
              <w:rPr>
                <w:rFonts w:ascii="GHEA Grapalat" w:hAnsi="GHEA Grapalat"/>
              </w:rPr>
            </w:rPrChange>
          </w:rPr>
          <w:delText>4.</w:delText>
        </w:r>
        <w:r w:rsidR="009D71F8" w:rsidRPr="00DE6FCB" w:rsidDel="007F67F9">
          <w:rPr>
            <w:rFonts w:ascii="GHEA Grapalat" w:hAnsi="GHEA Grapalat"/>
            <w:b/>
            <w:rPrChange w:id="3646" w:author="user" w:date="2023-09-08T13:48:00Z">
              <w:rPr>
                <w:rFonts w:ascii="GHEA Grapalat" w:hAnsi="GHEA Grapalat"/>
              </w:rPr>
            </w:rPrChange>
          </w:rPr>
          <w:delText>2.</w:delText>
        </w:r>
        <w:r w:rsidR="009D71F8" w:rsidRPr="00DE6FCB" w:rsidDel="007F67F9">
          <w:rPr>
            <w:rFonts w:ascii="GHEA Grapalat" w:hAnsi="GHEA Grapalat"/>
            <w:b/>
            <w:rPrChange w:id="3647" w:author="user" w:date="2023-09-08T13:48:00Z">
              <w:rPr>
                <w:rFonts w:ascii="GHEA Grapalat" w:hAnsi="GHEA Grapalat"/>
              </w:rPr>
            </w:rPrChange>
          </w:rPr>
          <w:tab/>
        </w:r>
        <w:r w:rsidRPr="00DE6FCB" w:rsidDel="007F67F9">
          <w:rPr>
            <w:rFonts w:ascii="GHEA Grapalat" w:hAnsi="GHEA Grapalat"/>
            <w:b/>
            <w:rPrChange w:id="3648" w:author="user" w:date="2023-09-08T13:48:00Z">
              <w:rPr>
                <w:rFonts w:ascii="GHEA Grapalat" w:hAnsi="GHEA Grapalat"/>
              </w:rPr>
            </w:rPrChange>
          </w:rPr>
          <w:delText xml:space="preserve">Для товаров, являющихся основным средством, гарантийным сроком устанавливается </w:delText>
        </w:r>
      </w:del>
      <w:del w:id="3649" w:author="user" w:date="2023-09-08T13:47:00Z">
        <w:r w:rsidRPr="00DE6FCB" w:rsidDel="00DE6FCB">
          <w:rPr>
            <w:rFonts w:ascii="GHEA Grapalat" w:hAnsi="GHEA Grapalat"/>
            <w:b/>
            <w:rPrChange w:id="3650" w:author="user" w:date="2023-09-08T13:48:00Z">
              <w:rPr>
                <w:rFonts w:ascii="GHEA Grapalat" w:hAnsi="GHEA Grapalat"/>
              </w:rPr>
            </w:rPrChange>
          </w:rPr>
          <w:delText>_____</w:delText>
        </w:r>
        <w:r w:rsidR="00C45B20" w:rsidRPr="00DE6FCB" w:rsidDel="00DE6FCB">
          <w:rPr>
            <w:rFonts w:ascii="GHEA Grapalat" w:hAnsi="GHEA Grapalat"/>
            <w:b/>
            <w:rPrChange w:id="3651" w:author="user" w:date="2023-09-08T13:48:00Z">
              <w:rPr>
                <w:rFonts w:ascii="GHEA Grapalat" w:hAnsi="GHEA Grapalat"/>
              </w:rPr>
            </w:rPrChange>
          </w:rPr>
          <w:delText>________</w:delText>
        </w:r>
        <w:r w:rsidRPr="00DE6FCB" w:rsidDel="00DE6FCB">
          <w:rPr>
            <w:rFonts w:ascii="GHEA Grapalat" w:hAnsi="GHEA Grapalat"/>
            <w:b/>
            <w:rPrChange w:id="3652" w:author="user" w:date="2023-09-08T13:48:00Z">
              <w:rPr>
                <w:rFonts w:ascii="GHEA Grapalat" w:hAnsi="GHEA Grapalat"/>
              </w:rPr>
            </w:rPrChange>
          </w:rPr>
          <w:delText>___</w:delText>
        </w:r>
      </w:del>
      <w:del w:id="3653" w:author="user" w:date="2023-09-19T14:54:00Z">
        <w:r w:rsidRPr="00DE6FCB" w:rsidDel="007F67F9">
          <w:rPr>
            <w:rFonts w:ascii="GHEA Grapalat" w:hAnsi="GHEA Grapalat"/>
            <w:b/>
            <w:rPrChange w:id="3654" w:author="user" w:date="2023-09-08T13:48:00Z">
              <w:rPr>
                <w:rFonts w:ascii="GHEA Grapalat" w:hAnsi="GHEA Grapalat"/>
              </w:rPr>
            </w:rPrChange>
          </w:rPr>
          <w:delText xml:space="preserve"> календарных дней со дня, следующего за днем принятия товара Покупателем.</w:delText>
        </w:r>
        <w:r w:rsidR="00AA7117" w:rsidRPr="00DE6FCB" w:rsidDel="007F67F9">
          <w:rPr>
            <w:rFonts w:ascii="GHEA Grapalat" w:hAnsi="GHEA Grapalat"/>
            <w:b/>
            <w:rPrChange w:id="3655" w:author="user" w:date="2023-09-08T13:48:00Z">
              <w:rPr>
                <w:rFonts w:ascii="GHEA Grapalat" w:hAnsi="GHEA Grapalat"/>
              </w:rPr>
            </w:rPrChange>
          </w:rPr>
          <w:delText xml:space="preserve"> </w:delText>
        </w:r>
        <w:r w:rsidRPr="00DE6FCB" w:rsidDel="007F67F9">
          <w:rPr>
            <w:rFonts w:ascii="GHEA Grapalat" w:hAnsi="GHEA Grapalat"/>
            <w:b/>
            <w:rPrChange w:id="3656" w:author="user" w:date="2023-09-08T13:48:00Z">
              <w:rPr>
                <w:rFonts w:ascii="GHEA Grapalat" w:hAnsi="GHEA Grapalat"/>
              </w:rPr>
            </w:rPrChange>
          </w:rPr>
          <w:delTex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delText>
        </w:r>
      </w:del>
      <w:del w:id="3657" w:author="user" w:date="2023-09-08T13:48:00Z">
        <w:r w:rsidR="007A12AE" w:rsidRPr="00DE6FCB" w:rsidDel="00DE6FCB">
          <w:rPr>
            <w:rStyle w:val="FootnoteReference"/>
            <w:rFonts w:ascii="GHEA Grapalat" w:hAnsi="GHEA Grapalat"/>
            <w:b/>
            <w:rPrChange w:id="3658" w:author="user" w:date="2023-09-08T13:48:00Z">
              <w:rPr>
                <w:rStyle w:val="FootnoteReference"/>
                <w:rFonts w:ascii="GHEA Grapalat" w:hAnsi="GHEA Grapalat"/>
              </w:rPr>
            </w:rPrChange>
          </w:rPr>
          <w:footnoteReference w:customMarkFollows="1" w:id="33"/>
          <w:delText>19</w:delText>
        </w:r>
      </w:del>
      <w:del w:id="3663" w:author="user" w:date="2023-09-19T14:54:00Z">
        <w:r w:rsidRPr="00DE6FCB" w:rsidDel="007F67F9">
          <w:rPr>
            <w:rFonts w:ascii="GHEA Grapalat" w:hAnsi="GHEA Grapalat"/>
            <w:b/>
            <w:rPrChange w:id="3664" w:author="user" w:date="2023-09-08T13:48:00Z">
              <w:rPr>
                <w:rFonts w:ascii="GHEA Grapalat" w:hAnsi="GHEA Grapalat"/>
              </w:rPr>
            </w:rPrChange>
          </w:rPr>
          <w:delText>.</w:delText>
        </w:r>
      </w:del>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_</w:t>
      </w:r>
      <w:del w:id="3665" w:author="user" w:date="2023-09-08T13:55:00Z">
        <w:r w:rsidDel="003F44A2">
          <w:rPr>
            <w:rFonts w:ascii="GHEA Grapalat" w:hAnsi="GHEA Grapalat"/>
          </w:rPr>
          <w:delText>_____</w:delText>
        </w:r>
      </w:del>
      <w:ins w:id="3666" w:author="user" w:date="2023-09-08T13:55:00Z">
        <w:r w:rsidR="003F44A2">
          <w:rPr>
            <w:rFonts w:ascii="GHEA Grapalat" w:hAnsi="GHEA Grapalat"/>
            <w:lang w:val="hy-AM"/>
          </w:rPr>
          <w:t>2</w:t>
        </w:r>
      </w:ins>
      <w:r>
        <w:rPr>
          <w:rFonts w:ascii="GHEA Grapalat" w:hAnsi="GHEA Grapalat"/>
        </w:rPr>
        <w:t xml:space="preserve">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w:t>
      </w:r>
      <w:ins w:id="3667" w:author="user" w:date="2023-09-08T13:55:00Z">
        <w:r w:rsidR="003F44A2">
          <w:rPr>
            <w:rFonts w:ascii="GHEA Grapalat" w:hAnsi="GHEA Grapalat"/>
            <w:lang w:val="hy-AM"/>
          </w:rPr>
          <w:t>3</w:t>
        </w:r>
      </w:ins>
      <w:del w:id="3668" w:author="user" w:date="2023-09-08T13:55:00Z">
        <w:r w:rsidR="00371CF8" w:rsidDel="003F44A2">
          <w:rPr>
            <w:rFonts w:ascii="GHEA Grapalat" w:hAnsi="GHEA Grapalat"/>
          </w:rPr>
          <w:delText>_</w:delText>
        </w:r>
      </w:del>
      <w:r w:rsidR="00371CF8">
        <w:rPr>
          <w:rFonts w:ascii="GHEA Grapalat" w:hAnsi="GHEA Grapalat"/>
        </w:rPr>
        <w:t>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del w:id="3669" w:author="user" w:date="2023-09-08T13:56:00Z">
        <w:r w:rsidR="00803ED8" w:rsidRPr="00B138F3" w:rsidDel="003F44A2">
          <w:rPr>
            <w:rStyle w:val="FootnoteReference"/>
            <w:rFonts w:ascii="GHEA Grapalat" w:hAnsi="GHEA Grapalat"/>
          </w:rPr>
          <w:footnoteReference w:customMarkFollows="1" w:id="34"/>
          <w:delText>20</w:delText>
        </w:r>
      </w:del>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За нарушение Покупателем предусмотренного пунктом 3.</w:t>
      </w:r>
      <w:del w:id="3675" w:author="user" w:date="2023-09-08T13:45:00Z">
        <w:r w:rsidRPr="00B138F3" w:rsidDel="00DE6FCB">
          <w:rPr>
            <w:rFonts w:ascii="GHEA Grapalat" w:hAnsi="GHEA Grapalat"/>
          </w:rPr>
          <w:delText>3</w:delText>
        </w:r>
      </w:del>
      <w:ins w:id="3676" w:author="user" w:date="2023-09-08T13:45:00Z">
        <w:r w:rsidR="00DE6FCB">
          <w:rPr>
            <w:rFonts w:ascii="GHEA Grapalat" w:hAnsi="GHEA Grapalat"/>
            <w:lang w:val="hy-AM"/>
          </w:rPr>
          <w:t>2</w:t>
        </w:r>
      </w:ins>
      <w:r w:rsidRPr="00B138F3">
        <w:rPr>
          <w:rFonts w:ascii="GHEA Grapalat" w:hAnsi="GHEA Grapalat"/>
        </w:rPr>
        <w:t xml:space="preserve">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 xml:space="preserve">Уплата пеней и (или) штрафов не освобождает стороны от полного </w:t>
      </w:r>
      <w:r w:rsidR="0094684E" w:rsidRPr="00B138F3">
        <w:rPr>
          <w:rFonts w:ascii="GHEA Grapalat" w:hAnsi="GHEA Grapalat"/>
        </w:rPr>
        <w:lastRenderedPageBreak/>
        <w:t>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del w:id="3677" w:author="user" w:date="2023-09-08T13:56:00Z">
        <w:r w:rsidR="008860B6" w:rsidRPr="00B138F3" w:rsidDel="003F44A2">
          <w:rPr>
            <w:rStyle w:val="FootnoteReference"/>
            <w:rFonts w:ascii="GHEA Grapalat" w:hAnsi="GHEA Grapalat"/>
          </w:rPr>
          <w:footnoteReference w:customMarkFollows="1" w:id="35"/>
          <w:delText>21</w:delText>
        </w:r>
      </w:del>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lastRenderedPageBreak/>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36"/>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37"/>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 xml:space="preserve">,а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w:t>
      </w:r>
      <w:r w:rsidRPr="00B138F3">
        <w:rPr>
          <w:rFonts w:ascii="GHEA Grapalat" w:hAnsi="GHEA Grapalat"/>
        </w:rPr>
        <w:lastRenderedPageBreak/>
        <w:t>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Default="00071D1C" w:rsidP="00B46D58">
      <w:pPr>
        <w:widowControl w:val="0"/>
        <w:tabs>
          <w:tab w:val="left" w:pos="1276"/>
        </w:tabs>
        <w:spacing w:after="160"/>
        <w:ind w:firstLine="567"/>
        <w:jc w:val="both"/>
        <w:rPr>
          <w:ins w:id="3681" w:author="user" w:date="2023-09-19T14:54:00Z"/>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7F67F9" w:rsidRPr="00215ABD" w:rsidRDefault="007F67F9" w:rsidP="007F67F9">
      <w:pPr>
        <w:widowControl w:val="0"/>
        <w:tabs>
          <w:tab w:val="left" w:pos="1276"/>
        </w:tabs>
        <w:spacing w:after="160"/>
        <w:ind w:firstLine="567"/>
        <w:jc w:val="both"/>
        <w:rPr>
          <w:ins w:id="3682" w:author="user" w:date="2023-09-19T14:55:00Z"/>
          <w:rFonts w:ascii="GHEA Grapalat" w:hAnsi="GHEA Grapalat"/>
          <w:sz w:val="22"/>
          <w:szCs w:val="22"/>
        </w:rPr>
      </w:pPr>
      <w:ins w:id="3683" w:author="user" w:date="2023-09-19T14:55:00Z">
        <w:r w:rsidRPr="00215ABD">
          <w:rPr>
            <w:rFonts w:ascii="GHEA Grapalat" w:hAnsi="GHEA Grapalat"/>
            <w:sz w:val="22"/>
            <w:szCs w:val="22"/>
          </w:rPr>
          <w:t>8.15.</w:t>
        </w:r>
        <w:r w:rsidRPr="00215ABD">
          <w:rPr>
            <w:rFonts w:ascii="GHEA Grapalat" w:hAnsi="GHEA Grapalat"/>
            <w:sz w:val="22"/>
            <w:szCs w:val="22"/>
          </w:rPr>
          <w:tab/>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Pr="00215ABD">
          <w:rPr>
            <w:rStyle w:val="FootnoteReference"/>
            <w:rFonts w:ascii="GHEA Grapalat" w:hAnsi="GHEA Grapalat"/>
            <w:sz w:val="22"/>
            <w:szCs w:val="22"/>
          </w:rPr>
          <w:footnoteReference w:customMarkFollows="1" w:id="38"/>
          <w:t>24</w:t>
        </w:r>
      </w:ins>
    </w:p>
    <w:p w:rsidR="007F67F9" w:rsidRPr="00B138F3" w:rsidRDefault="007F67F9" w:rsidP="00B46D58">
      <w:pPr>
        <w:widowControl w:val="0"/>
        <w:tabs>
          <w:tab w:val="left" w:pos="1276"/>
        </w:tabs>
        <w:spacing w:after="160"/>
        <w:ind w:firstLine="567"/>
        <w:jc w:val="both"/>
        <w:rPr>
          <w:rFonts w:ascii="GHEA Grapalat" w:hAnsi="GHEA Grapalat"/>
        </w:rPr>
      </w:pPr>
    </w:p>
    <w:p w:rsidR="00071D1C" w:rsidRPr="00974EA8" w:rsidDel="003F44A2" w:rsidRDefault="00071D1C" w:rsidP="00B46D58">
      <w:pPr>
        <w:widowControl w:val="0"/>
        <w:tabs>
          <w:tab w:val="left" w:pos="1276"/>
        </w:tabs>
        <w:spacing w:after="160"/>
        <w:ind w:firstLine="567"/>
        <w:jc w:val="both"/>
        <w:rPr>
          <w:del w:id="3689" w:author="user" w:date="2023-09-08T13:58:00Z"/>
          <w:rFonts w:ascii="GHEA Grapalat" w:hAnsi="GHEA Grapalat"/>
        </w:rPr>
      </w:pPr>
      <w:del w:id="3690" w:author="user" w:date="2023-09-08T13:58:00Z">
        <w:r w:rsidRPr="00B138F3" w:rsidDel="003F44A2">
          <w:rPr>
            <w:rFonts w:ascii="GHEA Grapalat" w:hAnsi="GHEA Grapalat"/>
          </w:rPr>
          <w:delText>8.1</w:delText>
        </w:r>
        <w:r w:rsidR="003A734A" w:rsidRPr="00B138F3" w:rsidDel="003F44A2">
          <w:rPr>
            <w:rFonts w:ascii="GHEA Grapalat" w:hAnsi="GHEA Grapalat"/>
          </w:rPr>
          <w:delText>5.</w:delText>
        </w:r>
        <w:r w:rsidR="003A734A" w:rsidRPr="00B138F3" w:rsidDel="003F44A2">
          <w:rPr>
            <w:rFonts w:ascii="GHEA Grapalat" w:hAnsi="GHEA Grapalat"/>
          </w:rPr>
          <w:tab/>
        </w:r>
        <w:r w:rsidRPr="00B138F3" w:rsidDel="003F44A2">
          <w:rPr>
            <w:rFonts w:ascii="GHEA Grapalat" w:hAnsi="GHEA Grapalat"/>
          </w:rPr>
          <w:delTex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delText>
        </w:r>
        <w:r w:rsidRPr="00974EA8" w:rsidDel="003F44A2">
          <w:rPr>
            <w:rFonts w:ascii="GHEA Grapalat" w:hAnsi="GHEA Grapalat"/>
          </w:rPr>
          <w:delText>днем его заключения, финансовые средства в целях его исполнения не предусматриваются.</w:delText>
        </w:r>
        <w:r w:rsidR="00BA249F" w:rsidRPr="00BA249F" w:rsidDel="003F44A2">
          <w:rPr>
            <w:rFonts w:ascii="GHEA Grapalat" w:hAnsi="GHEA Grapalat"/>
          </w:rPr>
          <w:delText xml:space="preserve"> </w:delText>
        </w:r>
        <w:r w:rsidR="00BA249F" w:rsidRPr="00DC2F9B" w:rsidDel="003F44A2">
          <w:rPr>
            <w:rFonts w:ascii="GHEA Grapalat" w:hAnsi="GHEA Grapalat"/>
          </w:rPr>
          <w:delTex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delText>
        </w:r>
        <w:r w:rsidR="00BA249F" w:rsidDel="003F44A2">
          <w:rPr>
            <w:rFonts w:ascii="GHEA Grapalat" w:hAnsi="GHEA Grapalat"/>
          </w:rPr>
          <w:delText>.</w:delText>
        </w:r>
        <w:r w:rsidRPr="00974EA8" w:rsidDel="003F44A2">
          <w:rPr>
            <w:rFonts w:ascii="GHEA Grapalat" w:hAnsi="GHEA Grapalat"/>
          </w:rPr>
          <w:delText xml:space="preserve"> Если размер выделенных для исполнения договора финансовых средств превышает </w:delText>
        </w:r>
        <w:r w:rsidR="003839FF" w:rsidRPr="00974EA8" w:rsidDel="003F44A2">
          <w:rPr>
            <w:rFonts w:ascii="GHEA Grapalat" w:hAnsi="GHEA Grapalat"/>
          </w:rPr>
          <w:delText>двадцатипя</w:delText>
        </w:r>
        <w:r w:rsidRPr="00974EA8" w:rsidDel="003F44A2">
          <w:rPr>
            <w:rFonts w:ascii="GHEA Grapalat" w:hAnsi="GHEA Grapalat"/>
          </w:rPr>
          <w:delText xml:space="preserve">тикратный размер базовой единицы закупок, то Покупателем будет заключенo соглашение в случае, если </w:delText>
        </w:r>
        <w:r w:rsidR="009673B8" w:rsidRPr="00974EA8" w:rsidDel="003F44A2">
          <w:rPr>
            <w:rFonts w:ascii="GHEA Grapalat" w:hAnsi="GHEA Grapalat"/>
          </w:rPr>
          <w:delText xml:space="preserve">представленные </w:delText>
        </w:r>
        <w:r w:rsidRPr="00974EA8" w:rsidDel="003F44A2">
          <w:rPr>
            <w:rFonts w:ascii="GHEA Grapalat" w:hAnsi="GHEA Grapalat"/>
          </w:rPr>
          <w:delText xml:space="preserve">Продавцом в виде неустойки </w:delText>
        </w:r>
        <w:r w:rsidR="009673B8" w:rsidRPr="00974EA8" w:rsidDel="003F44A2">
          <w:rPr>
            <w:rFonts w:ascii="GHEA Grapalat" w:hAnsi="GHEA Grapalat"/>
          </w:rPr>
          <w:delText xml:space="preserve">обеспечения квалификации и </w:delText>
        </w:r>
        <w:r w:rsidRPr="00974EA8" w:rsidDel="003F44A2">
          <w:rPr>
            <w:rFonts w:ascii="GHEA Grapalat" w:hAnsi="GHEA Grapalat"/>
          </w:rPr>
          <w:delText xml:space="preserve">договора </w:delText>
        </w:r>
        <w:r w:rsidR="008707D8" w:rsidRPr="00974EA8" w:rsidDel="003F44A2">
          <w:rPr>
            <w:rFonts w:ascii="GHEA Grapalat" w:hAnsi="GHEA Grapalat"/>
          </w:rPr>
          <w:delText>заменяю</w:delText>
        </w:r>
        <w:r w:rsidRPr="00974EA8" w:rsidDel="003F44A2">
          <w:rPr>
            <w:rFonts w:ascii="GHEA Grapalat" w:hAnsi="GHEA Grapalat"/>
          </w:rPr>
          <w:delText xml:space="preserve">тся гарантией или наличными деньгами, с учетом требований </w:delText>
        </w:r>
        <w:r w:rsidR="00351A3E" w:rsidRPr="00891020" w:rsidDel="003F44A2">
          <w:rPr>
            <w:rFonts w:ascii="GHEA Grapalat" w:hAnsi="GHEA Grapalat"/>
          </w:rPr>
          <w:delText>абзац</w:delText>
        </w:r>
        <w:r w:rsidR="00351A3E" w:rsidDel="003F44A2">
          <w:rPr>
            <w:rFonts w:ascii="GHEA Grapalat" w:hAnsi="GHEA Grapalat"/>
          </w:rPr>
          <w:delText>а</w:delText>
        </w:r>
        <w:r w:rsidR="00351A3E" w:rsidRPr="00891020" w:rsidDel="003F44A2">
          <w:rPr>
            <w:rFonts w:ascii="GHEA Grapalat" w:hAnsi="GHEA Grapalat"/>
          </w:rPr>
          <w:delText xml:space="preserve"> "</w:delText>
        </w:r>
        <w:r w:rsidR="00351A3E" w:rsidDel="003F44A2">
          <w:rPr>
            <w:rFonts w:ascii="GHEA Grapalat" w:hAnsi="GHEA Grapalat"/>
          </w:rPr>
          <w:delText>в</w:delText>
        </w:r>
        <w:r w:rsidR="00351A3E" w:rsidRPr="00891020" w:rsidDel="003F44A2">
          <w:rPr>
            <w:rFonts w:ascii="GHEA Grapalat" w:hAnsi="GHEA Grapalat"/>
          </w:rPr>
          <w:delText>" подпункта 1</w:delText>
        </w:r>
        <w:r w:rsidR="00351A3E" w:rsidDel="003F44A2">
          <w:rPr>
            <w:rFonts w:ascii="GHEA Grapalat" w:hAnsi="GHEA Grapalat"/>
          </w:rPr>
          <w:delText xml:space="preserve"> и</w:delText>
        </w:r>
        <w:r w:rsidR="00351A3E" w:rsidRPr="00891020" w:rsidDel="003F44A2">
          <w:rPr>
            <w:rFonts w:ascii="GHEA Grapalat" w:hAnsi="GHEA Grapalat"/>
          </w:rPr>
          <w:delText xml:space="preserve"> </w:delText>
        </w:r>
        <w:r w:rsidRPr="00974EA8" w:rsidDel="003F44A2">
          <w:rPr>
            <w:rFonts w:ascii="GHEA Grapalat" w:hAnsi="GHEA Grapalat"/>
          </w:rPr>
          <w:delText xml:space="preserve">абзаца "б" подпункта </w:delText>
        </w:r>
        <w:r w:rsidR="000B33B2" w:rsidRPr="00974EA8" w:rsidDel="003F44A2">
          <w:rPr>
            <w:rFonts w:ascii="GHEA Grapalat" w:hAnsi="GHEA Grapalat"/>
          </w:rPr>
          <w:delText xml:space="preserve">17 </w:delText>
        </w:r>
        <w:r w:rsidRPr="00974EA8" w:rsidDel="003F44A2">
          <w:rPr>
            <w:rFonts w:ascii="GHEA Grapalat" w:hAnsi="GHEA Grapalat"/>
          </w:rPr>
          <w:delText xml:space="preserve">пункта 32 Приложения № </w:delText>
        </w:r>
        <w:r w:rsidR="006E50E4" w:rsidRPr="00974EA8" w:rsidDel="003F44A2">
          <w:rPr>
            <w:rFonts w:ascii="GHEA Grapalat" w:hAnsi="GHEA Grapalat"/>
          </w:rPr>
          <w:delText>1</w:delText>
        </w:r>
        <w:r w:rsidR="006E50E4" w:rsidRPr="00974EA8" w:rsidDel="003F44A2">
          <w:rPr>
            <w:rFonts w:ascii="GHEA Grapalat" w:hAnsi="GHEA Grapalat"/>
            <w:lang w:val="hy-AM"/>
          </w:rPr>
          <w:delText xml:space="preserve"> </w:delText>
        </w:r>
        <w:r w:rsidRPr="00974EA8" w:rsidDel="003F44A2">
          <w:rPr>
            <w:rFonts w:ascii="GHEA Grapalat" w:hAnsi="GHEA Grapalat"/>
          </w:rPr>
          <w:delText xml:space="preserve">к Постановлению Правительства Республики Армения № 526-N от 4 мая 2017 года. При этом Продавец заключает соглашение, а при замене </w:delText>
        </w:r>
        <w:r w:rsidR="00CD7A4F" w:rsidRPr="00974EA8" w:rsidDel="003F44A2">
          <w:rPr>
            <w:rFonts w:ascii="GHEA Grapalat" w:hAnsi="GHEA Grapalat"/>
          </w:rPr>
          <w:delText xml:space="preserve">обеспечений квалификации и </w:delText>
        </w:r>
        <w:r w:rsidRPr="00974EA8" w:rsidDel="003F44A2">
          <w:rPr>
            <w:rFonts w:ascii="GHEA Grapalat" w:hAnsi="GHEA Grapalat"/>
          </w:rPr>
          <w:delText xml:space="preserve">договора </w:delText>
        </w:r>
        <w:r w:rsidR="00CD7A4F" w:rsidRPr="00974EA8" w:rsidDel="003F44A2">
          <w:rPr>
            <w:rFonts w:ascii="GHEA Grapalat" w:hAnsi="GHEA Grapalat"/>
          </w:rPr>
          <w:delText xml:space="preserve">представленных </w:delText>
        </w:r>
        <w:r w:rsidRPr="00974EA8" w:rsidDel="003F44A2">
          <w:rPr>
            <w:rFonts w:ascii="GHEA Grapalat" w:hAnsi="GHEA Grapalat"/>
          </w:rPr>
          <w:delText xml:space="preserve">в виде неустойки, также представляет Покупателю </w:delText>
        </w:r>
        <w:r w:rsidR="00CD7A4F" w:rsidRPr="00974EA8" w:rsidDel="003F44A2">
          <w:rPr>
            <w:rFonts w:ascii="GHEA Grapalat" w:hAnsi="GHEA Grapalat"/>
          </w:rPr>
          <w:delText xml:space="preserve">новые обеспечения </w:delText>
        </w:r>
        <w:r w:rsidRPr="00974EA8" w:rsidDel="003F44A2">
          <w:rPr>
            <w:rFonts w:ascii="GHEA Grapalat" w:hAnsi="GHEA Grapalat"/>
          </w:rPr>
          <w:delTex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delText>
        </w:r>
        <w:r w:rsidR="00325043" w:rsidRPr="00974EA8" w:rsidDel="003F44A2">
          <w:rPr>
            <w:rStyle w:val="FootnoteReference"/>
            <w:rFonts w:ascii="GHEA Grapalat" w:hAnsi="GHEA Grapalat"/>
          </w:rPr>
          <w:footnoteReference w:customMarkFollows="1" w:id="39"/>
          <w:delText>24</w:delText>
        </w:r>
      </w:del>
    </w:p>
    <w:p w:rsidR="00071D1C" w:rsidRPr="00B138F3" w:rsidRDefault="00071D1C" w:rsidP="00B46D58">
      <w:pPr>
        <w:widowControl w:val="0"/>
        <w:spacing w:after="160"/>
        <w:jc w:val="center"/>
        <w:rPr>
          <w:rFonts w:ascii="GHEA Grapalat" w:hAnsi="GHEA Grapalat"/>
          <w:b/>
        </w:rPr>
      </w:pPr>
      <w:del w:id="3696" w:author="user" w:date="2023-09-08T13:58:00Z">
        <w:r w:rsidRPr="00B138F3" w:rsidDel="003F44A2">
          <w:rPr>
            <w:rFonts w:ascii="GHEA Grapalat" w:hAnsi="GHEA Grapalat"/>
            <w:b/>
          </w:rPr>
          <w:delText>10</w:delText>
        </w:r>
      </w:del>
      <w:ins w:id="3697" w:author="user" w:date="2023-09-08T13:58:00Z">
        <w:r w:rsidR="003F44A2">
          <w:rPr>
            <w:rFonts w:ascii="GHEA Grapalat" w:hAnsi="GHEA Grapalat"/>
            <w:b/>
            <w:lang w:val="hy-AM"/>
          </w:rPr>
          <w:t>9</w:t>
        </w:r>
      </w:ins>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Del="003F44A2" w:rsidRDefault="00071D1C" w:rsidP="00B46D58">
      <w:pPr>
        <w:widowControl w:val="0"/>
        <w:spacing w:after="160"/>
        <w:ind w:firstLine="567"/>
        <w:jc w:val="both"/>
        <w:rPr>
          <w:del w:id="3698" w:author="user" w:date="2023-09-08T13:58:00Z"/>
          <w:rFonts w:ascii="GHEA Grapalat" w:hAnsi="GHEA Grapalat"/>
        </w:rPr>
      </w:pPr>
      <w:del w:id="3699" w:author="user" w:date="2023-09-08T13:58:00Z">
        <w:r w:rsidRPr="00B138F3" w:rsidDel="003F44A2">
          <w:rPr>
            <w:rFonts w:ascii="GHEA Grapalat" w:hAnsi="GHEA Grapalat"/>
            <w:i/>
          </w:rPr>
          <w:delText>В случае необходимости в договор могут быть включены не</w:delText>
        </w:r>
        <w:r w:rsidR="001D0249" w:rsidRPr="00B138F3" w:rsidDel="003F44A2">
          <w:rPr>
            <w:rFonts w:ascii="Courier New" w:hAnsi="Courier New" w:cs="Courier New"/>
            <w:i/>
            <w:lang w:val="en-US"/>
          </w:rPr>
          <w:delText> </w:delText>
        </w:r>
        <w:r w:rsidRPr="00B138F3" w:rsidDel="003F44A2">
          <w:rPr>
            <w:rFonts w:ascii="GHEA Grapalat" w:hAnsi="GHEA Grapalat"/>
            <w:i/>
          </w:rPr>
          <w:delText>противоречащие законодательству Республики Армения положения.</w:delText>
        </w:r>
      </w:del>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2365DF">
          <w:footerReference w:type="default" r:id="rId8"/>
          <w:footnotePr>
            <w:pos w:val="beneathText"/>
          </w:footnotePr>
          <w:pgSz w:w="11906" w:h="16838" w:code="9"/>
          <w:pgMar w:top="567" w:right="991" w:bottom="284" w:left="1418" w:header="561" w:footer="561" w:gutter="0"/>
          <w:cols w:space="720"/>
          <w:docGrid w:linePitch="326"/>
          <w:sectPrChange w:id="3700" w:author="user" w:date="2023-08-29T13:55:00Z">
            <w:sectPr w:rsidR="00071D1C" w:rsidRPr="00382B60" w:rsidSect="002365DF">
              <w:pgMar w:top="993" w:right="1418" w:bottom="1418" w:left="1418" w:header="561" w:footer="561" w:gutter="0"/>
            </w:sectPr>
          </w:sectPrChange>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ins w:id="3701" w:author="user" w:date="2023-09-08T14:44:00Z">
        <w:r w:rsidR="007F4ABD">
          <w:rPr>
            <w:rFonts w:ascii="GHEA Grapalat" w:hAnsi="GHEA Grapalat"/>
            <w:i/>
            <w:lang w:val="hy-AM"/>
          </w:rPr>
          <w:t>ԵԲԿ-ԳՀ</w:t>
        </w:r>
        <w:r w:rsidR="007F4ABD" w:rsidRPr="00A71D81">
          <w:rPr>
            <w:rFonts w:ascii="GHEA Grapalat" w:hAnsi="GHEA Grapalat"/>
            <w:i/>
            <w:lang w:val="af-ZA"/>
          </w:rPr>
          <w:t>ԱՊՁԲ</w:t>
        </w:r>
        <w:r w:rsidR="007F4ABD">
          <w:rPr>
            <w:rFonts w:ascii="GHEA Grapalat" w:hAnsi="GHEA Grapalat"/>
            <w:i/>
            <w:lang w:val="hy-AM"/>
          </w:rPr>
          <w:t>-23/</w:t>
        </w:r>
      </w:ins>
      <w:ins w:id="3702" w:author="user" w:date="2023-09-19T14:39:00Z">
        <w:r w:rsidR="00713EED">
          <w:rPr>
            <w:rFonts w:ascii="GHEA Grapalat" w:hAnsi="GHEA Grapalat"/>
            <w:i/>
            <w:lang w:val="hy-AM"/>
          </w:rPr>
          <w:t>10</w:t>
        </w:r>
      </w:ins>
      <w:ins w:id="3703" w:author="user" w:date="2023-09-08T14:44:00Z">
        <w:r w:rsidR="007F4ABD">
          <w:rPr>
            <w:rFonts w:ascii="GHEA Grapalat" w:hAnsi="GHEA Grapalat"/>
            <w:i/>
          </w:rPr>
          <w:t xml:space="preserve"> </w:t>
        </w:r>
      </w:ins>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7F67F9" w:rsidRDefault="007F67F9" w:rsidP="00B46D58">
      <w:pPr>
        <w:widowControl w:val="0"/>
        <w:spacing w:after="160"/>
        <w:jc w:val="center"/>
        <w:rPr>
          <w:ins w:id="3704" w:author="user" w:date="2023-09-19T14:55:00Z"/>
          <w:rFonts w:ascii="GHEA Grapalat" w:hAnsi="GHEA Grapalat"/>
        </w:rPr>
      </w:pPr>
    </w:p>
    <w:p w:rsidR="007F67F9" w:rsidRDefault="007F67F9" w:rsidP="00B46D58">
      <w:pPr>
        <w:widowControl w:val="0"/>
        <w:spacing w:after="160"/>
        <w:jc w:val="center"/>
        <w:rPr>
          <w:ins w:id="3705" w:author="user" w:date="2023-09-19T14:55:00Z"/>
          <w:rFonts w:ascii="GHEA Grapalat" w:hAnsi="GHEA Grapalat"/>
        </w:rPr>
      </w:pPr>
    </w:p>
    <w:p w:rsidR="007F67F9" w:rsidRDefault="007F67F9" w:rsidP="00B46D58">
      <w:pPr>
        <w:widowControl w:val="0"/>
        <w:spacing w:after="160"/>
        <w:jc w:val="center"/>
        <w:rPr>
          <w:ins w:id="3706" w:author="user" w:date="2023-09-19T14:55:00Z"/>
          <w:rFonts w:ascii="GHEA Grapalat" w:hAnsi="GHEA Grapalat"/>
        </w:rPr>
      </w:pPr>
    </w:p>
    <w:p w:rsidR="00071D1C" w:rsidRPr="00B138F3"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del w:id="3707" w:author="user" w:date="2023-09-08T14:39:00Z">
        <w:r w:rsidR="001D0249" w:rsidRPr="00B138F3" w:rsidDel="008B5179">
          <w:rPr>
            <w:rStyle w:val="FootnoteReference"/>
            <w:rFonts w:ascii="GHEA Grapalat" w:hAnsi="GHEA Grapalat"/>
          </w:rPr>
          <w:footnoteReference w:customMarkFollows="1" w:id="40"/>
          <w:delText>*</w:delText>
        </w:r>
      </w:del>
    </w:p>
    <w:p w:rsidR="00713EED" w:rsidRDefault="00713EED" w:rsidP="00B46D58">
      <w:pPr>
        <w:widowControl w:val="0"/>
        <w:spacing w:after="160"/>
        <w:jc w:val="right"/>
        <w:rPr>
          <w:ins w:id="3710" w:author="user" w:date="2023-09-19T14:39:00Z"/>
          <w:rFonts w:ascii="GHEA Grapalat" w:hAnsi="GHEA Grapalat"/>
        </w:rPr>
      </w:pPr>
    </w:p>
    <w:p w:rsidR="00713EED" w:rsidRDefault="00713EED" w:rsidP="00B46D58">
      <w:pPr>
        <w:widowControl w:val="0"/>
        <w:spacing w:after="160"/>
        <w:jc w:val="right"/>
        <w:rPr>
          <w:ins w:id="3711" w:author="user" w:date="2023-09-19T14:39:00Z"/>
          <w:rFonts w:ascii="GHEA Grapalat" w:hAnsi="GHEA Grapalat"/>
        </w:rPr>
      </w:pPr>
    </w:p>
    <w:p w:rsidR="00713EED" w:rsidRPr="00F57AE2" w:rsidRDefault="007F67F9">
      <w:pPr>
        <w:widowControl w:val="0"/>
        <w:spacing w:after="160"/>
        <w:jc w:val="center"/>
        <w:rPr>
          <w:ins w:id="3712" w:author="user" w:date="2023-09-19T14:39:00Z"/>
          <w:rFonts w:ascii="GHEA Grapalat" w:hAnsi="GHEA Grapalat"/>
          <w:b/>
          <w:rPrChange w:id="3713" w:author="user" w:date="2023-09-19T14:57:00Z">
            <w:rPr>
              <w:ins w:id="3714" w:author="user" w:date="2023-09-19T14:39:00Z"/>
              <w:rFonts w:ascii="GHEA Grapalat" w:hAnsi="GHEA Grapalat"/>
            </w:rPr>
          </w:rPrChange>
        </w:rPr>
        <w:pPrChange w:id="3715" w:author="user" w:date="2023-09-19T14:56:00Z">
          <w:pPr>
            <w:widowControl w:val="0"/>
            <w:spacing w:after="160"/>
            <w:jc w:val="right"/>
          </w:pPr>
        </w:pPrChange>
      </w:pPr>
      <w:ins w:id="3716" w:author="user" w:date="2023-09-19T14:56:00Z">
        <w:r w:rsidRPr="00F57AE2">
          <w:rPr>
            <w:rFonts w:ascii="GHEA Grapalat" w:hAnsi="GHEA Grapalat"/>
            <w:b/>
            <w:rPrChange w:id="3717" w:author="user" w:date="2023-09-19T14:57:00Z">
              <w:rPr>
                <w:rFonts w:ascii="GHEA Grapalat" w:hAnsi="GHEA Grapalat"/>
              </w:rPr>
            </w:rPrChange>
          </w:rPr>
          <w:t>ПРИЛАГАЕТСЯ</w:t>
        </w:r>
      </w:ins>
    </w:p>
    <w:p w:rsidR="00713EED" w:rsidRDefault="00713EED" w:rsidP="00B46D58">
      <w:pPr>
        <w:widowControl w:val="0"/>
        <w:spacing w:after="160"/>
        <w:jc w:val="right"/>
        <w:rPr>
          <w:ins w:id="3718" w:author="user" w:date="2023-09-19T14:39:00Z"/>
          <w:rFonts w:ascii="GHEA Grapalat" w:hAnsi="GHEA Grapalat"/>
        </w:rPr>
      </w:pPr>
    </w:p>
    <w:p w:rsidR="00071D1C" w:rsidRPr="00B138F3" w:rsidDel="00713EED" w:rsidRDefault="00071D1C" w:rsidP="00B46D58">
      <w:pPr>
        <w:widowControl w:val="0"/>
        <w:spacing w:after="160"/>
        <w:jc w:val="right"/>
        <w:rPr>
          <w:del w:id="3719" w:author="user" w:date="2023-09-19T14:39:00Z"/>
          <w:rFonts w:ascii="GHEA Grapalat" w:hAnsi="GHEA Grapalat"/>
        </w:rPr>
      </w:pPr>
      <w:del w:id="3720" w:author="user" w:date="2023-09-19T14:39:00Z">
        <w:r w:rsidRPr="00B138F3" w:rsidDel="00713EED">
          <w:rPr>
            <w:rFonts w:ascii="GHEA Grapalat" w:hAnsi="GHEA Grapalat"/>
          </w:rPr>
          <w:delText>Драмов РА</w:delText>
        </w:r>
      </w:del>
    </w:p>
    <w:tbl>
      <w:tblPr>
        <w:tblW w:w="158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3721" w:author="user" w:date="2023-09-08T14:28:00Z">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81"/>
        <w:gridCol w:w="1775"/>
        <w:gridCol w:w="1923"/>
        <w:gridCol w:w="915"/>
        <w:gridCol w:w="3402"/>
        <w:gridCol w:w="1085"/>
        <w:gridCol w:w="1055"/>
        <w:gridCol w:w="1134"/>
        <w:gridCol w:w="37"/>
        <w:gridCol w:w="813"/>
        <w:gridCol w:w="37"/>
        <w:gridCol w:w="1257"/>
        <w:gridCol w:w="19"/>
        <w:gridCol w:w="554"/>
        <w:gridCol w:w="989"/>
        <w:gridCol w:w="42"/>
        <w:tblGridChange w:id="3722">
          <w:tblGrid>
            <w:gridCol w:w="781"/>
            <w:gridCol w:w="461"/>
            <w:gridCol w:w="1314"/>
            <w:gridCol w:w="1401"/>
            <w:gridCol w:w="522"/>
            <w:gridCol w:w="915"/>
            <w:gridCol w:w="122"/>
            <w:gridCol w:w="1925"/>
            <w:gridCol w:w="1355"/>
            <w:gridCol w:w="112"/>
            <w:gridCol w:w="973"/>
            <w:gridCol w:w="112"/>
            <w:gridCol w:w="943"/>
            <w:gridCol w:w="616"/>
            <w:gridCol w:w="518"/>
            <w:gridCol w:w="616"/>
            <w:gridCol w:w="234"/>
            <w:gridCol w:w="236"/>
            <w:gridCol w:w="380"/>
            <w:gridCol w:w="93"/>
            <w:gridCol w:w="585"/>
            <w:gridCol w:w="573"/>
            <w:gridCol w:w="989"/>
            <w:gridCol w:w="574"/>
          </w:tblGrid>
        </w:tblGridChange>
      </w:tblGrid>
      <w:tr w:rsidR="00B138F3" w:rsidRPr="00B138F3" w:rsidDel="00713EED" w:rsidTr="00B250F8">
        <w:trPr>
          <w:jc w:val="center"/>
          <w:del w:id="3723" w:author="user" w:date="2023-09-19T14:39:00Z"/>
          <w:trPrChange w:id="3724" w:author="user" w:date="2023-09-08T14:28:00Z">
            <w:trPr>
              <w:jc w:val="center"/>
            </w:trPr>
          </w:trPrChange>
        </w:trPr>
        <w:tc>
          <w:tcPr>
            <w:tcW w:w="15818" w:type="dxa"/>
            <w:gridSpan w:val="16"/>
            <w:tcPrChange w:id="3725" w:author="user" w:date="2023-09-08T14:28:00Z">
              <w:tcPr>
                <w:tcW w:w="16350" w:type="dxa"/>
                <w:gridSpan w:val="24"/>
              </w:tcPr>
            </w:tcPrChange>
          </w:tcPr>
          <w:p w:rsidR="00071D1C" w:rsidRPr="00B138F3" w:rsidDel="00713EED" w:rsidRDefault="00071D1C" w:rsidP="00B46D58">
            <w:pPr>
              <w:widowControl w:val="0"/>
              <w:jc w:val="center"/>
              <w:rPr>
                <w:del w:id="3726" w:author="user" w:date="2023-09-19T14:39:00Z"/>
                <w:rFonts w:ascii="GHEA Grapalat" w:hAnsi="GHEA Grapalat"/>
                <w:sz w:val="16"/>
                <w:szCs w:val="16"/>
              </w:rPr>
            </w:pPr>
            <w:del w:id="3727" w:author="user" w:date="2023-09-19T14:39:00Z">
              <w:r w:rsidRPr="00B138F3" w:rsidDel="00713EED">
                <w:rPr>
                  <w:rFonts w:ascii="GHEA Grapalat" w:hAnsi="GHEA Grapalat"/>
                  <w:sz w:val="16"/>
                  <w:szCs w:val="16"/>
                </w:rPr>
                <w:delText>Товар</w:delText>
              </w:r>
            </w:del>
          </w:p>
        </w:tc>
      </w:tr>
      <w:tr w:rsidR="00B138F3" w:rsidRPr="00B138F3" w:rsidDel="00713EED" w:rsidTr="00B250F8">
        <w:trPr>
          <w:gridAfter w:val="1"/>
          <w:wAfter w:w="42" w:type="dxa"/>
          <w:trHeight w:val="219"/>
          <w:jc w:val="center"/>
          <w:del w:id="3728" w:author="user" w:date="2023-09-19T14:39:00Z"/>
          <w:trPrChange w:id="3729" w:author="user" w:date="2023-09-08T14:28:00Z">
            <w:trPr>
              <w:trHeight w:val="219"/>
              <w:jc w:val="center"/>
            </w:trPr>
          </w:trPrChange>
        </w:trPr>
        <w:tc>
          <w:tcPr>
            <w:tcW w:w="781" w:type="dxa"/>
            <w:vMerge w:val="restart"/>
            <w:vAlign w:val="center"/>
            <w:tcPrChange w:id="3730" w:author="user" w:date="2023-09-08T14:28:00Z">
              <w:tcPr>
                <w:tcW w:w="1242" w:type="dxa"/>
                <w:gridSpan w:val="2"/>
                <w:vMerge w:val="restart"/>
                <w:vAlign w:val="center"/>
              </w:tcPr>
            </w:tcPrChange>
          </w:tcPr>
          <w:p w:rsidR="00071D1C" w:rsidRPr="00B138F3" w:rsidDel="00713EED" w:rsidRDefault="00071D1C" w:rsidP="00B46D58">
            <w:pPr>
              <w:widowControl w:val="0"/>
              <w:jc w:val="center"/>
              <w:rPr>
                <w:del w:id="3731" w:author="user" w:date="2023-09-19T14:39:00Z"/>
                <w:rFonts w:ascii="GHEA Grapalat" w:hAnsi="GHEA Grapalat"/>
                <w:sz w:val="16"/>
                <w:szCs w:val="16"/>
              </w:rPr>
            </w:pPr>
            <w:del w:id="3732" w:author="user" w:date="2023-09-19T14:39:00Z">
              <w:r w:rsidRPr="00B138F3" w:rsidDel="00713EED">
                <w:rPr>
                  <w:rFonts w:ascii="GHEA Grapalat" w:hAnsi="GHEA Grapalat"/>
                  <w:sz w:val="16"/>
                  <w:szCs w:val="16"/>
                </w:rPr>
                <w:delText xml:space="preserve">номер предусмотренного </w:delText>
              </w:r>
              <w:r w:rsidRPr="00B138F3" w:rsidDel="00713EED">
                <w:rPr>
                  <w:rFonts w:ascii="GHEA Grapalat" w:hAnsi="GHEA Grapalat"/>
                  <w:spacing w:val="-6"/>
                  <w:sz w:val="16"/>
                  <w:szCs w:val="16"/>
                </w:rPr>
                <w:delText>приглашением</w:delText>
              </w:r>
              <w:r w:rsidRPr="00B138F3" w:rsidDel="00713EED">
                <w:rPr>
                  <w:rFonts w:ascii="GHEA Grapalat" w:hAnsi="GHEA Grapalat"/>
                  <w:sz w:val="16"/>
                  <w:szCs w:val="16"/>
                </w:rPr>
                <w:delText xml:space="preserve"> лота</w:delText>
              </w:r>
            </w:del>
          </w:p>
        </w:tc>
        <w:tc>
          <w:tcPr>
            <w:tcW w:w="1775" w:type="dxa"/>
            <w:vMerge w:val="restart"/>
            <w:vAlign w:val="center"/>
            <w:tcPrChange w:id="3733" w:author="user" w:date="2023-09-08T14:28:00Z">
              <w:tcPr>
                <w:tcW w:w="2715" w:type="dxa"/>
                <w:gridSpan w:val="2"/>
                <w:vMerge w:val="restart"/>
                <w:vAlign w:val="center"/>
              </w:tcPr>
            </w:tcPrChange>
          </w:tcPr>
          <w:p w:rsidR="00071D1C" w:rsidRPr="00B138F3" w:rsidDel="00713EED" w:rsidRDefault="00071D1C" w:rsidP="00B46D58">
            <w:pPr>
              <w:widowControl w:val="0"/>
              <w:jc w:val="center"/>
              <w:rPr>
                <w:del w:id="3734" w:author="user" w:date="2023-09-19T14:39:00Z"/>
                <w:rFonts w:ascii="GHEA Grapalat" w:hAnsi="GHEA Grapalat"/>
                <w:sz w:val="16"/>
                <w:szCs w:val="16"/>
              </w:rPr>
            </w:pPr>
            <w:del w:id="3735" w:author="user" w:date="2023-09-19T14:39:00Z">
              <w:r w:rsidRPr="00B138F3" w:rsidDel="00713EED">
                <w:rPr>
                  <w:rFonts w:ascii="GHEA Grapalat" w:hAnsi="GHEA Grapalat"/>
                  <w:sz w:val="16"/>
                  <w:szCs w:val="16"/>
                </w:rPr>
                <w:delText>промежуточный код, предусмотренный планом закупок по классификации ЕЗК (CPV)</w:delText>
              </w:r>
            </w:del>
          </w:p>
        </w:tc>
        <w:tc>
          <w:tcPr>
            <w:tcW w:w="1923" w:type="dxa"/>
            <w:vMerge w:val="restart"/>
            <w:vAlign w:val="center"/>
            <w:tcPrChange w:id="3736" w:author="user" w:date="2023-09-08T14:28:00Z">
              <w:tcPr>
                <w:tcW w:w="1559" w:type="dxa"/>
                <w:gridSpan w:val="3"/>
                <w:vMerge w:val="restart"/>
                <w:vAlign w:val="center"/>
              </w:tcPr>
            </w:tcPrChange>
          </w:tcPr>
          <w:p w:rsidR="00071D1C" w:rsidRPr="00B138F3" w:rsidDel="00713EED" w:rsidRDefault="001D0249" w:rsidP="00B64ECA">
            <w:pPr>
              <w:widowControl w:val="0"/>
              <w:jc w:val="center"/>
              <w:rPr>
                <w:del w:id="3737" w:author="user" w:date="2023-09-19T14:39:00Z"/>
                <w:rFonts w:ascii="GHEA Grapalat" w:hAnsi="GHEA Grapalat"/>
                <w:sz w:val="16"/>
                <w:szCs w:val="16"/>
                <w:lang w:val="en-US"/>
              </w:rPr>
            </w:pPr>
            <w:del w:id="3738" w:author="user" w:date="2023-09-19T14:39:00Z">
              <w:r w:rsidRPr="00B138F3" w:rsidDel="00713EED">
                <w:rPr>
                  <w:rFonts w:ascii="GHEA Grapalat" w:hAnsi="GHEA Grapalat"/>
                  <w:sz w:val="16"/>
                  <w:szCs w:val="16"/>
                </w:rPr>
                <w:delText xml:space="preserve">наименование </w:delText>
              </w:r>
            </w:del>
          </w:p>
        </w:tc>
        <w:tc>
          <w:tcPr>
            <w:tcW w:w="915" w:type="dxa"/>
            <w:vMerge w:val="restart"/>
            <w:vAlign w:val="center"/>
            <w:tcPrChange w:id="3739" w:author="user" w:date="2023-09-08T14:28:00Z">
              <w:tcPr>
                <w:tcW w:w="1925" w:type="dxa"/>
                <w:vMerge w:val="restart"/>
                <w:vAlign w:val="center"/>
              </w:tcPr>
            </w:tcPrChange>
          </w:tcPr>
          <w:p w:rsidR="00071D1C" w:rsidRPr="00B138F3" w:rsidDel="00713EED" w:rsidRDefault="00A205BF" w:rsidP="007F4ABD">
            <w:pPr>
              <w:widowControl w:val="0"/>
              <w:ind w:left="-96" w:right="-108"/>
              <w:jc w:val="center"/>
              <w:rPr>
                <w:del w:id="3740" w:author="user" w:date="2023-09-19T14:39:00Z"/>
                <w:rFonts w:ascii="GHEA Grapalat" w:hAnsi="GHEA Grapalat"/>
                <w:sz w:val="16"/>
                <w:szCs w:val="16"/>
              </w:rPr>
            </w:pPr>
            <w:del w:id="3741" w:author="user" w:date="2023-09-19T14:39:00Z">
              <w:r w:rsidRPr="00B138F3" w:rsidDel="00713EED">
                <w:rPr>
                  <w:rFonts w:ascii="GHEA Grapalat" w:hAnsi="GHEA Grapalat"/>
                  <w:sz w:val="16"/>
                  <w:szCs w:val="16"/>
                </w:rPr>
                <w:delText>товарный знак,</w:delText>
              </w:r>
              <w:r w:rsidRPr="00B138F3" w:rsidDel="00713EED">
                <w:rPr>
                  <w:rFonts w:ascii="GHEA Grapalat" w:hAnsi="GHEA Grapalat"/>
                  <w:sz w:val="16"/>
                  <w:szCs w:val="16"/>
                  <w:lang w:val="hy-AM"/>
                </w:rPr>
                <w:delText xml:space="preserve"> </w:delText>
              </w:r>
              <w:r w:rsidR="00572629" w:rsidDel="00713EED">
                <w:rPr>
                  <w:rFonts w:ascii="GHEA Grapalat" w:hAnsi="GHEA Grapalat"/>
                  <w:sz w:val="16"/>
                  <w:szCs w:val="16"/>
                </w:rPr>
                <w:delText>фирменное наименование, модель</w:delText>
              </w:r>
              <w:r w:rsidR="00317BD2" w:rsidDel="00713EED">
                <w:rPr>
                  <w:rFonts w:ascii="GHEA Grapalat" w:hAnsi="GHEA Grapalat"/>
                  <w:sz w:val="16"/>
                  <w:szCs w:val="16"/>
                  <w:lang w:val="hy-AM"/>
                </w:rPr>
                <w:delText xml:space="preserve"> </w:delText>
              </w:r>
              <w:r w:rsidR="00CC6362" w:rsidRPr="00B138F3" w:rsidDel="00713EED">
                <w:rPr>
                  <w:rFonts w:ascii="GHEA Grapalat" w:hAnsi="GHEA Grapalat"/>
                  <w:sz w:val="16"/>
                  <w:szCs w:val="16"/>
                </w:rPr>
                <w:delText xml:space="preserve">и </w:delText>
              </w:r>
              <w:r w:rsidR="009F06BA" w:rsidRPr="00B138F3" w:rsidDel="00713EED">
                <w:rPr>
                  <w:rFonts w:ascii="GHEA Grapalat" w:hAnsi="GHEA Grapalat"/>
                  <w:sz w:val="16"/>
                  <w:szCs w:val="16"/>
                </w:rPr>
                <w:delText xml:space="preserve">наименование производителя </w:delText>
              </w:r>
            </w:del>
            <w:del w:id="3742" w:author="user" w:date="2023-09-08T14:38:00Z">
              <w:r w:rsidR="00B64ECA" w:rsidDel="008B5179">
                <w:rPr>
                  <w:rStyle w:val="FootnoteReference"/>
                  <w:rFonts w:ascii="GHEA Grapalat" w:hAnsi="GHEA Grapalat"/>
                  <w:sz w:val="16"/>
                  <w:szCs w:val="16"/>
                </w:rPr>
                <w:footnoteReference w:customMarkFollows="1" w:id="41"/>
                <w:delText>**</w:delText>
              </w:r>
            </w:del>
          </w:p>
        </w:tc>
        <w:tc>
          <w:tcPr>
            <w:tcW w:w="3402" w:type="dxa"/>
            <w:vMerge w:val="restart"/>
            <w:vAlign w:val="center"/>
            <w:tcPrChange w:id="3749" w:author="user" w:date="2023-09-08T14:28:00Z">
              <w:tcPr>
                <w:tcW w:w="1467" w:type="dxa"/>
                <w:gridSpan w:val="2"/>
                <w:vMerge w:val="restart"/>
                <w:vAlign w:val="center"/>
              </w:tcPr>
            </w:tcPrChange>
          </w:tcPr>
          <w:p w:rsidR="00071D1C" w:rsidRPr="00B138F3" w:rsidDel="00713EED" w:rsidRDefault="00071D1C" w:rsidP="00B46D58">
            <w:pPr>
              <w:widowControl w:val="0"/>
              <w:ind w:left="-108" w:right="-59"/>
              <w:jc w:val="center"/>
              <w:rPr>
                <w:del w:id="3750" w:author="user" w:date="2023-09-19T14:39:00Z"/>
                <w:rFonts w:ascii="GHEA Grapalat" w:hAnsi="GHEA Grapalat"/>
                <w:sz w:val="16"/>
                <w:szCs w:val="16"/>
              </w:rPr>
            </w:pPr>
            <w:del w:id="3751" w:author="user" w:date="2023-09-19T14:39:00Z">
              <w:r w:rsidRPr="00B138F3" w:rsidDel="00713EED">
                <w:rPr>
                  <w:rFonts w:ascii="GHEA Grapalat" w:hAnsi="GHEA Grapalat"/>
                  <w:sz w:val="16"/>
                  <w:szCs w:val="16"/>
                </w:rPr>
                <w:delText>техническая характеристика</w:delText>
              </w:r>
            </w:del>
          </w:p>
        </w:tc>
        <w:tc>
          <w:tcPr>
            <w:tcW w:w="1085" w:type="dxa"/>
            <w:vMerge w:val="restart"/>
            <w:vAlign w:val="center"/>
            <w:tcPrChange w:id="3752" w:author="user" w:date="2023-09-08T14:28:00Z">
              <w:tcPr>
                <w:tcW w:w="1085" w:type="dxa"/>
                <w:gridSpan w:val="2"/>
                <w:vMerge w:val="restart"/>
                <w:vAlign w:val="center"/>
              </w:tcPr>
            </w:tcPrChange>
          </w:tcPr>
          <w:p w:rsidR="00071D1C" w:rsidRPr="00B138F3" w:rsidDel="00713EED" w:rsidRDefault="00071D1C" w:rsidP="00B46D58">
            <w:pPr>
              <w:widowControl w:val="0"/>
              <w:ind w:left="-48" w:right="-108"/>
              <w:jc w:val="center"/>
              <w:rPr>
                <w:del w:id="3753" w:author="user" w:date="2023-09-19T14:39:00Z"/>
                <w:rFonts w:ascii="GHEA Grapalat" w:hAnsi="GHEA Grapalat"/>
                <w:sz w:val="16"/>
                <w:szCs w:val="16"/>
              </w:rPr>
            </w:pPr>
            <w:del w:id="3754" w:author="user" w:date="2023-09-19T14:39:00Z">
              <w:r w:rsidRPr="00B138F3" w:rsidDel="00713EED">
                <w:rPr>
                  <w:rFonts w:ascii="GHEA Grapalat" w:hAnsi="GHEA Grapalat"/>
                  <w:sz w:val="16"/>
                  <w:szCs w:val="16"/>
                </w:rPr>
                <w:delText>единица измерения</w:delText>
              </w:r>
            </w:del>
          </w:p>
        </w:tc>
        <w:tc>
          <w:tcPr>
            <w:tcW w:w="1055" w:type="dxa"/>
            <w:vMerge w:val="restart"/>
            <w:vAlign w:val="center"/>
            <w:tcPrChange w:id="3755" w:author="user" w:date="2023-09-08T14:28:00Z">
              <w:tcPr>
                <w:tcW w:w="1559" w:type="dxa"/>
                <w:gridSpan w:val="2"/>
                <w:vMerge w:val="restart"/>
                <w:vAlign w:val="center"/>
              </w:tcPr>
            </w:tcPrChange>
          </w:tcPr>
          <w:p w:rsidR="00071D1C" w:rsidRPr="00B138F3" w:rsidDel="00713EED" w:rsidRDefault="00071D1C" w:rsidP="00B46D58">
            <w:pPr>
              <w:widowControl w:val="0"/>
              <w:ind w:left="-108" w:right="-108"/>
              <w:jc w:val="center"/>
              <w:rPr>
                <w:del w:id="3756" w:author="user" w:date="2023-09-19T14:39:00Z"/>
                <w:rFonts w:ascii="GHEA Grapalat" w:hAnsi="GHEA Grapalat"/>
                <w:sz w:val="16"/>
                <w:szCs w:val="16"/>
              </w:rPr>
            </w:pPr>
            <w:del w:id="3757" w:author="user" w:date="2023-09-19T14:39:00Z">
              <w:r w:rsidRPr="00B138F3" w:rsidDel="00713EED">
                <w:rPr>
                  <w:rFonts w:ascii="GHEA Grapalat" w:hAnsi="GHEA Grapalat"/>
                  <w:sz w:val="16"/>
                  <w:szCs w:val="16"/>
                </w:rPr>
                <w:delText>цена единицы/драмов РА</w:delText>
              </w:r>
            </w:del>
          </w:p>
        </w:tc>
        <w:tc>
          <w:tcPr>
            <w:tcW w:w="1134" w:type="dxa"/>
            <w:vMerge w:val="restart"/>
            <w:vAlign w:val="center"/>
            <w:tcPrChange w:id="3758" w:author="user" w:date="2023-09-08T14:28:00Z">
              <w:tcPr>
                <w:tcW w:w="1134" w:type="dxa"/>
                <w:gridSpan w:val="2"/>
                <w:vMerge w:val="restart"/>
                <w:vAlign w:val="center"/>
              </w:tcPr>
            </w:tcPrChange>
          </w:tcPr>
          <w:p w:rsidR="00071D1C" w:rsidRPr="00B138F3" w:rsidDel="00713EED" w:rsidRDefault="00071D1C" w:rsidP="00B46D58">
            <w:pPr>
              <w:widowControl w:val="0"/>
              <w:ind w:left="-108" w:right="-108"/>
              <w:jc w:val="center"/>
              <w:rPr>
                <w:del w:id="3759" w:author="user" w:date="2023-09-19T14:39:00Z"/>
                <w:rFonts w:ascii="GHEA Grapalat" w:hAnsi="GHEA Grapalat"/>
                <w:sz w:val="16"/>
                <w:szCs w:val="16"/>
              </w:rPr>
            </w:pPr>
            <w:del w:id="3760" w:author="user" w:date="2023-09-19T14:39:00Z">
              <w:r w:rsidRPr="00B138F3" w:rsidDel="00713EED">
                <w:rPr>
                  <w:rFonts w:ascii="GHEA Grapalat" w:hAnsi="GHEA Grapalat"/>
                  <w:sz w:val="16"/>
                  <w:szCs w:val="16"/>
                </w:rPr>
                <w:delText>общая цена/драмов РА</w:delText>
              </w:r>
            </w:del>
          </w:p>
        </w:tc>
        <w:tc>
          <w:tcPr>
            <w:tcW w:w="850" w:type="dxa"/>
            <w:gridSpan w:val="2"/>
            <w:vMerge w:val="restart"/>
            <w:vAlign w:val="center"/>
            <w:tcPrChange w:id="3761" w:author="user" w:date="2023-09-08T14:28:00Z">
              <w:tcPr>
                <w:tcW w:w="850" w:type="dxa"/>
                <w:gridSpan w:val="3"/>
                <w:vMerge w:val="restart"/>
                <w:vAlign w:val="center"/>
              </w:tcPr>
            </w:tcPrChange>
          </w:tcPr>
          <w:p w:rsidR="00071D1C" w:rsidRPr="00B138F3" w:rsidDel="00713EED" w:rsidRDefault="00071D1C" w:rsidP="00B46D58">
            <w:pPr>
              <w:widowControl w:val="0"/>
              <w:ind w:left="-126" w:right="-108"/>
              <w:jc w:val="center"/>
              <w:rPr>
                <w:del w:id="3762" w:author="user" w:date="2023-09-19T14:39:00Z"/>
                <w:rFonts w:ascii="GHEA Grapalat" w:hAnsi="GHEA Grapalat"/>
                <w:sz w:val="16"/>
                <w:szCs w:val="16"/>
              </w:rPr>
            </w:pPr>
            <w:del w:id="3763" w:author="user" w:date="2023-09-19T14:39:00Z">
              <w:r w:rsidRPr="00B138F3" w:rsidDel="00713EED">
                <w:rPr>
                  <w:rFonts w:ascii="GHEA Grapalat" w:hAnsi="GHEA Grapalat"/>
                  <w:sz w:val="16"/>
                  <w:szCs w:val="16"/>
                </w:rPr>
                <w:delText>общий объем</w:delText>
              </w:r>
            </w:del>
          </w:p>
        </w:tc>
        <w:tc>
          <w:tcPr>
            <w:tcW w:w="2856" w:type="dxa"/>
            <w:gridSpan w:val="5"/>
            <w:vAlign w:val="center"/>
            <w:tcPrChange w:id="3764" w:author="user" w:date="2023-09-08T14:28:00Z">
              <w:tcPr>
                <w:tcW w:w="2814" w:type="dxa"/>
                <w:gridSpan w:val="5"/>
                <w:vAlign w:val="center"/>
              </w:tcPr>
            </w:tcPrChange>
          </w:tcPr>
          <w:p w:rsidR="00071D1C" w:rsidRPr="00B138F3" w:rsidDel="00713EED" w:rsidRDefault="00071D1C" w:rsidP="00B46D58">
            <w:pPr>
              <w:widowControl w:val="0"/>
              <w:jc w:val="center"/>
              <w:rPr>
                <w:del w:id="3765" w:author="user" w:date="2023-09-19T14:39:00Z"/>
                <w:rFonts w:ascii="GHEA Grapalat" w:hAnsi="GHEA Grapalat"/>
                <w:sz w:val="16"/>
                <w:szCs w:val="16"/>
              </w:rPr>
            </w:pPr>
            <w:del w:id="3766" w:author="user" w:date="2023-09-19T14:39:00Z">
              <w:r w:rsidRPr="00B138F3" w:rsidDel="00713EED">
                <w:rPr>
                  <w:rFonts w:ascii="GHEA Grapalat" w:hAnsi="GHEA Grapalat"/>
                  <w:sz w:val="16"/>
                  <w:szCs w:val="16"/>
                </w:rPr>
                <w:delText>поставки</w:delText>
              </w:r>
            </w:del>
          </w:p>
        </w:tc>
      </w:tr>
      <w:tr w:rsidR="003066A5" w:rsidRPr="00B138F3" w:rsidDel="00713EED" w:rsidTr="003066A5">
        <w:tblPrEx>
          <w:tblPrExChange w:id="3767" w:author="user" w:date="2023-09-08T14:35:00Z">
            <w:tblPrEx>
              <w:tblW w:w="15818" w:type="dxa"/>
            </w:tblPrEx>
          </w:tblPrExChange>
        </w:tblPrEx>
        <w:trPr>
          <w:gridAfter w:val="1"/>
          <w:wAfter w:w="42" w:type="dxa"/>
          <w:trHeight w:val="445"/>
          <w:jc w:val="center"/>
          <w:del w:id="3768" w:author="user" w:date="2023-09-19T14:39:00Z"/>
          <w:trPrChange w:id="3769" w:author="user" w:date="2023-09-08T14:35:00Z">
            <w:trPr>
              <w:gridAfter w:val="1"/>
              <w:wAfter w:w="42" w:type="dxa"/>
              <w:trHeight w:val="445"/>
              <w:jc w:val="center"/>
            </w:trPr>
          </w:trPrChange>
        </w:trPr>
        <w:tc>
          <w:tcPr>
            <w:tcW w:w="781" w:type="dxa"/>
            <w:vMerge/>
            <w:vAlign w:val="center"/>
            <w:tcPrChange w:id="3770" w:author="user" w:date="2023-09-08T14:35:00Z">
              <w:tcPr>
                <w:tcW w:w="781" w:type="dxa"/>
                <w:vMerge/>
                <w:vAlign w:val="center"/>
              </w:tcPr>
            </w:tcPrChange>
          </w:tcPr>
          <w:p w:rsidR="00071D1C" w:rsidRPr="00B138F3" w:rsidDel="00713EED" w:rsidRDefault="00071D1C" w:rsidP="00B46D58">
            <w:pPr>
              <w:widowControl w:val="0"/>
              <w:jc w:val="center"/>
              <w:rPr>
                <w:del w:id="3771" w:author="user" w:date="2023-09-19T14:39:00Z"/>
                <w:rFonts w:ascii="GHEA Grapalat" w:hAnsi="GHEA Grapalat"/>
                <w:sz w:val="16"/>
                <w:szCs w:val="16"/>
              </w:rPr>
            </w:pPr>
          </w:p>
        </w:tc>
        <w:tc>
          <w:tcPr>
            <w:tcW w:w="1775" w:type="dxa"/>
            <w:vMerge/>
            <w:vAlign w:val="center"/>
            <w:tcPrChange w:id="3772" w:author="user" w:date="2023-09-08T14:35:00Z">
              <w:tcPr>
                <w:tcW w:w="1775" w:type="dxa"/>
                <w:gridSpan w:val="2"/>
                <w:vMerge/>
                <w:vAlign w:val="center"/>
              </w:tcPr>
            </w:tcPrChange>
          </w:tcPr>
          <w:p w:rsidR="00071D1C" w:rsidRPr="00B138F3" w:rsidDel="00713EED" w:rsidRDefault="00071D1C" w:rsidP="00B46D58">
            <w:pPr>
              <w:widowControl w:val="0"/>
              <w:jc w:val="center"/>
              <w:rPr>
                <w:del w:id="3773" w:author="user" w:date="2023-09-19T14:39:00Z"/>
                <w:rFonts w:ascii="GHEA Grapalat" w:hAnsi="GHEA Grapalat"/>
                <w:sz w:val="16"/>
                <w:szCs w:val="16"/>
              </w:rPr>
            </w:pPr>
          </w:p>
        </w:tc>
        <w:tc>
          <w:tcPr>
            <w:tcW w:w="1923" w:type="dxa"/>
            <w:vMerge/>
            <w:vAlign w:val="center"/>
            <w:tcPrChange w:id="3774" w:author="user" w:date="2023-09-08T14:35:00Z">
              <w:tcPr>
                <w:tcW w:w="1923" w:type="dxa"/>
                <w:gridSpan w:val="2"/>
                <w:vMerge/>
                <w:vAlign w:val="center"/>
              </w:tcPr>
            </w:tcPrChange>
          </w:tcPr>
          <w:p w:rsidR="00071D1C" w:rsidRPr="00B138F3" w:rsidDel="00713EED" w:rsidRDefault="00071D1C" w:rsidP="00B46D58">
            <w:pPr>
              <w:widowControl w:val="0"/>
              <w:jc w:val="center"/>
              <w:rPr>
                <w:del w:id="3775" w:author="user" w:date="2023-09-19T14:39:00Z"/>
                <w:rFonts w:ascii="GHEA Grapalat" w:hAnsi="GHEA Grapalat"/>
                <w:sz w:val="16"/>
                <w:szCs w:val="16"/>
              </w:rPr>
            </w:pPr>
          </w:p>
        </w:tc>
        <w:tc>
          <w:tcPr>
            <w:tcW w:w="915" w:type="dxa"/>
            <w:vMerge/>
            <w:vAlign w:val="center"/>
            <w:tcPrChange w:id="3776" w:author="user" w:date="2023-09-08T14:35:00Z">
              <w:tcPr>
                <w:tcW w:w="915" w:type="dxa"/>
                <w:vMerge/>
                <w:vAlign w:val="center"/>
              </w:tcPr>
            </w:tcPrChange>
          </w:tcPr>
          <w:p w:rsidR="00071D1C" w:rsidRPr="00B138F3" w:rsidDel="00713EED" w:rsidRDefault="00071D1C" w:rsidP="00B46D58">
            <w:pPr>
              <w:widowControl w:val="0"/>
              <w:jc w:val="center"/>
              <w:rPr>
                <w:del w:id="3777" w:author="user" w:date="2023-09-19T14:39:00Z"/>
                <w:rFonts w:ascii="GHEA Grapalat" w:hAnsi="GHEA Grapalat"/>
                <w:sz w:val="16"/>
                <w:szCs w:val="16"/>
              </w:rPr>
            </w:pPr>
          </w:p>
        </w:tc>
        <w:tc>
          <w:tcPr>
            <w:tcW w:w="3402" w:type="dxa"/>
            <w:vMerge/>
            <w:vAlign w:val="center"/>
            <w:tcPrChange w:id="3778" w:author="user" w:date="2023-09-08T14:35:00Z">
              <w:tcPr>
                <w:tcW w:w="3402" w:type="dxa"/>
                <w:gridSpan w:val="3"/>
                <w:vMerge/>
                <w:vAlign w:val="center"/>
              </w:tcPr>
            </w:tcPrChange>
          </w:tcPr>
          <w:p w:rsidR="00071D1C" w:rsidRPr="00B138F3" w:rsidDel="00713EED" w:rsidRDefault="00071D1C" w:rsidP="00B46D58">
            <w:pPr>
              <w:widowControl w:val="0"/>
              <w:jc w:val="center"/>
              <w:rPr>
                <w:del w:id="3779" w:author="user" w:date="2023-09-19T14:39:00Z"/>
                <w:rFonts w:ascii="GHEA Grapalat" w:hAnsi="GHEA Grapalat"/>
                <w:sz w:val="16"/>
                <w:szCs w:val="16"/>
              </w:rPr>
            </w:pPr>
          </w:p>
        </w:tc>
        <w:tc>
          <w:tcPr>
            <w:tcW w:w="1085" w:type="dxa"/>
            <w:vMerge/>
            <w:vAlign w:val="center"/>
            <w:tcPrChange w:id="3780" w:author="user" w:date="2023-09-08T14:35:00Z">
              <w:tcPr>
                <w:tcW w:w="1085" w:type="dxa"/>
                <w:gridSpan w:val="2"/>
                <w:vMerge/>
                <w:vAlign w:val="center"/>
              </w:tcPr>
            </w:tcPrChange>
          </w:tcPr>
          <w:p w:rsidR="00071D1C" w:rsidRPr="00B138F3" w:rsidDel="00713EED" w:rsidRDefault="00071D1C" w:rsidP="00B46D58">
            <w:pPr>
              <w:widowControl w:val="0"/>
              <w:jc w:val="center"/>
              <w:rPr>
                <w:del w:id="3781" w:author="user" w:date="2023-09-19T14:39:00Z"/>
                <w:rFonts w:ascii="GHEA Grapalat" w:hAnsi="GHEA Grapalat"/>
                <w:sz w:val="16"/>
                <w:szCs w:val="16"/>
              </w:rPr>
            </w:pPr>
          </w:p>
        </w:tc>
        <w:tc>
          <w:tcPr>
            <w:tcW w:w="1055" w:type="dxa"/>
            <w:vMerge/>
            <w:vAlign w:val="center"/>
            <w:tcPrChange w:id="3782" w:author="user" w:date="2023-09-08T14:35:00Z">
              <w:tcPr>
                <w:tcW w:w="1055" w:type="dxa"/>
                <w:gridSpan w:val="2"/>
                <w:vMerge/>
                <w:vAlign w:val="center"/>
              </w:tcPr>
            </w:tcPrChange>
          </w:tcPr>
          <w:p w:rsidR="00071D1C" w:rsidRPr="00B138F3" w:rsidDel="00713EED" w:rsidRDefault="00071D1C" w:rsidP="00B46D58">
            <w:pPr>
              <w:widowControl w:val="0"/>
              <w:jc w:val="center"/>
              <w:rPr>
                <w:del w:id="3783" w:author="user" w:date="2023-09-19T14:39:00Z"/>
                <w:rFonts w:ascii="GHEA Grapalat" w:hAnsi="GHEA Grapalat"/>
                <w:sz w:val="16"/>
                <w:szCs w:val="16"/>
              </w:rPr>
            </w:pPr>
          </w:p>
        </w:tc>
        <w:tc>
          <w:tcPr>
            <w:tcW w:w="1134" w:type="dxa"/>
            <w:vMerge/>
            <w:vAlign w:val="center"/>
            <w:tcPrChange w:id="3784" w:author="user" w:date="2023-09-08T14:35:00Z">
              <w:tcPr>
                <w:tcW w:w="1134" w:type="dxa"/>
                <w:gridSpan w:val="2"/>
                <w:vMerge/>
                <w:vAlign w:val="center"/>
              </w:tcPr>
            </w:tcPrChange>
          </w:tcPr>
          <w:p w:rsidR="00071D1C" w:rsidRPr="00B138F3" w:rsidDel="00713EED" w:rsidRDefault="00071D1C" w:rsidP="00B46D58">
            <w:pPr>
              <w:widowControl w:val="0"/>
              <w:jc w:val="center"/>
              <w:rPr>
                <w:del w:id="3785" w:author="user" w:date="2023-09-19T14:39:00Z"/>
                <w:rFonts w:ascii="GHEA Grapalat" w:hAnsi="GHEA Grapalat"/>
                <w:sz w:val="16"/>
                <w:szCs w:val="16"/>
              </w:rPr>
            </w:pPr>
          </w:p>
        </w:tc>
        <w:tc>
          <w:tcPr>
            <w:tcW w:w="850" w:type="dxa"/>
            <w:gridSpan w:val="2"/>
            <w:vMerge/>
            <w:vAlign w:val="center"/>
            <w:tcPrChange w:id="3786" w:author="user" w:date="2023-09-08T14:35:00Z">
              <w:tcPr>
                <w:tcW w:w="850" w:type="dxa"/>
                <w:gridSpan w:val="2"/>
                <w:vMerge/>
                <w:vAlign w:val="center"/>
              </w:tcPr>
            </w:tcPrChange>
          </w:tcPr>
          <w:p w:rsidR="00071D1C" w:rsidRPr="00B138F3" w:rsidDel="00713EED" w:rsidRDefault="00071D1C" w:rsidP="00B46D58">
            <w:pPr>
              <w:widowControl w:val="0"/>
              <w:jc w:val="center"/>
              <w:rPr>
                <w:del w:id="3787" w:author="user" w:date="2023-09-19T14:39:00Z"/>
                <w:rFonts w:ascii="GHEA Grapalat" w:hAnsi="GHEA Grapalat"/>
                <w:sz w:val="16"/>
                <w:szCs w:val="16"/>
              </w:rPr>
            </w:pPr>
          </w:p>
        </w:tc>
        <w:tc>
          <w:tcPr>
            <w:tcW w:w="1313" w:type="dxa"/>
            <w:gridSpan w:val="3"/>
            <w:vAlign w:val="center"/>
            <w:tcPrChange w:id="3788" w:author="user" w:date="2023-09-08T14:35:00Z">
              <w:tcPr>
                <w:tcW w:w="236" w:type="dxa"/>
                <w:vAlign w:val="center"/>
              </w:tcPr>
            </w:tcPrChange>
          </w:tcPr>
          <w:p w:rsidR="00071D1C" w:rsidRPr="00B138F3" w:rsidDel="00713EED" w:rsidRDefault="00071D1C" w:rsidP="00B46D58">
            <w:pPr>
              <w:widowControl w:val="0"/>
              <w:ind w:left="-108" w:right="-108"/>
              <w:jc w:val="center"/>
              <w:rPr>
                <w:del w:id="3789" w:author="user" w:date="2023-09-19T14:39:00Z"/>
                <w:rFonts w:ascii="GHEA Grapalat" w:hAnsi="GHEA Grapalat"/>
                <w:sz w:val="16"/>
                <w:szCs w:val="16"/>
              </w:rPr>
            </w:pPr>
            <w:del w:id="3790" w:author="user" w:date="2023-09-19T14:39:00Z">
              <w:r w:rsidRPr="00B138F3" w:rsidDel="00713EED">
                <w:rPr>
                  <w:rFonts w:ascii="GHEA Grapalat" w:hAnsi="GHEA Grapalat"/>
                  <w:sz w:val="16"/>
                  <w:szCs w:val="16"/>
                </w:rPr>
                <w:delText>адрес</w:delText>
              </w:r>
            </w:del>
          </w:p>
        </w:tc>
        <w:tc>
          <w:tcPr>
            <w:tcW w:w="554" w:type="dxa"/>
            <w:vAlign w:val="center"/>
            <w:tcPrChange w:id="3791" w:author="user" w:date="2023-09-08T14:35:00Z">
              <w:tcPr>
                <w:tcW w:w="1631" w:type="dxa"/>
                <w:gridSpan w:val="4"/>
                <w:vAlign w:val="center"/>
              </w:tcPr>
            </w:tcPrChange>
          </w:tcPr>
          <w:p w:rsidR="00071D1C" w:rsidRPr="00B138F3" w:rsidDel="00713EED" w:rsidRDefault="00071D1C" w:rsidP="00B46D58">
            <w:pPr>
              <w:widowControl w:val="0"/>
              <w:ind w:left="-46" w:right="-84"/>
              <w:jc w:val="center"/>
              <w:rPr>
                <w:del w:id="3792" w:author="user" w:date="2023-09-19T14:39:00Z"/>
                <w:rFonts w:ascii="GHEA Grapalat" w:hAnsi="GHEA Grapalat"/>
                <w:sz w:val="16"/>
                <w:szCs w:val="16"/>
              </w:rPr>
            </w:pPr>
            <w:del w:id="3793" w:author="user" w:date="2023-09-19T14:39:00Z">
              <w:r w:rsidRPr="00B138F3" w:rsidDel="00713EED">
                <w:rPr>
                  <w:rFonts w:ascii="GHEA Grapalat" w:hAnsi="GHEA Grapalat"/>
                  <w:sz w:val="16"/>
                  <w:szCs w:val="16"/>
                </w:rPr>
                <w:delText>подлежащее поставке количество товара</w:delText>
              </w:r>
            </w:del>
          </w:p>
        </w:tc>
        <w:tc>
          <w:tcPr>
            <w:tcW w:w="989" w:type="dxa"/>
            <w:vAlign w:val="center"/>
            <w:tcPrChange w:id="3794" w:author="user" w:date="2023-09-08T14:35:00Z">
              <w:tcPr>
                <w:tcW w:w="989" w:type="dxa"/>
                <w:vAlign w:val="center"/>
              </w:tcPr>
            </w:tcPrChange>
          </w:tcPr>
          <w:p w:rsidR="00700C81" w:rsidRPr="00B138F3" w:rsidDel="00713EED" w:rsidRDefault="005646FC" w:rsidP="007F4ABD">
            <w:pPr>
              <w:widowControl w:val="0"/>
              <w:ind w:left="-132" w:right="-129"/>
              <w:jc w:val="center"/>
              <w:rPr>
                <w:del w:id="3795" w:author="user" w:date="2023-09-19T14:39:00Z"/>
                <w:rFonts w:ascii="GHEA Grapalat" w:hAnsi="GHEA Grapalat"/>
                <w:sz w:val="16"/>
                <w:szCs w:val="16"/>
                <w:lang w:val="en-US"/>
              </w:rPr>
            </w:pPr>
            <w:del w:id="3796" w:author="user" w:date="2023-09-08T14:38:00Z">
              <w:r w:rsidRPr="00B138F3" w:rsidDel="008B5179">
                <w:rPr>
                  <w:rFonts w:ascii="GHEA Grapalat" w:hAnsi="GHEA Grapalat"/>
                  <w:sz w:val="16"/>
                  <w:szCs w:val="16"/>
                </w:rPr>
                <w:delText>с</w:delText>
              </w:r>
              <w:r w:rsidR="00700C81" w:rsidRPr="00B138F3" w:rsidDel="008B5179">
                <w:rPr>
                  <w:rFonts w:ascii="GHEA Grapalat" w:hAnsi="GHEA Grapalat"/>
                  <w:sz w:val="16"/>
                  <w:szCs w:val="16"/>
                </w:rPr>
                <w:delText>рок</w:delText>
              </w:r>
              <w:r w:rsidR="005A57B8" w:rsidRPr="00B138F3" w:rsidDel="008B5179">
                <w:rPr>
                  <w:rStyle w:val="FootnoteReference"/>
                  <w:rFonts w:ascii="GHEA Grapalat" w:hAnsi="GHEA Grapalat"/>
                  <w:sz w:val="16"/>
                  <w:szCs w:val="16"/>
                </w:rPr>
                <w:footnoteReference w:customMarkFollows="1" w:id="42"/>
                <w:delText>***</w:delText>
              </w:r>
            </w:del>
          </w:p>
        </w:tc>
      </w:tr>
      <w:tr w:rsidR="003066A5" w:rsidRPr="00B138F3" w:rsidDel="00713EED" w:rsidTr="00774F7E">
        <w:tblPrEx>
          <w:tblPrExChange w:id="3799" w:author="user" w:date="2023-09-08T14:40:00Z">
            <w:tblPrEx>
              <w:tblW w:w="15818" w:type="dxa"/>
            </w:tblPrEx>
          </w:tblPrExChange>
        </w:tblPrEx>
        <w:trPr>
          <w:gridAfter w:val="1"/>
          <w:wAfter w:w="42" w:type="dxa"/>
          <w:trHeight w:val="246"/>
          <w:jc w:val="center"/>
          <w:del w:id="3800" w:author="user" w:date="2023-09-19T14:39:00Z"/>
          <w:trPrChange w:id="3801" w:author="user" w:date="2023-09-08T14:40:00Z">
            <w:trPr>
              <w:gridAfter w:val="1"/>
              <w:wAfter w:w="42" w:type="dxa"/>
              <w:trHeight w:val="246"/>
              <w:jc w:val="center"/>
            </w:trPr>
          </w:trPrChange>
        </w:trPr>
        <w:tc>
          <w:tcPr>
            <w:tcW w:w="781" w:type="dxa"/>
            <w:tcPrChange w:id="3802" w:author="user" w:date="2023-09-08T14:40:00Z">
              <w:tcPr>
                <w:tcW w:w="781" w:type="dxa"/>
                <w:vAlign w:val="center"/>
              </w:tcPr>
            </w:tcPrChange>
          </w:tcPr>
          <w:p w:rsidR="003F44A2" w:rsidRPr="00B138F3" w:rsidDel="00713EED" w:rsidRDefault="003F44A2" w:rsidP="007F4ABD">
            <w:pPr>
              <w:widowControl w:val="0"/>
              <w:jc w:val="center"/>
              <w:rPr>
                <w:del w:id="3803" w:author="user" w:date="2023-09-19T14:39:00Z"/>
                <w:rFonts w:ascii="GHEA Grapalat" w:hAnsi="GHEA Grapalat"/>
                <w:sz w:val="16"/>
                <w:szCs w:val="16"/>
              </w:rPr>
            </w:pPr>
          </w:p>
        </w:tc>
        <w:tc>
          <w:tcPr>
            <w:tcW w:w="1775" w:type="dxa"/>
            <w:tcPrChange w:id="3804" w:author="user" w:date="2023-09-08T14:40:00Z">
              <w:tcPr>
                <w:tcW w:w="1775" w:type="dxa"/>
                <w:gridSpan w:val="2"/>
                <w:vAlign w:val="center"/>
              </w:tcPr>
            </w:tcPrChange>
          </w:tcPr>
          <w:p w:rsidR="003F44A2" w:rsidRPr="00B138F3" w:rsidDel="00713EED" w:rsidRDefault="003F44A2">
            <w:pPr>
              <w:widowControl w:val="0"/>
              <w:jc w:val="center"/>
              <w:rPr>
                <w:del w:id="3805" w:author="user" w:date="2023-09-19T14:39:00Z"/>
                <w:rFonts w:ascii="GHEA Grapalat" w:hAnsi="GHEA Grapalat"/>
                <w:sz w:val="16"/>
                <w:szCs w:val="16"/>
              </w:rPr>
            </w:pPr>
          </w:p>
        </w:tc>
        <w:tc>
          <w:tcPr>
            <w:tcW w:w="1923" w:type="dxa"/>
            <w:tcPrChange w:id="3806" w:author="user" w:date="2023-09-08T14:40:00Z">
              <w:tcPr>
                <w:tcW w:w="1923" w:type="dxa"/>
                <w:gridSpan w:val="2"/>
              </w:tcPr>
            </w:tcPrChange>
          </w:tcPr>
          <w:p w:rsidR="003F44A2" w:rsidRPr="00B138F3" w:rsidDel="00713EED" w:rsidRDefault="003F44A2" w:rsidP="003F44A2">
            <w:pPr>
              <w:widowControl w:val="0"/>
              <w:jc w:val="center"/>
              <w:rPr>
                <w:del w:id="3807" w:author="user" w:date="2023-09-19T14:39:00Z"/>
                <w:rFonts w:ascii="GHEA Grapalat" w:hAnsi="GHEA Grapalat"/>
                <w:sz w:val="16"/>
                <w:szCs w:val="16"/>
              </w:rPr>
            </w:pPr>
          </w:p>
        </w:tc>
        <w:tc>
          <w:tcPr>
            <w:tcW w:w="915" w:type="dxa"/>
            <w:tcPrChange w:id="3808" w:author="user" w:date="2023-09-08T14:40:00Z">
              <w:tcPr>
                <w:tcW w:w="915" w:type="dxa"/>
              </w:tcPr>
            </w:tcPrChange>
          </w:tcPr>
          <w:p w:rsidR="003F44A2" w:rsidRPr="00B138F3" w:rsidDel="00713EED" w:rsidRDefault="003F44A2" w:rsidP="003F44A2">
            <w:pPr>
              <w:widowControl w:val="0"/>
              <w:jc w:val="center"/>
              <w:rPr>
                <w:del w:id="3809" w:author="user" w:date="2023-09-19T14:39:00Z"/>
                <w:rFonts w:ascii="GHEA Grapalat" w:hAnsi="GHEA Grapalat"/>
                <w:sz w:val="16"/>
                <w:szCs w:val="16"/>
              </w:rPr>
            </w:pPr>
          </w:p>
        </w:tc>
        <w:tc>
          <w:tcPr>
            <w:tcW w:w="3402" w:type="dxa"/>
            <w:tcPrChange w:id="3810" w:author="user" w:date="2023-09-08T14:40:00Z">
              <w:tcPr>
                <w:tcW w:w="3402" w:type="dxa"/>
                <w:gridSpan w:val="3"/>
              </w:tcPr>
            </w:tcPrChange>
          </w:tcPr>
          <w:p w:rsidR="003F44A2" w:rsidRPr="003066A5" w:rsidDel="00713EED" w:rsidRDefault="003F44A2">
            <w:pPr>
              <w:rPr>
                <w:del w:id="3811" w:author="user" w:date="2023-09-19T14:39:00Z"/>
                <w:rFonts w:ascii="GHEA Grapalat" w:hAnsi="GHEA Grapalat"/>
                <w:sz w:val="16"/>
                <w:szCs w:val="16"/>
                <w:lang w:val="en-US"/>
                <w:rPrChange w:id="3812" w:author="user" w:date="2023-09-08T14:35:00Z">
                  <w:rPr>
                    <w:del w:id="3813" w:author="user" w:date="2023-09-19T14:39:00Z"/>
                    <w:rFonts w:ascii="GHEA Grapalat" w:hAnsi="GHEA Grapalat"/>
                    <w:sz w:val="16"/>
                    <w:szCs w:val="16"/>
                  </w:rPr>
                </w:rPrChange>
              </w:rPr>
              <w:pPrChange w:id="3814" w:author="user" w:date="2023-09-08T14:27:00Z">
                <w:pPr>
                  <w:widowControl w:val="0"/>
                  <w:jc w:val="center"/>
                </w:pPr>
              </w:pPrChange>
            </w:pPr>
          </w:p>
        </w:tc>
        <w:tc>
          <w:tcPr>
            <w:tcW w:w="1085" w:type="dxa"/>
            <w:tcPrChange w:id="3815" w:author="user" w:date="2023-09-08T14:40:00Z">
              <w:tcPr>
                <w:tcW w:w="1085" w:type="dxa"/>
                <w:gridSpan w:val="2"/>
              </w:tcPr>
            </w:tcPrChange>
          </w:tcPr>
          <w:p w:rsidR="003F44A2" w:rsidRPr="00B138F3" w:rsidDel="00713EED" w:rsidRDefault="003F44A2" w:rsidP="003F44A2">
            <w:pPr>
              <w:widowControl w:val="0"/>
              <w:jc w:val="center"/>
              <w:rPr>
                <w:del w:id="3816" w:author="user" w:date="2023-09-19T14:39:00Z"/>
                <w:rFonts w:ascii="GHEA Grapalat" w:hAnsi="GHEA Grapalat"/>
                <w:sz w:val="16"/>
                <w:szCs w:val="16"/>
              </w:rPr>
            </w:pPr>
          </w:p>
        </w:tc>
        <w:tc>
          <w:tcPr>
            <w:tcW w:w="1055" w:type="dxa"/>
            <w:tcPrChange w:id="3817" w:author="user" w:date="2023-09-08T14:40:00Z">
              <w:tcPr>
                <w:tcW w:w="1055" w:type="dxa"/>
                <w:gridSpan w:val="2"/>
              </w:tcPr>
            </w:tcPrChange>
          </w:tcPr>
          <w:p w:rsidR="003F44A2" w:rsidRPr="00B138F3" w:rsidDel="00713EED" w:rsidRDefault="003F44A2" w:rsidP="003F44A2">
            <w:pPr>
              <w:widowControl w:val="0"/>
              <w:jc w:val="center"/>
              <w:rPr>
                <w:del w:id="3818" w:author="user" w:date="2023-09-19T14:39:00Z"/>
                <w:rFonts w:ascii="GHEA Grapalat" w:hAnsi="GHEA Grapalat"/>
                <w:sz w:val="16"/>
                <w:szCs w:val="16"/>
              </w:rPr>
            </w:pPr>
          </w:p>
        </w:tc>
        <w:tc>
          <w:tcPr>
            <w:tcW w:w="1134" w:type="dxa"/>
            <w:tcPrChange w:id="3819" w:author="user" w:date="2023-09-08T14:40:00Z">
              <w:tcPr>
                <w:tcW w:w="1134" w:type="dxa"/>
                <w:gridSpan w:val="2"/>
              </w:tcPr>
            </w:tcPrChange>
          </w:tcPr>
          <w:p w:rsidR="003F44A2" w:rsidRPr="00B138F3" w:rsidDel="00713EED" w:rsidRDefault="003F44A2" w:rsidP="003F44A2">
            <w:pPr>
              <w:widowControl w:val="0"/>
              <w:jc w:val="center"/>
              <w:rPr>
                <w:del w:id="3820" w:author="user" w:date="2023-09-19T14:39:00Z"/>
                <w:rFonts w:ascii="GHEA Grapalat" w:hAnsi="GHEA Grapalat"/>
                <w:sz w:val="16"/>
                <w:szCs w:val="16"/>
              </w:rPr>
            </w:pPr>
          </w:p>
        </w:tc>
        <w:tc>
          <w:tcPr>
            <w:tcW w:w="850" w:type="dxa"/>
            <w:gridSpan w:val="2"/>
            <w:tcPrChange w:id="3821" w:author="user" w:date="2023-09-08T14:40:00Z">
              <w:tcPr>
                <w:tcW w:w="850" w:type="dxa"/>
                <w:gridSpan w:val="2"/>
              </w:tcPr>
            </w:tcPrChange>
          </w:tcPr>
          <w:p w:rsidR="003F44A2" w:rsidRPr="00B138F3" w:rsidDel="00713EED" w:rsidRDefault="003F44A2" w:rsidP="003F44A2">
            <w:pPr>
              <w:widowControl w:val="0"/>
              <w:jc w:val="center"/>
              <w:rPr>
                <w:del w:id="3822" w:author="user" w:date="2023-09-19T14:39:00Z"/>
                <w:rFonts w:ascii="GHEA Grapalat" w:hAnsi="GHEA Grapalat"/>
                <w:sz w:val="16"/>
                <w:szCs w:val="16"/>
              </w:rPr>
            </w:pPr>
          </w:p>
        </w:tc>
        <w:tc>
          <w:tcPr>
            <w:tcW w:w="1313" w:type="dxa"/>
            <w:gridSpan w:val="3"/>
            <w:tcPrChange w:id="3823" w:author="user" w:date="2023-09-08T14:40:00Z">
              <w:tcPr>
                <w:tcW w:w="236" w:type="dxa"/>
              </w:tcPr>
            </w:tcPrChange>
          </w:tcPr>
          <w:p w:rsidR="003F44A2" w:rsidRPr="00B138F3" w:rsidDel="00713EED" w:rsidRDefault="003F44A2" w:rsidP="008B5179">
            <w:pPr>
              <w:widowControl w:val="0"/>
              <w:jc w:val="center"/>
              <w:rPr>
                <w:del w:id="3824" w:author="user" w:date="2023-09-19T14:39:00Z"/>
                <w:rFonts w:ascii="GHEA Grapalat" w:hAnsi="GHEA Grapalat"/>
                <w:sz w:val="16"/>
                <w:szCs w:val="16"/>
              </w:rPr>
            </w:pPr>
          </w:p>
        </w:tc>
        <w:tc>
          <w:tcPr>
            <w:tcW w:w="554" w:type="dxa"/>
            <w:tcPrChange w:id="3825" w:author="user" w:date="2023-09-08T14:40:00Z">
              <w:tcPr>
                <w:tcW w:w="1631" w:type="dxa"/>
                <w:gridSpan w:val="4"/>
              </w:tcPr>
            </w:tcPrChange>
          </w:tcPr>
          <w:p w:rsidR="003F44A2" w:rsidRPr="00B138F3" w:rsidDel="00713EED" w:rsidRDefault="003F44A2" w:rsidP="003F44A2">
            <w:pPr>
              <w:widowControl w:val="0"/>
              <w:jc w:val="center"/>
              <w:rPr>
                <w:del w:id="3826" w:author="user" w:date="2023-09-19T14:39:00Z"/>
                <w:rFonts w:ascii="GHEA Grapalat" w:hAnsi="GHEA Grapalat"/>
                <w:sz w:val="16"/>
                <w:szCs w:val="16"/>
              </w:rPr>
            </w:pPr>
          </w:p>
        </w:tc>
        <w:tc>
          <w:tcPr>
            <w:tcW w:w="989" w:type="dxa"/>
            <w:tcPrChange w:id="3827" w:author="user" w:date="2023-09-08T14:40:00Z">
              <w:tcPr>
                <w:tcW w:w="989" w:type="dxa"/>
              </w:tcPr>
            </w:tcPrChange>
          </w:tcPr>
          <w:p w:rsidR="003F44A2" w:rsidRPr="00B138F3" w:rsidDel="00713EED" w:rsidRDefault="003F44A2" w:rsidP="003F44A2">
            <w:pPr>
              <w:widowControl w:val="0"/>
              <w:jc w:val="center"/>
              <w:rPr>
                <w:del w:id="3828" w:author="user" w:date="2023-09-19T14:39:00Z"/>
                <w:rFonts w:ascii="GHEA Grapalat" w:hAnsi="GHEA Grapalat"/>
                <w:sz w:val="16"/>
                <w:szCs w:val="16"/>
              </w:rPr>
            </w:pPr>
          </w:p>
        </w:tc>
      </w:tr>
      <w:tr w:rsidR="008B5179" w:rsidRPr="00B138F3" w:rsidDel="00713EED" w:rsidTr="003066A5">
        <w:tblPrEx>
          <w:tblPrExChange w:id="3829" w:author="user" w:date="2023-09-08T14:35:00Z">
            <w:tblPrEx>
              <w:tblW w:w="15818" w:type="dxa"/>
            </w:tblPrEx>
          </w:tblPrExChange>
        </w:tblPrEx>
        <w:trPr>
          <w:gridAfter w:val="1"/>
          <w:wAfter w:w="42" w:type="dxa"/>
          <w:jc w:val="center"/>
          <w:del w:id="3830" w:author="user" w:date="2023-09-19T14:39:00Z"/>
          <w:trPrChange w:id="3831" w:author="user" w:date="2023-09-08T14:35:00Z">
            <w:trPr>
              <w:gridAfter w:val="1"/>
              <w:wAfter w:w="42" w:type="dxa"/>
              <w:jc w:val="center"/>
            </w:trPr>
          </w:trPrChange>
        </w:trPr>
        <w:tc>
          <w:tcPr>
            <w:tcW w:w="781" w:type="dxa"/>
            <w:tcPrChange w:id="3832" w:author="user" w:date="2023-09-08T14:35:00Z">
              <w:tcPr>
                <w:tcW w:w="781" w:type="dxa"/>
              </w:tcPr>
            </w:tcPrChange>
          </w:tcPr>
          <w:p w:rsidR="008B5179" w:rsidRPr="00B138F3" w:rsidDel="00713EED" w:rsidRDefault="008B5179" w:rsidP="007F4ABD">
            <w:pPr>
              <w:widowControl w:val="0"/>
              <w:jc w:val="center"/>
              <w:rPr>
                <w:del w:id="3833" w:author="user" w:date="2023-09-19T14:39:00Z"/>
                <w:rFonts w:ascii="GHEA Grapalat" w:hAnsi="GHEA Grapalat"/>
                <w:sz w:val="16"/>
                <w:szCs w:val="16"/>
              </w:rPr>
            </w:pPr>
          </w:p>
        </w:tc>
        <w:tc>
          <w:tcPr>
            <w:tcW w:w="1775" w:type="dxa"/>
            <w:tcPrChange w:id="3834" w:author="user" w:date="2023-09-08T14:35:00Z">
              <w:tcPr>
                <w:tcW w:w="1775" w:type="dxa"/>
                <w:gridSpan w:val="2"/>
              </w:tcPr>
            </w:tcPrChange>
          </w:tcPr>
          <w:p w:rsidR="008B5179" w:rsidRPr="00B138F3" w:rsidDel="00713EED" w:rsidRDefault="008B5179" w:rsidP="008B5179">
            <w:pPr>
              <w:widowControl w:val="0"/>
              <w:jc w:val="center"/>
              <w:rPr>
                <w:del w:id="3835" w:author="user" w:date="2023-09-19T14:39:00Z"/>
                <w:rFonts w:ascii="GHEA Grapalat" w:hAnsi="GHEA Grapalat"/>
                <w:sz w:val="16"/>
                <w:szCs w:val="16"/>
              </w:rPr>
            </w:pPr>
          </w:p>
        </w:tc>
        <w:tc>
          <w:tcPr>
            <w:tcW w:w="1923" w:type="dxa"/>
            <w:tcPrChange w:id="3836" w:author="user" w:date="2023-09-08T14:35:00Z">
              <w:tcPr>
                <w:tcW w:w="1923" w:type="dxa"/>
                <w:gridSpan w:val="2"/>
              </w:tcPr>
            </w:tcPrChange>
          </w:tcPr>
          <w:p w:rsidR="008B5179" w:rsidRPr="00B138F3" w:rsidDel="00713EED" w:rsidRDefault="008B5179" w:rsidP="008B5179">
            <w:pPr>
              <w:widowControl w:val="0"/>
              <w:jc w:val="center"/>
              <w:rPr>
                <w:del w:id="3837" w:author="user" w:date="2023-09-19T14:39:00Z"/>
                <w:rFonts w:ascii="GHEA Grapalat" w:hAnsi="GHEA Grapalat"/>
                <w:sz w:val="16"/>
                <w:szCs w:val="16"/>
              </w:rPr>
            </w:pPr>
          </w:p>
        </w:tc>
        <w:tc>
          <w:tcPr>
            <w:tcW w:w="915" w:type="dxa"/>
            <w:tcPrChange w:id="3838" w:author="user" w:date="2023-09-08T14:35:00Z">
              <w:tcPr>
                <w:tcW w:w="915" w:type="dxa"/>
              </w:tcPr>
            </w:tcPrChange>
          </w:tcPr>
          <w:p w:rsidR="008B5179" w:rsidRPr="00B138F3" w:rsidDel="00713EED" w:rsidRDefault="008B5179" w:rsidP="008B5179">
            <w:pPr>
              <w:widowControl w:val="0"/>
              <w:jc w:val="center"/>
              <w:rPr>
                <w:del w:id="3839" w:author="user" w:date="2023-09-19T14:39:00Z"/>
                <w:rFonts w:ascii="GHEA Grapalat" w:hAnsi="GHEA Grapalat"/>
                <w:sz w:val="16"/>
                <w:szCs w:val="16"/>
              </w:rPr>
            </w:pPr>
          </w:p>
        </w:tc>
        <w:tc>
          <w:tcPr>
            <w:tcW w:w="3402" w:type="dxa"/>
            <w:tcPrChange w:id="3840" w:author="user" w:date="2023-09-08T14:35:00Z">
              <w:tcPr>
                <w:tcW w:w="3402" w:type="dxa"/>
                <w:gridSpan w:val="3"/>
              </w:tcPr>
            </w:tcPrChange>
          </w:tcPr>
          <w:p w:rsidR="008B5179" w:rsidRPr="007F4ABD" w:rsidDel="00713EED" w:rsidRDefault="008B5179" w:rsidP="008B5179">
            <w:pPr>
              <w:widowControl w:val="0"/>
              <w:jc w:val="center"/>
              <w:rPr>
                <w:del w:id="3841" w:author="user" w:date="2023-09-19T14:39:00Z"/>
                <w:rFonts w:ascii="GHEA Grapalat" w:hAnsi="GHEA Grapalat"/>
                <w:sz w:val="16"/>
                <w:szCs w:val="16"/>
              </w:rPr>
            </w:pPr>
          </w:p>
        </w:tc>
        <w:tc>
          <w:tcPr>
            <w:tcW w:w="1085" w:type="dxa"/>
            <w:tcPrChange w:id="3842" w:author="user" w:date="2023-09-08T14:35:00Z">
              <w:tcPr>
                <w:tcW w:w="1085" w:type="dxa"/>
                <w:gridSpan w:val="2"/>
              </w:tcPr>
            </w:tcPrChange>
          </w:tcPr>
          <w:p w:rsidR="008B5179" w:rsidRPr="00B138F3" w:rsidDel="00713EED" w:rsidRDefault="008B5179" w:rsidP="008B5179">
            <w:pPr>
              <w:widowControl w:val="0"/>
              <w:jc w:val="center"/>
              <w:rPr>
                <w:del w:id="3843" w:author="user" w:date="2023-09-19T14:39:00Z"/>
                <w:rFonts w:ascii="GHEA Grapalat" w:hAnsi="GHEA Grapalat"/>
                <w:sz w:val="16"/>
                <w:szCs w:val="16"/>
              </w:rPr>
            </w:pPr>
          </w:p>
        </w:tc>
        <w:tc>
          <w:tcPr>
            <w:tcW w:w="1055" w:type="dxa"/>
            <w:tcPrChange w:id="3844" w:author="user" w:date="2023-09-08T14:35:00Z">
              <w:tcPr>
                <w:tcW w:w="1055" w:type="dxa"/>
                <w:gridSpan w:val="2"/>
              </w:tcPr>
            </w:tcPrChange>
          </w:tcPr>
          <w:p w:rsidR="008B5179" w:rsidRPr="00B138F3" w:rsidDel="00713EED" w:rsidRDefault="008B5179" w:rsidP="008B5179">
            <w:pPr>
              <w:widowControl w:val="0"/>
              <w:jc w:val="center"/>
              <w:rPr>
                <w:del w:id="3845" w:author="user" w:date="2023-09-19T14:39:00Z"/>
                <w:rFonts w:ascii="GHEA Grapalat" w:hAnsi="GHEA Grapalat"/>
                <w:sz w:val="16"/>
                <w:szCs w:val="16"/>
              </w:rPr>
            </w:pPr>
          </w:p>
        </w:tc>
        <w:tc>
          <w:tcPr>
            <w:tcW w:w="1171" w:type="dxa"/>
            <w:gridSpan w:val="2"/>
            <w:tcPrChange w:id="3846" w:author="user" w:date="2023-09-08T14:35:00Z">
              <w:tcPr>
                <w:tcW w:w="1984" w:type="dxa"/>
                <w:gridSpan w:val="4"/>
              </w:tcPr>
            </w:tcPrChange>
          </w:tcPr>
          <w:p w:rsidR="008B5179" w:rsidRPr="00B138F3" w:rsidDel="00713EED" w:rsidRDefault="008B5179" w:rsidP="008B5179">
            <w:pPr>
              <w:widowControl w:val="0"/>
              <w:jc w:val="center"/>
              <w:rPr>
                <w:del w:id="3847" w:author="user" w:date="2023-09-19T14:39:00Z"/>
                <w:rFonts w:ascii="GHEA Grapalat" w:hAnsi="GHEA Grapalat"/>
                <w:sz w:val="16"/>
                <w:szCs w:val="16"/>
              </w:rPr>
            </w:pPr>
          </w:p>
        </w:tc>
        <w:tc>
          <w:tcPr>
            <w:tcW w:w="850" w:type="dxa"/>
            <w:gridSpan w:val="2"/>
            <w:tcPrChange w:id="3848" w:author="user" w:date="2023-09-08T14:35:00Z">
              <w:tcPr>
                <w:tcW w:w="709" w:type="dxa"/>
                <w:gridSpan w:val="3"/>
              </w:tcPr>
            </w:tcPrChange>
          </w:tcPr>
          <w:p w:rsidR="008B5179" w:rsidRPr="00B138F3" w:rsidDel="00713EED" w:rsidRDefault="008B5179" w:rsidP="008B5179">
            <w:pPr>
              <w:widowControl w:val="0"/>
              <w:jc w:val="center"/>
              <w:rPr>
                <w:del w:id="3849" w:author="user" w:date="2023-09-19T14:39:00Z"/>
                <w:rFonts w:ascii="GHEA Grapalat" w:hAnsi="GHEA Grapalat"/>
                <w:sz w:val="16"/>
                <w:szCs w:val="16"/>
              </w:rPr>
            </w:pPr>
          </w:p>
        </w:tc>
        <w:tc>
          <w:tcPr>
            <w:tcW w:w="1257" w:type="dxa"/>
            <w:tcPrChange w:id="3850" w:author="user" w:date="2023-09-08T14:35:00Z">
              <w:tcPr>
                <w:tcW w:w="585" w:type="dxa"/>
              </w:tcPr>
            </w:tcPrChange>
          </w:tcPr>
          <w:p w:rsidR="008B5179" w:rsidRPr="00B138F3" w:rsidDel="00713EED" w:rsidRDefault="008B5179" w:rsidP="008B5179">
            <w:pPr>
              <w:widowControl w:val="0"/>
              <w:jc w:val="center"/>
              <w:rPr>
                <w:del w:id="3851" w:author="user" w:date="2023-09-19T14:39:00Z"/>
                <w:rFonts w:ascii="GHEA Grapalat" w:hAnsi="GHEA Grapalat"/>
                <w:sz w:val="16"/>
                <w:szCs w:val="16"/>
              </w:rPr>
            </w:pPr>
          </w:p>
        </w:tc>
        <w:tc>
          <w:tcPr>
            <w:tcW w:w="573" w:type="dxa"/>
            <w:gridSpan w:val="2"/>
            <w:tcPrChange w:id="3852" w:author="user" w:date="2023-09-08T14:35:00Z">
              <w:tcPr>
                <w:tcW w:w="573" w:type="dxa"/>
              </w:tcPr>
            </w:tcPrChange>
          </w:tcPr>
          <w:p w:rsidR="008B5179" w:rsidRPr="00B138F3" w:rsidDel="00713EED" w:rsidRDefault="008B5179" w:rsidP="008B5179">
            <w:pPr>
              <w:widowControl w:val="0"/>
              <w:jc w:val="center"/>
              <w:rPr>
                <w:del w:id="3853" w:author="user" w:date="2023-09-19T14:39:00Z"/>
                <w:rFonts w:ascii="GHEA Grapalat" w:hAnsi="GHEA Grapalat"/>
                <w:sz w:val="16"/>
                <w:szCs w:val="16"/>
              </w:rPr>
            </w:pPr>
          </w:p>
        </w:tc>
        <w:tc>
          <w:tcPr>
            <w:tcW w:w="989" w:type="dxa"/>
            <w:tcPrChange w:id="3854" w:author="user" w:date="2023-09-08T14:35:00Z">
              <w:tcPr>
                <w:tcW w:w="989" w:type="dxa"/>
              </w:tcPr>
            </w:tcPrChange>
          </w:tcPr>
          <w:p w:rsidR="008B5179" w:rsidRPr="00B138F3" w:rsidDel="00713EED" w:rsidRDefault="008B5179" w:rsidP="008B5179">
            <w:pPr>
              <w:widowControl w:val="0"/>
              <w:jc w:val="center"/>
              <w:rPr>
                <w:del w:id="3855" w:author="user" w:date="2023-09-19T14:39:00Z"/>
                <w:rFonts w:ascii="GHEA Grapalat" w:hAnsi="GHEA Grapalat"/>
                <w:sz w:val="16"/>
                <w:szCs w:val="16"/>
              </w:rPr>
            </w:pPr>
          </w:p>
        </w:tc>
      </w:tr>
    </w:tbl>
    <w:p w:rsidR="00F954E8" w:rsidRDefault="00F954E8" w:rsidP="008B5179">
      <w:pPr>
        <w:widowControl w:val="0"/>
        <w:jc w:val="both"/>
        <w:rPr>
          <w:ins w:id="3856" w:author="user" w:date="2023-09-19T14:55:00Z"/>
          <w:rFonts w:ascii="GHEA Grapalat" w:hAnsi="GHEA Grapalat"/>
        </w:rPr>
      </w:pPr>
    </w:p>
    <w:p w:rsidR="007F67F9" w:rsidRDefault="007F67F9" w:rsidP="008B5179">
      <w:pPr>
        <w:widowControl w:val="0"/>
        <w:jc w:val="both"/>
        <w:rPr>
          <w:ins w:id="3857" w:author="user" w:date="2023-09-19T14:55:00Z"/>
          <w:rFonts w:ascii="GHEA Grapalat" w:hAnsi="GHEA Grapalat"/>
        </w:rPr>
      </w:pPr>
    </w:p>
    <w:p w:rsidR="007F67F9" w:rsidRDefault="007F67F9" w:rsidP="008B5179">
      <w:pPr>
        <w:widowControl w:val="0"/>
        <w:jc w:val="both"/>
        <w:rPr>
          <w:ins w:id="3858" w:author="user" w:date="2023-09-19T14:55:00Z"/>
          <w:rFonts w:ascii="GHEA Grapalat" w:hAnsi="GHEA Grapalat"/>
        </w:rPr>
      </w:pPr>
    </w:p>
    <w:p w:rsidR="007F67F9" w:rsidRPr="00B138F3" w:rsidRDefault="007F67F9" w:rsidP="008B5179">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ins w:id="3859" w:author="user" w:date="2023-09-08T14:44:00Z">
        <w:r w:rsidR="007C1356">
          <w:rPr>
            <w:rFonts w:ascii="GHEA Grapalat" w:hAnsi="GHEA Grapalat"/>
            <w:i/>
            <w:lang w:val="hy-AM"/>
          </w:rPr>
          <w:t>ԵԲԿ-ԳՀ</w:t>
        </w:r>
        <w:r w:rsidR="007C1356" w:rsidRPr="00A71D81">
          <w:rPr>
            <w:rFonts w:ascii="GHEA Grapalat" w:hAnsi="GHEA Grapalat"/>
            <w:i/>
            <w:lang w:val="af-ZA"/>
          </w:rPr>
          <w:t>ԱՊՁԲ</w:t>
        </w:r>
        <w:r w:rsidR="007C1356">
          <w:rPr>
            <w:rFonts w:ascii="GHEA Grapalat" w:hAnsi="GHEA Grapalat"/>
            <w:i/>
            <w:lang w:val="hy-AM"/>
          </w:rPr>
          <w:t>-23/</w:t>
        </w:r>
      </w:ins>
      <w:ins w:id="3860" w:author="user" w:date="2023-09-19T14:39:00Z">
        <w:r w:rsidR="00713EED">
          <w:rPr>
            <w:rFonts w:ascii="GHEA Grapalat" w:hAnsi="GHEA Grapalat"/>
            <w:i/>
            <w:lang w:val="hy-AM"/>
          </w:rPr>
          <w:t>10</w:t>
        </w:r>
      </w:ins>
      <w:ins w:id="3861" w:author="user" w:date="2023-09-08T14:44:00Z">
        <w:r w:rsidR="007C1356">
          <w:rPr>
            <w:rFonts w:ascii="GHEA Grapalat" w:hAnsi="GHEA Grapalat"/>
            <w:i/>
          </w:rPr>
          <w:t xml:space="preserve"> </w:t>
        </w:r>
      </w:ins>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del w:id="3862" w:author="user" w:date="2023-09-19T14:57:00Z">
        <w:r w:rsidR="00E67FD5" w:rsidRPr="00B138F3" w:rsidDel="00F57AE2">
          <w:rPr>
            <w:rStyle w:val="FootnoteReference"/>
            <w:rFonts w:ascii="GHEA Grapalat" w:hAnsi="GHEA Grapalat"/>
          </w:rPr>
          <w:footnoteReference w:customMarkFollows="1" w:id="43"/>
          <w:delText>*</w:delText>
        </w:r>
      </w:del>
    </w:p>
    <w:p w:rsidR="00071D1C" w:rsidRPr="00B138F3" w:rsidDel="00F57AE2" w:rsidRDefault="00071D1C" w:rsidP="00B46D58">
      <w:pPr>
        <w:widowControl w:val="0"/>
        <w:spacing w:after="160"/>
        <w:jc w:val="right"/>
        <w:rPr>
          <w:del w:id="3865" w:author="user" w:date="2023-09-19T14:57:00Z"/>
          <w:rFonts w:ascii="GHEA Grapalat" w:hAnsi="GHEA Grapalat"/>
        </w:rPr>
      </w:pPr>
      <w:del w:id="3866" w:author="user" w:date="2023-09-19T14:57:00Z">
        <w:r w:rsidRPr="00B138F3" w:rsidDel="00F57AE2">
          <w:rPr>
            <w:rFonts w:ascii="GHEA Grapalat" w:hAnsi="GHEA Grapalat"/>
          </w:rPr>
          <w:delText>Драмов РА</w:delText>
        </w:r>
      </w:del>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067"/>
        <w:gridCol w:w="1658"/>
        <w:gridCol w:w="966"/>
        <w:gridCol w:w="982"/>
        <w:gridCol w:w="694"/>
        <w:gridCol w:w="840"/>
        <w:gridCol w:w="539"/>
        <w:gridCol w:w="605"/>
        <w:gridCol w:w="700"/>
        <w:gridCol w:w="826"/>
        <w:gridCol w:w="866"/>
        <w:gridCol w:w="850"/>
        <w:gridCol w:w="967"/>
        <w:gridCol w:w="851"/>
        <w:gridCol w:w="793"/>
        <w:tblGridChange w:id="3867">
          <w:tblGrid>
            <w:gridCol w:w="1701"/>
            <w:gridCol w:w="2067"/>
            <w:gridCol w:w="1658"/>
            <w:gridCol w:w="966"/>
            <w:gridCol w:w="982"/>
            <w:gridCol w:w="694"/>
            <w:gridCol w:w="840"/>
            <w:gridCol w:w="539"/>
            <w:gridCol w:w="605"/>
            <w:gridCol w:w="700"/>
            <w:gridCol w:w="826"/>
            <w:gridCol w:w="866"/>
            <w:gridCol w:w="850"/>
            <w:gridCol w:w="967"/>
            <w:gridCol w:w="851"/>
            <w:gridCol w:w="793"/>
          </w:tblGrid>
        </w:tblGridChange>
      </w:tblGrid>
      <w:tr w:rsidR="00B138F3" w:rsidRPr="00B138F3" w:rsidDel="00F57AE2" w:rsidTr="00774F7E">
        <w:trPr>
          <w:trHeight w:val="305"/>
          <w:jc w:val="center"/>
          <w:del w:id="3868" w:author="user" w:date="2023-09-19T14:57:00Z"/>
        </w:trPr>
        <w:tc>
          <w:tcPr>
            <w:tcW w:w="15905" w:type="dxa"/>
            <w:gridSpan w:val="16"/>
          </w:tcPr>
          <w:p w:rsidR="00071D1C" w:rsidRPr="00B138F3" w:rsidDel="00F57AE2" w:rsidRDefault="00071D1C" w:rsidP="00B46D58">
            <w:pPr>
              <w:widowControl w:val="0"/>
              <w:jc w:val="center"/>
              <w:rPr>
                <w:del w:id="3869" w:author="user" w:date="2023-09-19T14:57:00Z"/>
                <w:rFonts w:ascii="GHEA Grapalat" w:hAnsi="GHEA Grapalat"/>
                <w:sz w:val="16"/>
                <w:szCs w:val="16"/>
              </w:rPr>
            </w:pPr>
            <w:del w:id="3870" w:author="user" w:date="2023-09-19T14:57:00Z">
              <w:r w:rsidRPr="00B138F3" w:rsidDel="00F57AE2">
                <w:rPr>
                  <w:rFonts w:ascii="GHEA Grapalat" w:hAnsi="GHEA Grapalat"/>
                  <w:sz w:val="16"/>
                  <w:szCs w:val="16"/>
                </w:rPr>
                <w:delText>Товар</w:delText>
              </w:r>
            </w:del>
          </w:p>
        </w:tc>
      </w:tr>
      <w:tr w:rsidR="00774F7E" w:rsidRPr="00B138F3" w:rsidDel="00F57AE2" w:rsidTr="00774F7E">
        <w:trPr>
          <w:trHeight w:val="747"/>
          <w:jc w:val="center"/>
          <w:del w:id="3871" w:author="user" w:date="2023-09-19T14:57:00Z"/>
        </w:trPr>
        <w:tc>
          <w:tcPr>
            <w:tcW w:w="1724" w:type="dxa"/>
            <w:vMerge w:val="restart"/>
            <w:vAlign w:val="center"/>
          </w:tcPr>
          <w:p w:rsidR="00774F7E" w:rsidRPr="00B138F3" w:rsidDel="00F57AE2" w:rsidRDefault="00774F7E" w:rsidP="00B46D58">
            <w:pPr>
              <w:widowControl w:val="0"/>
              <w:jc w:val="center"/>
              <w:rPr>
                <w:del w:id="3872" w:author="user" w:date="2023-09-19T14:57:00Z"/>
                <w:rFonts w:ascii="GHEA Grapalat" w:hAnsi="GHEA Grapalat"/>
                <w:sz w:val="16"/>
                <w:szCs w:val="16"/>
              </w:rPr>
            </w:pPr>
            <w:del w:id="3873" w:author="user" w:date="2023-09-19T14:57:00Z">
              <w:r w:rsidRPr="00B138F3" w:rsidDel="00F57AE2">
                <w:rPr>
                  <w:rFonts w:ascii="GHEA Grapalat" w:hAnsi="GHEA Grapalat"/>
                  <w:sz w:val="16"/>
                  <w:szCs w:val="16"/>
                </w:rPr>
                <w:delText>номер предусмотренного приглашением лота</w:delText>
              </w:r>
            </w:del>
          </w:p>
        </w:tc>
        <w:tc>
          <w:tcPr>
            <w:tcW w:w="2155" w:type="dxa"/>
            <w:vMerge w:val="restart"/>
            <w:vAlign w:val="center"/>
          </w:tcPr>
          <w:p w:rsidR="00774F7E" w:rsidRPr="00B138F3" w:rsidDel="00F57AE2" w:rsidRDefault="00774F7E" w:rsidP="00B46D58">
            <w:pPr>
              <w:widowControl w:val="0"/>
              <w:jc w:val="center"/>
              <w:rPr>
                <w:del w:id="3874" w:author="user" w:date="2023-09-19T14:57:00Z"/>
                <w:rFonts w:ascii="GHEA Grapalat" w:hAnsi="GHEA Grapalat"/>
                <w:sz w:val="16"/>
                <w:szCs w:val="16"/>
              </w:rPr>
            </w:pPr>
            <w:del w:id="3875" w:author="user" w:date="2023-09-19T14:57:00Z">
              <w:r w:rsidRPr="00B138F3" w:rsidDel="00F57AE2">
                <w:rPr>
                  <w:rFonts w:ascii="GHEA Grapalat" w:hAnsi="GHEA Grapalat"/>
                  <w:sz w:val="16"/>
                  <w:szCs w:val="16"/>
                </w:rPr>
                <w:delText>промежуточный код, предусмотренный планом закупок по классификации ЕЗК (CPV)</w:delText>
              </w:r>
            </w:del>
          </w:p>
        </w:tc>
        <w:tc>
          <w:tcPr>
            <w:tcW w:w="1293" w:type="dxa"/>
            <w:vMerge w:val="restart"/>
            <w:vAlign w:val="center"/>
          </w:tcPr>
          <w:p w:rsidR="00774F7E" w:rsidRPr="00B138F3" w:rsidDel="00F57AE2" w:rsidRDefault="00774F7E" w:rsidP="00B46D58">
            <w:pPr>
              <w:widowControl w:val="0"/>
              <w:jc w:val="center"/>
              <w:rPr>
                <w:del w:id="3876" w:author="user" w:date="2023-09-19T14:57:00Z"/>
                <w:rFonts w:ascii="GHEA Grapalat" w:hAnsi="GHEA Grapalat"/>
                <w:sz w:val="16"/>
                <w:szCs w:val="16"/>
              </w:rPr>
            </w:pPr>
            <w:del w:id="3877" w:author="user" w:date="2023-09-19T14:57:00Z">
              <w:r w:rsidRPr="00B138F3" w:rsidDel="00F57AE2">
                <w:rPr>
                  <w:rFonts w:ascii="GHEA Grapalat" w:hAnsi="GHEA Grapalat"/>
                  <w:sz w:val="16"/>
                  <w:szCs w:val="16"/>
                </w:rPr>
                <w:delText>наименование</w:delText>
              </w:r>
            </w:del>
          </w:p>
        </w:tc>
        <w:tc>
          <w:tcPr>
            <w:tcW w:w="10733" w:type="dxa"/>
            <w:gridSpan w:val="13"/>
            <w:vAlign w:val="center"/>
          </w:tcPr>
          <w:p w:rsidR="00774F7E" w:rsidRPr="00B138F3" w:rsidDel="00F57AE2" w:rsidRDefault="00774F7E" w:rsidP="00B46D58">
            <w:pPr>
              <w:widowControl w:val="0"/>
              <w:jc w:val="both"/>
              <w:rPr>
                <w:del w:id="3878" w:author="user" w:date="2023-09-19T14:57:00Z"/>
                <w:rFonts w:ascii="GHEA Grapalat" w:hAnsi="GHEA Grapalat"/>
                <w:sz w:val="16"/>
                <w:szCs w:val="16"/>
              </w:rPr>
            </w:pPr>
            <w:del w:id="3879" w:author="user" w:date="2023-09-19T14:57:00Z">
              <w:r w:rsidRPr="00B138F3" w:rsidDel="00F57AE2">
                <w:rPr>
                  <w:rFonts w:ascii="GHEA Grapalat" w:hAnsi="GHEA Grapalat"/>
                  <w:sz w:val="16"/>
                  <w:szCs w:val="16"/>
                </w:rPr>
                <w:delText>Оплату товара предусматривается произвести в 20 г., по месяцам, в том числе</w:delText>
              </w:r>
              <w:r w:rsidRPr="00B138F3" w:rsidDel="00F57AE2">
                <w:rPr>
                  <w:rStyle w:val="FootnoteReference"/>
                  <w:rFonts w:ascii="GHEA Grapalat" w:hAnsi="GHEA Grapalat"/>
                  <w:sz w:val="16"/>
                  <w:szCs w:val="16"/>
                </w:rPr>
                <w:footnoteReference w:customMarkFollows="1" w:id="44"/>
                <w:delText>**</w:delText>
              </w:r>
            </w:del>
          </w:p>
        </w:tc>
      </w:tr>
      <w:tr w:rsidR="00774F7E" w:rsidRPr="00B138F3" w:rsidDel="00F57AE2" w:rsidTr="00AB4EAB">
        <w:trPr>
          <w:trHeight w:val="594"/>
          <w:jc w:val="center"/>
          <w:del w:id="3882" w:author="user" w:date="2023-09-19T14:57:00Z"/>
        </w:trPr>
        <w:tc>
          <w:tcPr>
            <w:tcW w:w="1724" w:type="dxa"/>
            <w:vMerge/>
          </w:tcPr>
          <w:p w:rsidR="00774F7E" w:rsidRPr="00B138F3" w:rsidDel="00F57AE2" w:rsidRDefault="00774F7E" w:rsidP="00B46D58">
            <w:pPr>
              <w:widowControl w:val="0"/>
              <w:jc w:val="center"/>
              <w:rPr>
                <w:del w:id="3883" w:author="user" w:date="2023-09-19T14:57:00Z"/>
                <w:rFonts w:ascii="GHEA Grapalat" w:hAnsi="GHEA Grapalat"/>
                <w:sz w:val="16"/>
                <w:szCs w:val="16"/>
              </w:rPr>
            </w:pPr>
          </w:p>
        </w:tc>
        <w:tc>
          <w:tcPr>
            <w:tcW w:w="2155" w:type="dxa"/>
            <w:vMerge/>
          </w:tcPr>
          <w:p w:rsidR="00774F7E" w:rsidRPr="00B138F3" w:rsidDel="00F57AE2" w:rsidRDefault="00774F7E" w:rsidP="00B46D58">
            <w:pPr>
              <w:widowControl w:val="0"/>
              <w:jc w:val="center"/>
              <w:rPr>
                <w:del w:id="3884" w:author="user" w:date="2023-09-19T14:57:00Z"/>
                <w:rFonts w:ascii="GHEA Grapalat" w:hAnsi="GHEA Grapalat"/>
                <w:sz w:val="16"/>
                <w:szCs w:val="16"/>
              </w:rPr>
            </w:pPr>
          </w:p>
        </w:tc>
        <w:tc>
          <w:tcPr>
            <w:tcW w:w="1293" w:type="dxa"/>
            <w:vMerge/>
          </w:tcPr>
          <w:p w:rsidR="00774F7E" w:rsidRPr="00B138F3" w:rsidDel="00F57AE2" w:rsidRDefault="00774F7E" w:rsidP="00B46D58">
            <w:pPr>
              <w:widowControl w:val="0"/>
              <w:jc w:val="center"/>
              <w:rPr>
                <w:del w:id="3885" w:author="user" w:date="2023-09-19T14:57:00Z"/>
                <w:rFonts w:ascii="GHEA Grapalat" w:hAnsi="GHEA Grapalat"/>
                <w:sz w:val="16"/>
                <w:szCs w:val="16"/>
              </w:rPr>
            </w:pPr>
          </w:p>
        </w:tc>
        <w:tc>
          <w:tcPr>
            <w:tcW w:w="1007" w:type="dxa"/>
            <w:vAlign w:val="center"/>
          </w:tcPr>
          <w:p w:rsidR="00774F7E" w:rsidRPr="00B138F3" w:rsidDel="00F57AE2" w:rsidRDefault="00774F7E" w:rsidP="00B46D58">
            <w:pPr>
              <w:widowControl w:val="0"/>
              <w:ind w:right="-7"/>
              <w:jc w:val="center"/>
              <w:rPr>
                <w:del w:id="3886" w:author="user" w:date="2023-09-19T14:57:00Z"/>
                <w:rFonts w:ascii="GHEA Grapalat" w:hAnsi="GHEA Grapalat"/>
                <w:sz w:val="16"/>
                <w:szCs w:val="16"/>
              </w:rPr>
            </w:pPr>
            <w:del w:id="3887" w:author="user" w:date="2023-09-19T14:57:00Z">
              <w:r w:rsidRPr="00B138F3" w:rsidDel="00F57AE2">
                <w:rPr>
                  <w:rFonts w:ascii="GHEA Grapalat" w:hAnsi="GHEA Grapalat"/>
                  <w:sz w:val="16"/>
                  <w:szCs w:val="16"/>
                </w:rPr>
                <w:delText>январь</w:delText>
              </w:r>
            </w:del>
          </w:p>
        </w:tc>
        <w:tc>
          <w:tcPr>
            <w:tcW w:w="1006" w:type="dxa"/>
            <w:vAlign w:val="center"/>
          </w:tcPr>
          <w:p w:rsidR="00774F7E" w:rsidRPr="00B138F3" w:rsidDel="00F57AE2" w:rsidRDefault="00774F7E" w:rsidP="00B46D58">
            <w:pPr>
              <w:widowControl w:val="0"/>
              <w:ind w:right="-7"/>
              <w:jc w:val="center"/>
              <w:rPr>
                <w:del w:id="3888" w:author="user" w:date="2023-09-19T14:57:00Z"/>
                <w:rFonts w:ascii="GHEA Grapalat" w:hAnsi="GHEA Grapalat" w:cs="Sylfaen"/>
                <w:sz w:val="16"/>
                <w:szCs w:val="16"/>
              </w:rPr>
            </w:pPr>
            <w:del w:id="3889" w:author="user" w:date="2023-09-19T14:57:00Z">
              <w:r w:rsidRPr="00B138F3" w:rsidDel="00F57AE2">
                <w:rPr>
                  <w:rFonts w:ascii="GHEA Grapalat" w:hAnsi="GHEA Grapalat"/>
                  <w:sz w:val="16"/>
                  <w:szCs w:val="16"/>
                </w:rPr>
                <w:delText>февраль</w:delText>
              </w:r>
            </w:del>
          </w:p>
        </w:tc>
        <w:tc>
          <w:tcPr>
            <w:tcW w:w="718" w:type="dxa"/>
            <w:vAlign w:val="center"/>
          </w:tcPr>
          <w:p w:rsidR="00774F7E" w:rsidRPr="00B138F3" w:rsidDel="00F57AE2" w:rsidRDefault="00774F7E" w:rsidP="00B46D58">
            <w:pPr>
              <w:widowControl w:val="0"/>
              <w:ind w:right="-7"/>
              <w:jc w:val="center"/>
              <w:rPr>
                <w:del w:id="3890" w:author="user" w:date="2023-09-19T14:57:00Z"/>
                <w:rFonts w:ascii="GHEA Grapalat" w:hAnsi="GHEA Grapalat"/>
                <w:sz w:val="16"/>
                <w:szCs w:val="16"/>
              </w:rPr>
            </w:pPr>
            <w:del w:id="3891" w:author="user" w:date="2023-09-19T14:57:00Z">
              <w:r w:rsidRPr="00B138F3" w:rsidDel="00F57AE2">
                <w:rPr>
                  <w:rFonts w:ascii="GHEA Grapalat" w:hAnsi="GHEA Grapalat"/>
                  <w:sz w:val="16"/>
                  <w:szCs w:val="16"/>
                </w:rPr>
                <w:delText>март</w:delText>
              </w:r>
            </w:del>
          </w:p>
        </w:tc>
        <w:tc>
          <w:tcPr>
            <w:tcW w:w="861" w:type="dxa"/>
            <w:vAlign w:val="center"/>
          </w:tcPr>
          <w:p w:rsidR="00774F7E" w:rsidRPr="00B138F3" w:rsidDel="00F57AE2" w:rsidRDefault="00774F7E" w:rsidP="00B46D58">
            <w:pPr>
              <w:widowControl w:val="0"/>
              <w:ind w:right="-7"/>
              <w:jc w:val="center"/>
              <w:rPr>
                <w:del w:id="3892" w:author="user" w:date="2023-09-19T14:57:00Z"/>
                <w:rFonts w:ascii="GHEA Grapalat" w:hAnsi="GHEA Grapalat" w:cs="Sylfaen"/>
                <w:sz w:val="16"/>
                <w:szCs w:val="16"/>
              </w:rPr>
            </w:pPr>
            <w:del w:id="3893" w:author="user" w:date="2023-09-19T14:57:00Z">
              <w:r w:rsidRPr="00B138F3" w:rsidDel="00F57AE2">
                <w:rPr>
                  <w:rFonts w:ascii="GHEA Grapalat" w:hAnsi="GHEA Grapalat"/>
                  <w:sz w:val="16"/>
                  <w:szCs w:val="16"/>
                </w:rPr>
                <w:delText>апрель</w:delText>
              </w:r>
            </w:del>
          </w:p>
        </w:tc>
        <w:tc>
          <w:tcPr>
            <w:tcW w:w="545" w:type="dxa"/>
            <w:vAlign w:val="center"/>
          </w:tcPr>
          <w:p w:rsidR="00774F7E" w:rsidRPr="00B138F3" w:rsidDel="00F57AE2" w:rsidRDefault="00774F7E" w:rsidP="00B46D58">
            <w:pPr>
              <w:widowControl w:val="0"/>
              <w:ind w:right="-7"/>
              <w:jc w:val="center"/>
              <w:rPr>
                <w:del w:id="3894" w:author="user" w:date="2023-09-19T14:57:00Z"/>
                <w:rFonts w:ascii="GHEA Grapalat" w:hAnsi="GHEA Grapalat"/>
                <w:sz w:val="16"/>
                <w:szCs w:val="16"/>
              </w:rPr>
            </w:pPr>
            <w:del w:id="3895" w:author="user" w:date="2023-09-19T14:57:00Z">
              <w:r w:rsidRPr="00B138F3" w:rsidDel="00F57AE2">
                <w:rPr>
                  <w:rFonts w:ascii="GHEA Grapalat" w:hAnsi="GHEA Grapalat"/>
                  <w:sz w:val="16"/>
                  <w:szCs w:val="16"/>
                </w:rPr>
                <w:delText>май</w:delText>
              </w:r>
            </w:del>
          </w:p>
        </w:tc>
        <w:tc>
          <w:tcPr>
            <w:tcW w:w="606" w:type="dxa"/>
            <w:vAlign w:val="center"/>
          </w:tcPr>
          <w:p w:rsidR="00774F7E" w:rsidRPr="00B138F3" w:rsidDel="00F57AE2" w:rsidRDefault="00774F7E" w:rsidP="00B46D58">
            <w:pPr>
              <w:widowControl w:val="0"/>
              <w:ind w:right="-7"/>
              <w:jc w:val="center"/>
              <w:rPr>
                <w:del w:id="3896" w:author="user" w:date="2023-09-19T14:57:00Z"/>
                <w:rFonts w:ascii="GHEA Grapalat" w:hAnsi="GHEA Grapalat"/>
                <w:sz w:val="16"/>
                <w:szCs w:val="16"/>
              </w:rPr>
            </w:pPr>
            <w:del w:id="3897" w:author="user" w:date="2023-09-19T14:57:00Z">
              <w:r w:rsidRPr="00B138F3" w:rsidDel="00F57AE2">
                <w:rPr>
                  <w:rFonts w:ascii="GHEA Grapalat" w:hAnsi="GHEA Grapalat"/>
                  <w:sz w:val="16"/>
                  <w:szCs w:val="16"/>
                </w:rPr>
                <w:delText>июнь</w:delText>
              </w:r>
            </w:del>
          </w:p>
        </w:tc>
        <w:tc>
          <w:tcPr>
            <w:tcW w:w="718" w:type="dxa"/>
            <w:vAlign w:val="center"/>
          </w:tcPr>
          <w:p w:rsidR="00774F7E" w:rsidRPr="00B138F3" w:rsidDel="00F57AE2" w:rsidRDefault="00774F7E" w:rsidP="00B46D58">
            <w:pPr>
              <w:widowControl w:val="0"/>
              <w:ind w:right="-7"/>
              <w:jc w:val="center"/>
              <w:rPr>
                <w:del w:id="3898" w:author="user" w:date="2023-09-19T14:57:00Z"/>
                <w:rFonts w:ascii="GHEA Grapalat" w:hAnsi="GHEA Grapalat"/>
                <w:sz w:val="16"/>
                <w:szCs w:val="16"/>
              </w:rPr>
            </w:pPr>
            <w:del w:id="3899" w:author="user" w:date="2023-09-19T14:57:00Z">
              <w:r w:rsidRPr="00B138F3" w:rsidDel="00F57AE2">
                <w:rPr>
                  <w:rFonts w:ascii="GHEA Grapalat" w:hAnsi="GHEA Grapalat"/>
                  <w:sz w:val="16"/>
                  <w:szCs w:val="16"/>
                </w:rPr>
                <w:delText>июль</w:delText>
              </w:r>
            </w:del>
          </w:p>
        </w:tc>
        <w:tc>
          <w:tcPr>
            <w:tcW w:w="854" w:type="dxa"/>
            <w:vAlign w:val="center"/>
          </w:tcPr>
          <w:p w:rsidR="00774F7E" w:rsidRPr="00B138F3" w:rsidDel="00F57AE2" w:rsidRDefault="00774F7E" w:rsidP="00B46D58">
            <w:pPr>
              <w:widowControl w:val="0"/>
              <w:ind w:right="-7"/>
              <w:jc w:val="center"/>
              <w:rPr>
                <w:del w:id="3900" w:author="user" w:date="2023-09-19T14:57:00Z"/>
                <w:rFonts w:ascii="GHEA Grapalat" w:hAnsi="GHEA Grapalat"/>
                <w:sz w:val="16"/>
                <w:szCs w:val="16"/>
              </w:rPr>
            </w:pPr>
            <w:del w:id="3901" w:author="user" w:date="2023-09-19T14:57:00Z">
              <w:r w:rsidRPr="00B138F3" w:rsidDel="00F57AE2">
                <w:rPr>
                  <w:rFonts w:ascii="GHEA Grapalat" w:hAnsi="GHEA Grapalat"/>
                  <w:sz w:val="16"/>
                  <w:szCs w:val="16"/>
                </w:rPr>
                <w:delText>август</w:delText>
              </w:r>
            </w:del>
          </w:p>
        </w:tc>
        <w:tc>
          <w:tcPr>
            <w:tcW w:w="868" w:type="dxa"/>
            <w:vAlign w:val="center"/>
          </w:tcPr>
          <w:p w:rsidR="00774F7E" w:rsidRPr="00B138F3" w:rsidDel="00F57AE2" w:rsidRDefault="00774F7E" w:rsidP="00B46D58">
            <w:pPr>
              <w:widowControl w:val="0"/>
              <w:ind w:right="-7"/>
              <w:jc w:val="center"/>
              <w:rPr>
                <w:del w:id="3902" w:author="user" w:date="2023-09-19T14:57:00Z"/>
                <w:rFonts w:ascii="GHEA Grapalat" w:hAnsi="GHEA Grapalat"/>
                <w:sz w:val="16"/>
                <w:szCs w:val="16"/>
              </w:rPr>
            </w:pPr>
            <w:del w:id="3903" w:author="user" w:date="2023-09-19T14:57:00Z">
              <w:r w:rsidRPr="00B138F3" w:rsidDel="00F57AE2">
                <w:rPr>
                  <w:rFonts w:ascii="GHEA Grapalat" w:hAnsi="GHEA Grapalat"/>
                  <w:sz w:val="16"/>
                  <w:szCs w:val="16"/>
                </w:rPr>
                <w:delText>сентябрь</w:delText>
              </w:r>
            </w:del>
          </w:p>
        </w:tc>
        <w:tc>
          <w:tcPr>
            <w:tcW w:w="861" w:type="dxa"/>
            <w:vAlign w:val="center"/>
          </w:tcPr>
          <w:p w:rsidR="00774F7E" w:rsidRPr="00B138F3" w:rsidDel="00F57AE2" w:rsidRDefault="00774F7E" w:rsidP="00B46D58">
            <w:pPr>
              <w:widowControl w:val="0"/>
              <w:ind w:right="-7"/>
              <w:jc w:val="center"/>
              <w:rPr>
                <w:del w:id="3904" w:author="user" w:date="2023-09-19T14:57:00Z"/>
                <w:rFonts w:ascii="GHEA Grapalat" w:hAnsi="GHEA Grapalat"/>
                <w:sz w:val="16"/>
                <w:szCs w:val="16"/>
              </w:rPr>
            </w:pPr>
            <w:del w:id="3905" w:author="user" w:date="2023-09-19T14:57:00Z">
              <w:r w:rsidRPr="00B138F3" w:rsidDel="00F57AE2">
                <w:rPr>
                  <w:rFonts w:ascii="GHEA Grapalat" w:hAnsi="GHEA Grapalat"/>
                  <w:sz w:val="16"/>
                  <w:szCs w:val="16"/>
                </w:rPr>
                <w:delText>октябрь</w:delText>
              </w:r>
            </w:del>
          </w:p>
        </w:tc>
        <w:tc>
          <w:tcPr>
            <w:tcW w:w="1007" w:type="dxa"/>
            <w:vAlign w:val="center"/>
          </w:tcPr>
          <w:p w:rsidR="00774F7E" w:rsidRPr="00B138F3" w:rsidDel="00F57AE2" w:rsidRDefault="00774F7E" w:rsidP="00B46D58">
            <w:pPr>
              <w:widowControl w:val="0"/>
              <w:ind w:right="-7"/>
              <w:jc w:val="center"/>
              <w:rPr>
                <w:del w:id="3906" w:author="user" w:date="2023-09-19T14:57:00Z"/>
                <w:rFonts w:ascii="GHEA Grapalat" w:hAnsi="GHEA Grapalat"/>
                <w:sz w:val="16"/>
                <w:szCs w:val="16"/>
              </w:rPr>
            </w:pPr>
            <w:del w:id="3907" w:author="user" w:date="2023-09-19T14:57:00Z">
              <w:r w:rsidRPr="00B138F3" w:rsidDel="00F57AE2">
                <w:rPr>
                  <w:rFonts w:ascii="GHEA Grapalat" w:hAnsi="GHEA Grapalat"/>
                  <w:sz w:val="16"/>
                  <w:szCs w:val="16"/>
                </w:rPr>
                <w:delText>ноябрь</w:delText>
              </w:r>
            </w:del>
          </w:p>
        </w:tc>
        <w:tc>
          <w:tcPr>
            <w:tcW w:w="861" w:type="dxa"/>
            <w:vAlign w:val="center"/>
          </w:tcPr>
          <w:p w:rsidR="00774F7E" w:rsidRPr="00B138F3" w:rsidDel="00F57AE2" w:rsidRDefault="00774F7E" w:rsidP="00B46D58">
            <w:pPr>
              <w:widowControl w:val="0"/>
              <w:ind w:right="-7"/>
              <w:jc w:val="center"/>
              <w:rPr>
                <w:del w:id="3908" w:author="user" w:date="2023-09-19T14:57:00Z"/>
                <w:rFonts w:ascii="GHEA Grapalat" w:hAnsi="GHEA Grapalat"/>
                <w:sz w:val="16"/>
                <w:szCs w:val="16"/>
              </w:rPr>
            </w:pPr>
            <w:del w:id="3909" w:author="user" w:date="2023-09-19T14:57:00Z">
              <w:r w:rsidRPr="00B138F3" w:rsidDel="00F57AE2">
                <w:rPr>
                  <w:rFonts w:ascii="GHEA Grapalat" w:hAnsi="GHEA Grapalat"/>
                  <w:sz w:val="16"/>
                  <w:szCs w:val="16"/>
                </w:rPr>
                <w:delText>декабрь</w:delText>
              </w:r>
            </w:del>
          </w:p>
        </w:tc>
        <w:tc>
          <w:tcPr>
            <w:tcW w:w="821" w:type="dxa"/>
            <w:vAlign w:val="center"/>
          </w:tcPr>
          <w:p w:rsidR="00774F7E" w:rsidRPr="00B138F3" w:rsidDel="00F57AE2" w:rsidRDefault="00774F7E" w:rsidP="00B46D58">
            <w:pPr>
              <w:widowControl w:val="0"/>
              <w:ind w:right="-1"/>
              <w:jc w:val="center"/>
              <w:rPr>
                <w:del w:id="3910" w:author="user" w:date="2023-09-19T14:57:00Z"/>
                <w:rFonts w:ascii="GHEA Grapalat" w:hAnsi="GHEA Grapalat"/>
                <w:sz w:val="16"/>
                <w:szCs w:val="16"/>
                <w:lang w:val="en-US"/>
              </w:rPr>
            </w:pPr>
            <w:del w:id="3911" w:author="user" w:date="2023-09-19T14:57:00Z">
              <w:r w:rsidRPr="00B138F3" w:rsidDel="00F57AE2">
                <w:rPr>
                  <w:rFonts w:ascii="GHEA Grapalat" w:hAnsi="GHEA Grapalat"/>
                  <w:sz w:val="16"/>
                  <w:szCs w:val="16"/>
                </w:rPr>
                <w:delText>Всего</w:delText>
              </w:r>
            </w:del>
          </w:p>
        </w:tc>
      </w:tr>
      <w:tr w:rsidR="00774F7E" w:rsidRPr="00B138F3" w:rsidDel="00F57AE2" w:rsidTr="00774F7E">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Change w:id="3912" w:author="user" w:date="2023-09-08T14:41:00Z">
            <w:tblPrEx>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blPrExChange>
        </w:tblPrEx>
        <w:trPr>
          <w:trHeight w:val="404"/>
          <w:jc w:val="center"/>
          <w:del w:id="3913" w:author="user" w:date="2023-09-19T14:57:00Z"/>
          <w:trPrChange w:id="3914" w:author="user" w:date="2023-09-08T14:41:00Z">
            <w:trPr>
              <w:trHeight w:val="404"/>
              <w:jc w:val="center"/>
            </w:trPr>
          </w:trPrChange>
        </w:trPr>
        <w:tc>
          <w:tcPr>
            <w:tcW w:w="1724" w:type="dxa"/>
            <w:vAlign w:val="center"/>
            <w:tcPrChange w:id="3915" w:author="user" w:date="2023-09-08T14:41:00Z">
              <w:tcPr>
                <w:tcW w:w="1724" w:type="dxa"/>
              </w:tcPr>
            </w:tcPrChange>
          </w:tcPr>
          <w:p w:rsidR="00774F7E" w:rsidRPr="00B138F3" w:rsidDel="00F57AE2" w:rsidRDefault="00774F7E" w:rsidP="007F4ABD">
            <w:pPr>
              <w:widowControl w:val="0"/>
              <w:jc w:val="center"/>
              <w:rPr>
                <w:del w:id="3916" w:author="user" w:date="2023-09-19T14:57:00Z"/>
                <w:rFonts w:ascii="GHEA Grapalat" w:hAnsi="GHEA Grapalat"/>
                <w:sz w:val="16"/>
                <w:szCs w:val="16"/>
              </w:rPr>
            </w:pPr>
          </w:p>
        </w:tc>
        <w:tc>
          <w:tcPr>
            <w:tcW w:w="2155" w:type="dxa"/>
            <w:vAlign w:val="center"/>
            <w:tcPrChange w:id="3917" w:author="user" w:date="2023-09-08T14:41:00Z">
              <w:tcPr>
                <w:tcW w:w="2155" w:type="dxa"/>
              </w:tcPr>
            </w:tcPrChange>
          </w:tcPr>
          <w:p w:rsidR="00774F7E" w:rsidRPr="00B138F3" w:rsidDel="00F57AE2" w:rsidRDefault="00774F7E">
            <w:pPr>
              <w:widowControl w:val="0"/>
              <w:jc w:val="center"/>
              <w:rPr>
                <w:del w:id="3918" w:author="user" w:date="2023-09-19T14:57:00Z"/>
                <w:rFonts w:ascii="GHEA Grapalat" w:hAnsi="GHEA Grapalat"/>
                <w:sz w:val="16"/>
                <w:szCs w:val="16"/>
              </w:rPr>
            </w:pPr>
          </w:p>
        </w:tc>
        <w:tc>
          <w:tcPr>
            <w:tcW w:w="1293" w:type="dxa"/>
            <w:vAlign w:val="center"/>
            <w:tcPrChange w:id="3919" w:author="user" w:date="2023-09-08T14:41:00Z">
              <w:tcPr>
                <w:tcW w:w="1293" w:type="dxa"/>
              </w:tcPr>
            </w:tcPrChange>
          </w:tcPr>
          <w:p w:rsidR="00774F7E" w:rsidRPr="00B138F3" w:rsidDel="00F57AE2" w:rsidRDefault="00774F7E">
            <w:pPr>
              <w:widowControl w:val="0"/>
              <w:jc w:val="center"/>
              <w:rPr>
                <w:del w:id="3920" w:author="user" w:date="2023-09-19T14:57:00Z"/>
                <w:rFonts w:ascii="GHEA Grapalat" w:hAnsi="GHEA Grapalat"/>
                <w:sz w:val="16"/>
                <w:szCs w:val="16"/>
              </w:rPr>
            </w:pPr>
          </w:p>
        </w:tc>
        <w:tc>
          <w:tcPr>
            <w:tcW w:w="1007" w:type="dxa"/>
            <w:vAlign w:val="center"/>
            <w:tcPrChange w:id="3921" w:author="user" w:date="2023-09-08T14:41:00Z">
              <w:tcPr>
                <w:tcW w:w="1007" w:type="dxa"/>
                <w:vAlign w:val="center"/>
              </w:tcPr>
            </w:tcPrChange>
          </w:tcPr>
          <w:p w:rsidR="00774F7E" w:rsidRPr="00B138F3" w:rsidDel="00F57AE2" w:rsidRDefault="00774F7E" w:rsidP="00774F7E">
            <w:pPr>
              <w:widowControl w:val="0"/>
              <w:jc w:val="center"/>
              <w:rPr>
                <w:del w:id="3922" w:author="user" w:date="2023-09-19T14:57:00Z"/>
                <w:rFonts w:ascii="GHEA Grapalat" w:hAnsi="GHEA Grapalat"/>
                <w:sz w:val="16"/>
                <w:szCs w:val="16"/>
              </w:rPr>
            </w:pPr>
            <w:del w:id="3923" w:author="user" w:date="2023-09-08T14:39:00Z">
              <w:r w:rsidRPr="00B138F3" w:rsidDel="00BB70E3">
                <w:rPr>
                  <w:rFonts w:ascii="GHEA Grapalat" w:hAnsi="GHEA Grapalat"/>
                  <w:sz w:val="16"/>
                  <w:szCs w:val="16"/>
                </w:rPr>
                <w:delText>... %</w:delText>
              </w:r>
            </w:del>
          </w:p>
        </w:tc>
        <w:tc>
          <w:tcPr>
            <w:tcW w:w="1006" w:type="dxa"/>
            <w:vAlign w:val="center"/>
            <w:tcPrChange w:id="3924" w:author="user" w:date="2023-09-08T14:41:00Z">
              <w:tcPr>
                <w:tcW w:w="1006" w:type="dxa"/>
                <w:vAlign w:val="center"/>
              </w:tcPr>
            </w:tcPrChange>
          </w:tcPr>
          <w:p w:rsidR="00774F7E" w:rsidRPr="00B138F3" w:rsidDel="00F57AE2" w:rsidRDefault="00774F7E" w:rsidP="00774F7E">
            <w:pPr>
              <w:widowControl w:val="0"/>
              <w:jc w:val="center"/>
              <w:rPr>
                <w:del w:id="3925" w:author="user" w:date="2023-09-19T14:57:00Z"/>
                <w:rFonts w:ascii="GHEA Grapalat" w:hAnsi="GHEA Grapalat"/>
                <w:sz w:val="16"/>
                <w:szCs w:val="16"/>
              </w:rPr>
            </w:pPr>
            <w:del w:id="3926" w:author="user" w:date="2023-09-08T14:39:00Z">
              <w:r w:rsidRPr="00B138F3" w:rsidDel="00BB70E3">
                <w:rPr>
                  <w:rFonts w:ascii="GHEA Grapalat" w:hAnsi="GHEA Grapalat"/>
                  <w:sz w:val="16"/>
                  <w:szCs w:val="16"/>
                </w:rPr>
                <w:delText>... %</w:delText>
              </w:r>
            </w:del>
          </w:p>
        </w:tc>
        <w:tc>
          <w:tcPr>
            <w:tcW w:w="718" w:type="dxa"/>
            <w:vAlign w:val="center"/>
            <w:tcPrChange w:id="3927" w:author="user" w:date="2023-09-08T14:41:00Z">
              <w:tcPr>
                <w:tcW w:w="718" w:type="dxa"/>
                <w:vAlign w:val="center"/>
              </w:tcPr>
            </w:tcPrChange>
          </w:tcPr>
          <w:p w:rsidR="00774F7E" w:rsidRPr="00B138F3" w:rsidDel="00F57AE2" w:rsidRDefault="00774F7E" w:rsidP="00774F7E">
            <w:pPr>
              <w:widowControl w:val="0"/>
              <w:jc w:val="center"/>
              <w:rPr>
                <w:del w:id="3928" w:author="user" w:date="2023-09-19T14:57:00Z"/>
                <w:rFonts w:ascii="GHEA Grapalat" w:hAnsi="GHEA Grapalat" w:cs="Arial"/>
                <w:sz w:val="16"/>
                <w:szCs w:val="16"/>
              </w:rPr>
            </w:pPr>
            <w:del w:id="3929" w:author="user" w:date="2023-09-08T14:39:00Z">
              <w:r w:rsidRPr="00B138F3" w:rsidDel="00BB70E3">
                <w:rPr>
                  <w:rFonts w:ascii="GHEA Grapalat" w:hAnsi="GHEA Grapalat"/>
                  <w:sz w:val="16"/>
                  <w:szCs w:val="16"/>
                </w:rPr>
                <w:delText>... %</w:delText>
              </w:r>
            </w:del>
          </w:p>
        </w:tc>
        <w:tc>
          <w:tcPr>
            <w:tcW w:w="861" w:type="dxa"/>
            <w:vAlign w:val="center"/>
            <w:tcPrChange w:id="3930" w:author="user" w:date="2023-09-08T14:41:00Z">
              <w:tcPr>
                <w:tcW w:w="861" w:type="dxa"/>
                <w:vAlign w:val="center"/>
              </w:tcPr>
            </w:tcPrChange>
          </w:tcPr>
          <w:p w:rsidR="00774F7E" w:rsidRPr="00B138F3" w:rsidDel="00F57AE2" w:rsidRDefault="00774F7E" w:rsidP="00774F7E">
            <w:pPr>
              <w:widowControl w:val="0"/>
              <w:jc w:val="center"/>
              <w:rPr>
                <w:del w:id="3931" w:author="user" w:date="2023-09-19T14:57:00Z"/>
                <w:rFonts w:ascii="GHEA Grapalat" w:hAnsi="GHEA Grapalat" w:cs="Arial"/>
                <w:sz w:val="16"/>
                <w:szCs w:val="16"/>
              </w:rPr>
            </w:pPr>
            <w:del w:id="3932" w:author="user" w:date="2023-09-08T14:39:00Z">
              <w:r w:rsidRPr="00B138F3" w:rsidDel="00BB70E3">
                <w:rPr>
                  <w:rFonts w:ascii="GHEA Grapalat" w:hAnsi="GHEA Grapalat"/>
                  <w:sz w:val="16"/>
                  <w:szCs w:val="16"/>
                </w:rPr>
                <w:delText>... %</w:delText>
              </w:r>
            </w:del>
          </w:p>
        </w:tc>
        <w:tc>
          <w:tcPr>
            <w:tcW w:w="545" w:type="dxa"/>
            <w:vAlign w:val="center"/>
            <w:tcPrChange w:id="3933" w:author="user" w:date="2023-09-08T14:41:00Z">
              <w:tcPr>
                <w:tcW w:w="545" w:type="dxa"/>
                <w:vAlign w:val="center"/>
              </w:tcPr>
            </w:tcPrChange>
          </w:tcPr>
          <w:p w:rsidR="00774F7E" w:rsidRPr="00B138F3" w:rsidDel="00F57AE2" w:rsidRDefault="00774F7E" w:rsidP="00774F7E">
            <w:pPr>
              <w:widowControl w:val="0"/>
              <w:jc w:val="center"/>
              <w:rPr>
                <w:del w:id="3934" w:author="user" w:date="2023-09-19T14:57:00Z"/>
                <w:rFonts w:ascii="GHEA Grapalat" w:hAnsi="GHEA Grapalat" w:cs="Arial"/>
                <w:sz w:val="16"/>
                <w:szCs w:val="16"/>
              </w:rPr>
            </w:pPr>
            <w:del w:id="3935" w:author="user" w:date="2023-09-08T14:39:00Z">
              <w:r w:rsidRPr="00B138F3" w:rsidDel="00BB70E3">
                <w:rPr>
                  <w:rFonts w:ascii="GHEA Grapalat" w:hAnsi="GHEA Grapalat"/>
                  <w:sz w:val="16"/>
                  <w:szCs w:val="16"/>
                </w:rPr>
                <w:delText>... %</w:delText>
              </w:r>
            </w:del>
          </w:p>
        </w:tc>
        <w:tc>
          <w:tcPr>
            <w:tcW w:w="606" w:type="dxa"/>
            <w:vAlign w:val="center"/>
            <w:tcPrChange w:id="3936" w:author="user" w:date="2023-09-08T14:41:00Z">
              <w:tcPr>
                <w:tcW w:w="606" w:type="dxa"/>
                <w:vAlign w:val="center"/>
              </w:tcPr>
            </w:tcPrChange>
          </w:tcPr>
          <w:p w:rsidR="00774F7E" w:rsidRPr="00B138F3" w:rsidDel="00F57AE2" w:rsidRDefault="00774F7E" w:rsidP="00774F7E">
            <w:pPr>
              <w:widowControl w:val="0"/>
              <w:jc w:val="center"/>
              <w:rPr>
                <w:del w:id="3937" w:author="user" w:date="2023-09-19T14:57:00Z"/>
                <w:rFonts w:ascii="GHEA Grapalat" w:hAnsi="GHEA Grapalat" w:cs="Arial"/>
                <w:sz w:val="16"/>
                <w:szCs w:val="16"/>
              </w:rPr>
            </w:pPr>
            <w:del w:id="3938" w:author="user" w:date="2023-09-08T14:39:00Z">
              <w:r w:rsidRPr="00B138F3" w:rsidDel="00BB70E3">
                <w:rPr>
                  <w:rFonts w:ascii="GHEA Grapalat" w:hAnsi="GHEA Grapalat"/>
                  <w:sz w:val="16"/>
                  <w:szCs w:val="16"/>
                </w:rPr>
                <w:delText>... %</w:delText>
              </w:r>
            </w:del>
          </w:p>
        </w:tc>
        <w:tc>
          <w:tcPr>
            <w:tcW w:w="718" w:type="dxa"/>
            <w:vAlign w:val="center"/>
            <w:tcPrChange w:id="3939" w:author="user" w:date="2023-09-08T14:41:00Z">
              <w:tcPr>
                <w:tcW w:w="718" w:type="dxa"/>
                <w:vAlign w:val="center"/>
              </w:tcPr>
            </w:tcPrChange>
          </w:tcPr>
          <w:p w:rsidR="00774F7E" w:rsidRPr="00B138F3" w:rsidDel="00F57AE2" w:rsidRDefault="00774F7E" w:rsidP="00774F7E">
            <w:pPr>
              <w:widowControl w:val="0"/>
              <w:jc w:val="center"/>
              <w:rPr>
                <w:del w:id="3940" w:author="user" w:date="2023-09-19T14:57:00Z"/>
                <w:rFonts w:ascii="GHEA Grapalat" w:hAnsi="GHEA Grapalat" w:cs="Arial"/>
                <w:sz w:val="16"/>
                <w:szCs w:val="16"/>
              </w:rPr>
            </w:pPr>
            <w:del w:id="3941" w:author="user" w:date="2023-09-08T14:39:00Z">
              <w:r w:rsidRPr="00B138F3" w:rsidDel="00BB70E3">
                <w:rPr>
                  <w:rFonts w:ascii="GHEA Grapalat" w:hAnsi="GHEA Grapalat"/>
                  <w:sz w:val="16"/>
                  <w:szCs w:val="16"/>
                </w:rPr>
                <w:delText>... %</w:delText>
              </w:r>
            </w:del>
          </w:p>
        </w:tc>
        <w:tc>
          <w:tcPr>
            <w:tcW w:w="854" w:type="dxa"/>
            <w:vAlign w:val="center"/>
            <w:tcPrChange w:id="3942" w:author="user" w:date="2023-09-08T14:41:00Z">
              <w:tcPr>
                <w:tcW w:w="854" w:type="dxa"/>
                <w:vAlign w:val="center"/>
              </w:tcPr>
            </w:tcPrChange>
          </w:tcPr>
          <w:p w:rsidR="00774F7E" w:rsidRPr="00B138F3" w:rsidDel="00F57AE2" w:rsidRDefault="00774F7E" w:rsidP="00774F7E">
            <w:pPr>
              <w:widowControl w:val="0"/>
              <w:jc w:val="center"/>
              <w:rPr>
                <w:del w:id="3943" w:author="user" w:date="2023-09-19T14:57:00Z"/>
                <w:rFonts w:ascii="GHEA Grapalat" w:hAnsi="GHEA Grapalat" w:cs="Arial"/>
                <w:sz w:val="16"/>
                <w:szCs w:val="16"/>
              </w:rPr>
            </w:pPr>
            <w:del w:id="3944" w:author="user" w:date="2023-09-08T14:39:00Z">
              <w:r w:rsidRPr="00B138F3" w:rsidDel="00BB70E3">
                <w:rPr>
                  <w:rFonts w:ascii="GHEA Grapalat" w:hAnsi="GHEA Grapalat"/>
                  <w:sz w:val="16"/>
                  <w:szCs w:val="16"/>
                </w:rPr>
                <w:delText>... %</w:delText>
              </w:r>
            </w:del>
          </w:p>
        </w:tc>
        <w:tc>
          <w:tcPr>
            <w:tcW w:w="868" w:type="dxa"/>
            <w:vAlign w:val="center"/>
            <w:tcPrChange w:id="3945" w:author="user" w:date="2023-09-08T14:41:00Z">
              <w:tcPr>
                <w:tcW w:w="868" w:type="dxa"/>
                <w:vAlign w:val="center"/>
              </w:tcPr>
            </w:tcPrChange>
          </w:tcPr>
          <w:p w:rsidR="00774F7E" w:rsidRPr="00B138F3" w:rsidDel="00F57AE2" w:rsidRDefault="00774F7E" w:rsidP="00774F7E">
            <w:pPr>
              <w:widowControl w:val="0"/>
              <w:jc w:val="center"/>
              <w:rPr>
                <w:del w:id="3946" w:author="user" w:date="2023-09-19T14:57:00Z"/>
                <w:rFonts w:ascii="GHEA Grapalat" w:hAnsi="GHEA Grapalat" w:cs="Arial"/>
                <w:sz w:val="16"/>
                <w:szCs w:val="16"/>
              </w:rPr>
            </w:pPr>
            <w:del w:id="3947" w:author="user" w:date="2023-09-08T14:39:00Z">
              <w:r w:rsidRPr="00B138F3" w:rsidDel="00BB70E3">
                <w:rPr>
                  <w:rFonts w:ascii="GHEA Grapalat" w:hAnsi="GHEA Grapalat"/>
                  <w:sz w:val="16"/>
                  <w:szCs w:val="16"/>
                </w:rPr>
                <w:delText>... %</w:delText>
              </w:r>
            </w:del>
          </w:p>
        </w:tc>
        <w:tc>
          <w:tcPr>
            <w:tcW w:w="861" w:type="dxa"/>
            <w:vAlign w:val="center"/>
            <w:tcPrChange w:id="3948" w:author="user" w:date="2023-09-08T14:41:00Z">
              <w:tcPr>
                <w:tcW w:w="861" w:type="dxa"/>
                <w:vAlign w:val="center"/>
              </w:tcPr>
            </w:tcPrChange>
          </w:tcPr>
          <w:p w:rsidR="00774F7E" w:rsidRPr="00B138F3" w:rsidDel="00F57AE2" w:rsidRDefault="00774F7E" w:rsidP="00774F7E">
            <w:pPr>
              <w:widowControl w:val="0"/>
              <w:jc w:val="center"/>
              <w:rPr>
                <w:del w:id="3949" w:author="user" w:date="2023-09-19T14:57:00Z"/>
                <w:rFonts w:ascii="GHEA Grapalat" w:hAnsi="GHEA Grapalat" w:cs="Arial"/>
                <w:sz w:val="16"/>
                <w:szCs w:val="16"/>
              </w:rPr>
            </w:pPr>
            <w:del w:id="3950" w:author="user" w:date="2023-09-08T14:39:00Z">
              <w:r w:rsidRPr="00B138F3" w:rsidDel="00BB70E3">
                <w:rPr>
                  <w:rFonts w:ascii="GHEA Grapalat" w:hAnsi="GHEA Grapalat"/>
                  <w:sz w:val="16"/>
                  <w:szCs w:val="16"/>
                </w:rPr>
                <w:delText>... %</w:delText>
              </w:r>
            </w:del>
          </w:p>
        </w:tc>
        <w:tc>
          <w:tcPr>
            <w:tcW w:w="1007" w:type="dxa"/>
            <w:vAlign w:val="center"/>
            <w:tcPrChange w:id="3951" w:author="user" w:date="2023-09-08T14:41:00Z">
              <w:tcPr>
                <w:tcW w:w="1007" w:type="dxa"/>
                <w:vAlign w:val="center"/>
              </w:tcPr>
            </w:tcPrChange>
          </w:tcPr>
          <w:p w:rsidR="00774F7E" w:rsidRPr="00B138F3" w:rsidDel="00F57AE2" w:rsidRDefault="00774F7E" w:rsidP="00774F7E">
            <w:pPr>
              <w:widowControl w:val="0"/>
              <w:jc w:val="center"/>
              <w:rPr>
                <w:del w:id="3952" w:author="user" w:date="2023-09-19T14:57:00Z"/>
                <w:rFonts w:ascii="GHEA Grapalat" w:hAnsi="GHEA Grapalat" w:cs="Arial"/>
                <w:sz w:val="16"/>
                <w:szCs w:val="16"/>
              </w:rPr>
            </w:pPr>
            <w:del w:id="3953" w:author="user" w:date="2023-09-08T14:39:00Z">
              <w:r w:rsidRPr="00B138F3" w:rsidDel="00BB70E3">
                <w:rPr>
                  <w:rFonts w:ascii="GHEA Grapalat" w:hAnsi="GHEA Grapalat"/>
                  <w:sz w:val="16"/>
                  <w:szCs w:val="16"/>
                </w:rPr>
                <w:delText>... %</w:delText>
              </w:r>
            </w:del>
          </w:p>
        </w:tc>
        <w:tc>
          <w:tcPr>
            <w:tcW w:w="861" w:type="dxa"/>
            <w:vAlign w:val="center"/>
            <w:tcPrChange w:id="3954" w:author="user" w:date="2023-09-08T14:41:00Z">
              <w:tcPr>
                <w:tcW w:w="861" w:type="dxa"/>
                <w:vAlign w:val="center"/>
              </w:tcPr>
            </w:tcPrChange>
          </w:tcPr>
          <w:p w:rsidR="00774F7E" w:rsidRPr="00B138F3" w:rsidDel="00F57AE2" w:rsidRDefault="00774F7E" w:rsidP="00774F7E">
            <w:pPr>
              <w:widowControl w:val="0"/>
              <w:jc w:val="center"/>
              <w:rPr>
                <w:del w:id="3955" w:author="user" w:date="2023-09-19T14:57:00Z"/>
                <w:rFonts w:ascii="GHEA Grapalat" w:hAnsi="GHEA Grapalat" w:cs="Arial"/>
                <w:sz w:val="16"/>
                <w:szCs w:val="16"/>
              </w:rPr>
            </w:pPr>
            <w:del w:id="3956" w:author="user" w:date="2023-09-08T14:39:00Z">
              <w:r w:rsidRPr="00B138F3" w:rsidDel="00BB70E3">
                <w:rPr>
                  <w:rFonts w:ascii="GHEA Grapalat" w:hAnsi="GHEA Grapalat"/>
                  <w:sz w:val="16"/>
                  <w:szCs w:val="16"/>
                </w:rPr>
                <w:delText>... %</w:delText>
              </w:r>
            </w:del>
          </w:p>
        </w:tc>
        <w:tc>
          <w:tcPr>
            <w:tcW w:w="821" w:type="dxa"/>
            <w:vAlign w:val="center"/>
            <w:tcPrChange w:id="3957" w:author="user" w:date="2023-09-08T14:41:00Z">
              <w:tcPr>
                <w:tcW w:w="821" w:type="dxa"/>
                <w:vAlign w:val="center"/>
              </w:tcPr>
            </w:tcPrChange>
          </w:tcPr>
          <w:p w:rsidR="00774F7E" w:rsidRPr="00B138F3" w:rsidDel="00F57AE2" w:rsidRDefault="00774F7E" w:rsidP="00774F7E">
            <w:pPr>
              <w:widowControl w:val="0"/>
              <w:jc w:val="center"/>
              <w:rPr>
                <w:del w:id="3958" w:author="user" w:date="2023-09-19T14:57:00Z"/>
                <w:rFonts w:ascii="GHEA Grapalat" w:hAnsi="GHEA Grapalat"/>
                <w:b/>
                <w:sz w:val="16"/>
                <w:szCs w:val="16"/>
              </w:rPr>
            </w:pPr>
            <w:del w:id="3959" w:author="user" w:date="2023-09-08T14:39:00Z">
              <w:r w:rsidRPr="00B138F3" w:rsidDel="00BB70E3">
                <w:rPr>
                  <w:rFonts w:ascii="GHEA Grapalat" w:hAnsi="GHEA Grapalat"/>
                  <w:sz w:val="16"/>
                  <w:szCs w:val="16"/>
                </w:rPr>
                <w:delText>... %</w:delText>
              </w:r>
            </w:del>
          </w:p>
        </w:tc>
      </w:tr>
    </w:tbl>
    <w:p w:rsidR="00071D1C" w:rsidRDefault="00071D1C" w:rsidP="00B46D58">
      <w:pPr>
        <w:widowControl w:val="0"/>
        <w:spacing w:after="120"/>
        <w:rPr>
          <w:ins w:id="3960" w:author="user" w:date="2023-09-19T14:57:00Z"/>
          <w:rFonts w:ascii="GHEA Grapalat" w:hAnsi="GHEA Grapalat"/>
          <w:i/>
        </w:rPr>
      </w:pPr>
    </w:p>
    <w:p w:rsidR="00F57AE2" w:rsidRPr="00F57AE2" w:rsidRDefault="00F57AE2">
      <w:pPr>
        <w:widowControl w:val="0"/>
        <w:spacing w:after="120"/>
        <w:jc w:val="center"/>
        <w:rPr>
          <w:ins w:id="3961" w:author="user" w:date="2023-09-19T14:57:00Z"/>
          <w:rFonts w:ascii="GHEA Grapalat" w:hAnsi="GHEA Grapalat"/>
          <w:b/>
          <w:i/>
          <w:rPrChange w:id="3962" w:author="user" w:date="2023-09-19T14:57:00Z">
            <w:rPr>
              <w:ins w:id="3963" w:author="user" w:date="2023-09-19T14:57:00Z"/>
              <w:rFonts w:ascii="GHEA Grapalat" w:hAnsi="GHEA Grapalat"/>
              <w:i/>
            </w:rPr>
          </w:rPrChange>
        </w:rPr>
        <w:pPrChange w:id="3964" w:author="user" w:date="2023-09-19T14:57:00Z">
          <w:pPr>
            <w:widowControl w:val="0"/>
            <w:spacing w:after="120"/>
          </w:pPr>
        </w:pPrChange>
      </w:pPr>
      <w:ins w:id="3965" w:author="user" w:date="2023-09-19T14:57:00Z">
        <w:r w:rsidRPr="00F57AE2">
          <w:rPr>
            <w:rFonts w:ascii="GHEA Grapalat" w:hAnsi="GHEA Grapalat"/>
            <w:b/>
            <w:i/>
            <w:rPrChange w:id="3966" w:author="user" w:date="2023-09-19T14:57:00Z">
              <w:rPr>
                <w:rFonts w:ascii="GHEA Grapalat" w:hAnsi="GHEA Grapalat"/>
                <w:i/>
              </w:rPr>
            </w:rPrChange>
          </w:rPr>
          <w:t>ПРИЛАГАЕТСЯ</w:t>
        </w:r>
      </w:ins>
    </w:p>
    <w:p w:rsidR="00F57AE2" w:rsidRDefault="00F57AE2" w:rsidP="00B46D58">
      <w:pPr>
        <w:widowControl w:val="0"/>
        <w:spacing w:after="120"/>
        <w:rPr>
          <w:ins w:id="3967" w:author="user" w:date="2023-09-19T14:57:00Z"/>
          <w:rFonts w:ascii="GHEA Grapalat" w:hAnsi="GHEA Grapalat"/>
          <w:i/>
        </w:rPr>
      </w:pPr>
    </w:p>
    <w:p w:rsidR="00F57AE2" w:rsidRDefault="00F57AE2" w:rsidP="00B46D58">
      <w:pPr>
        <w:widowControl w:val="0"/>
        <w:spacing w:after="120"/>
        <w:rPr>
          <w:ins w:id="3968" w:author="user" w:date="2023-09-19T14:57:00Z"/>
          <w:rFonts w:ascii="GHEA Grapalat" w:hAnsi="GHEA Grapalat"/>
          <w:i/>
        </w:rPr>
      </w:pPr>
    </w:p>
    <w:p w:rsidR="00F57AE2" w:rsidRDefault="00F57AE2" w:rsidP="00B46D58">
      <w:pPr>
        <w:widowControl w:val="0"/>
        <w:spacing w:after="120"/>
        <w:rPr>
          <w:ins w:id="3969" w:author="user" w:date="2023-09-19T14:57:00Z"/>
          <w:rFonts w:ascii="GHEA Grapalat" w:hAnsi="GHEA Grapalat"/>
          <w:i/>
        </w:rPr>
      </w:pPr>
      <w:ins w:id="3970" w:author="user" w:date="2023-09-19T14:57:00Z">
        <w:r w:rsidRPr="00F57AE2">
          <w:rPr>
            <w:rFonts w:ascii="GHEA Grapalat" w:hAnsi="GHEA Grapalat"/>
            <w:i/>
          </w:rPr>
          <w:t>* Суммы к оплате представлены в порядке возрастания. Контракт подписывается на основании статьи 15 части 6 Закона РА «О закупках», затем данный график заполняется и подписывается одновременно с соглашением между сторонами, как неотъемлемая его часть.</w:t>
        </w:r>
      </w:ins>
    </w:p>
    <w:p w:rsidR="00F57AE2" w:rsidRPr="00B138F3" w:rsidRDefault="00F57AE2"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726672">
          <w:footnotePr>
            <w:pos w:val="beneathText"/>
          </w:footnotePr>
          <w:pgSz w:w="16838" w:h="11906" w:orient="landscape" w:code="9"/>
          <w:pgMar w:top="568" w:right="1418" w:bottom="1418" w:left="1418" w:header="561" w:footer="561" w:gutter="0"/>
          <w:cols w:space="720"/>
          <w:sectPrChange w:id="3971" w:author="user" w:date="2023-09-08T14:10:00Z">
            <w:sectPr w:rsidR="00071D1C" w:rsidRPr="00B138F3" w:rsidSect="00726672">
              <w:pgMar w:top="1418" w:right="1418" w:bottom="1418" w:left="1418" w:header="561" w:footer="561" w:gutter="0"/>
            </w:sectPr>
          </w:sectPrChange>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ins w:id="3972" w:author="user" w:date="2023-09-08T14:45:00Z">
        <w:r w:rsidR="00E30D80">
          <w:rPr>
            <w:rFonts w:ascii="GHEA Grapalat" w:hAnsi="GHEA Grapalat"/>
            <w:i/>
            <w:lang w:val="hy-AM"/>
          </w:rPr>
          <w:t>ԵԲԿ-ԳՀ</w:t>
        </w:r>
        <w:r w:rsidR="00E30D80" w:rsidRPr="00A71D81">
          <w:rPr>
            <w:rFonts w:ascii="GHEA Grapalat" w:hAnsi="GHEA Grapalat"/>
            <w:i/>
            <w:lang w:val="af-ZA"/>
          </w:rPr>
          <w:t>ԱՊՁԲ</w:t>
        </w:r>
        <w:r w:rsidR="00E30D80">
          <w:rPr>
            <w:rFonts w:ascii="GHEA Grapalat" w:hAnsi="GHEA Grapalat"/>
            <w:i/>
            <w:lang w:val="hy-AM"/>
          </w:rPr>
          <w:t>-23/</w:t>
        </w:r>
      </w:ins>
      <w:ins w:id="3973" w:author="user" w:date="2023-09-19T14:40:00Z">
        <w:r w:rsidR="00713EED">
          <w:rPr>
            <w:rFonts w:ascii="GHEA Grapalat" w:hAnsi="GHEA Grapalat"/>
            <w:i/>
            <w:lang w:val="hy-AM"/>
          </w:rPr>
          <w:t>10</w:t>
        </w:r>
      </w:ins>
      <w:ins w:id="3974" w:author="user" w:date="2023-09-08T14:45:00Z">
        <w:r w:rsidR="00E30D80">
          <w:rPr>
            <w:rFonts w:ascii="GHEA Grapalat" w:hAnsi="GHEA Grapalat"/>
            <w:i/>
          </w:rPr>
          <w:t xml:space="preserve"> </w:t>
        </w:r>
      </w:ins>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ins w:id="3975" w:author="user" w:date="2023-09-08T14:45:00Z">
        <w:r w:rsidR="00E30D80">
          <w:rPr>
            <w:rFonts w:ascii="GHEA Grapalat" w:hAnsi="GHEA Grapalat"/>
            <w:i/>
            <w:lang w:val="hy-AM"/>
          </w:rPr>
          <w:t>ԵԲԿ-ԳՀ</w:t>
        </w:r>
        <w:r w:rsidR="00E30D80" w:rsidRPr="00A71D81">
          <w:rPr>
            <w:rFonts w:ascii="GHEA Grapalat" w:hAnsi="GHEA Grapalat"/>
            <w:i/>
            <w:lang w:val="af-ZA"/>
          </w:rPr>
          <w:t>ԱՊՁԲ</w:t>
        </w:r>
        <w:r w:rsidR="00E30D80">
          <w:rPr>
            <w:rFonts w:ascii="GHEA Grapalat" w:hAnsi="GHEA Grapalat"/>
            <w:i/>
            <w:lang w:val="hy-AM"/>
          </w:rPr>
          <w:t>-23/</w:t>
        </w:r>
      </w:ins>
      <w:ins w:id="3976" w:author="user" w:date="2023-09-19T14:40:00Z">
        <w:r w:rsidR="00634315">
          <w:rPr>
            <w:rFonts w:ascii="GHEA Grapalat" w:hAnsi="GHEA Grapalat"/>
            <w:i/>
            <w:lang w:val="hy-AM"/>
          </w:rPr>
          <w:t>10</w:t>
        </w:r>
      </w:ins>
      <w:ins w:id="3977" w:author="user" w:date="2023-09-08T14:45:00Z">
        <w:r w:rsidR="00E30D80">
          <w:rPr>
            <w:rFonts w:ascii="GHEA Grapalat" w:hAnsi="GHEA Grapalat"/>
            <w:i/>
          </w:rPr>
          <w:t xml:space="preserve"> </w:t>
        </w:r>
      </w:ins>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0FC" w:rsidRDefault="000220FC">
      <w:r>
        <w:separator/>
      </w:r>
    </w:p>
  </w:endnote>
  <w:endnote w:type="continuationSeparator" w:id="0">
    <w:p w:rsidR="000220FC" w:rsidRDefault="00022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2A7D19" w:rsidRPr="00C861E9" w:rsidRDefault="002A7D19">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231CC">
          <w:rPr>
            <w:rFonts w:ascii="GHEA Grapalat" w:hAnsi="GHEA Grapalat"/>
            <w:noProof/>
            <w:sz w:val="24"/>
            <w:szCs w:val="24"/>
          </w:rPr>
          <w:t>13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0FC" w:rsidRDefault="000220FC">
      <w:r>
        <w:separator/>
      </w:r>
    </w:p>
  </w:footnote>
  <w:footnote w:type="continuationSeparator" w:id="0">
    <w:p w:rsidR="000220FC" w:rsidRDefault="000220FC">
      <w:r>
        <w:continuationSeparator/>
      </w:r>
    </w:p>
  </w:footnote>
  <w:footnote w:id="1">
    <w:p w:rsidR="002A7D19" w:rsidRPr="00ED3BA4" w:rsidDel="00AD01A2" w:rsidRDefault="002A7D19" w:rsidP="007A5F50">
      <w:pPr>
        <w:pStyle w:val="FootnoteText"/>
        <w:jc w:val="both"/>
        <w:rPr>
          <w:del w:id="10" w:author="user" w:date="2023-08-29T13:11:00Z"/>
          <w:rFonts w:asciiTheme="minorHAnsi" w:hAnsiTheme="minorHAnsi"/>
          <w:i/>
          <w:lang w:val="hy-AM"/>
        </w:rPr>
      </w:pPr>
      <w:del w:id="11" w:author="user" w:date="2023-08-29T13:11:00Z">
        <w:r w:rsidRPr="007A5F50" w:rsidDel="00AD01A2">
          <w:rPr>
            <w:rFonts w:ascii="GHEA Grapalat" w:hAnsi="GHEA Grapalat"/>
          </w:rPr>
          <w:delText xml:space="preserve">* </w:delText>
        </w:r>
        <w:r w:rsidRPr="00ED3BA4" w:rsidDel="00AD01A2">
          <w:rPr>
            <w:rFonts w:ascii="GHEA Grapalat" w:hAnsi="GHEA Grapalat"/>
            <w:i/>
          </w:rPr>
          <w:delText>Если закупка осуществляется в форме запроса котировок или закупок у одного лица,</w:delText>
        </w:r>
        <w:r w:rsidRPr="00ED3BA4" w:rsidDel="00AD01A2">
          <w:rPr>
            <w:i/>
          </w:rPr>
          <w:delText xml:space="preserve"> </w:delText>
        </w:r>
        <w:r w:rsidRPr="00ED3BA4" w:rsidDel="00AD01A2">
          <w:rPr>
            <w:rFonts w:ascii="GHEA Grapalat" w:hAnsi="GHEA Grapalat"/>
            <w:i/>
          </w:rPr>
          <w:delTex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delText>
        </w:r>
      </w:del>
    </w:p>
  </w:footnote>
  <w:footnote w:id="2">
    <w:p w:rsidR="002A7D19" w:rsidRPr="008842CE" w:rsidDel="002365DF" w:rsidRDefault="002A7D19" w:rsidP="008842CE">
      <w:pPr>
        <w:pStyle w:val="FootnoteText"/>
        <w:widowControl w:val="0"/>
        <w:jc w:val="both"/>
        <w:rPr>
          <w:del w:id="66" w:author="user" w:date="2023-08-29T13:52:00Z"/>
          <w:rFonts w:ascii="GHEA Grapalat" w:hAnsi="GHEA Grapalat"/>
          <w:i/>
          <w:lang w:val="af-ZA"/>
        </w:rPr>
      </w:pPr>
      <w:del w:id="67" w:author="user" w:date="2023-08-29T13:52:00Z">
        <w:r w:rsidRPr="008842CE" w:rsidDel="002365DF">
          <w:rPr>
            <w:rStyle w:val="FootnoteReference"/>
            <w:rFonts w:ascii="GHEA Grapalat" w:hAnsi="GHEA Grapalat"/>
          </w:rPr>
          <w:footnoteRef/>
        </w:r>
        <w:r w:rsidRPr="008842CE" w:rsidDel="002365DF">
          <w:rPr>
            <w:rFonts w:ascii="GHEA Grapalat" w:hAnsi="GHEA Grapalat"/>
          </w:rPr>
          <w:delText xml:space="preserve"> </w:delText>
        </w:r>
        <w:r w:rsidRPr="00D5443D" w:rsidDel="002365DF">
          <w:rPr>
            <w:rFonts w:ascii="GHEA Grapalat" w:hAnsi="GHEA Grapalat"/>
            <w:i/>
          </w:rPr>
          <w:delTex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delText>
        </w:r>
      </w:del>
    </w:p>
  </w:footnote>
  <w:footnote w:id="3">
    <w:p w:rsidR="002A7D19" w:rsidRPr="00541313" w:rsidDel="003873F6" w:rsidRDefault="002A7D19" w:rsidP="00541313">
      <w:pPr>
        <w:widowControl w:val="0"/>
        <w:ind w:hanging="567"/>
        <w:jc w:val="both"/>
        <w:rPr>
          <w:del w:id="180" w:author="user" w:date="2023-08-29T13:59:00Z"/>
          <w:rFonts w:ascii="GHEA Grapalat" w:hAnsi="GHEA Grapalat"/>
          <w:i/>
          <w:sz w:val="20"/>
          <w:szCs w:val="20"/>
        </w:rPr>
      </w:pPr>
      <w:del w:id="181" w:author="user" w:date="2023-08-29T13:59:00Z">
        <w:r w:rsidRPr="00541313" w:rsidDel="003873F6">
          <w:rPr>
            <w:rFonts w:ascii="GHEA Grapalat" w:hAnsi="GHEA Grapalat"/>
            <w:i/>
            <w:sz w:val="20"/>
            <w:szCs w:val="20"/>
          </w:rPr>
          <w:delText xml:space="preserve">       </w:delText>
        </w:r>
        <w:r w:rsidRPr="00D3436F" w:rsidDel="003873F6">
          <w:rPr>
            <w:i/>
            <w:sz w:val="20"/>
            <w:szCs w:val="20"/>
          </w:rPr>
          <w:footnoteRef/>
        </w:r>
        <w:r w:rsidRPr="00D3436F" w:rsidDel="003873F6">
          <w:rPr>
            <w:rFonts w:ascii="GHEA Grapalat" w:hAnsi="GHEA Grapalat"/>
            <w:i/>
            <w:sz w:val="20"/>
            <w:szCs w:val="20"/>
          </w:rPr>
          <w:delText xml:space="preserve">   Настоящий пункт</w:delText>
        </w:r>
        <w:r w:rsidDel="003873F6">
          <w:rPr>
            <w:rFonts w:ascii="GHEA Grapalat" w:hAnsi="GHEA Grapalat"/>
            <w:i/>
            <w:sz w:val="20"/>
            <w:szCs w:val="20"/>
          </w:rPr>
          <w:delText xml:space="preserve">, а также </w:delText>
        </w:r>
        <w:r w:rsidRPr="002D6A4F" w:rsidDel="003873F6">
          <w:rPr>
            <w:rFonts w:ascii="GHEA Grapalat" w:hAnsi="GHEA Grapalat"/>
            <w:i/>
            <w:sz w:val="20"/>
            <w:szCs w:val="20"/>
          </w:rPr>
          <w:delText>7-й раздел первой части приглашения</w:delText>
        </w:r>
        <w:r w:rsidDel="003873F6">
          <w:rPr>
            <w:rFonts w:ascii="GHEA Grapalat" w:hAnsi="GHEA Grapalat"/>
            <w:i/>
            <w:sz w:val="20"/>
            <w:szCs w:val="20"/>
          </w:rPr>
          <w:delText xml:space="preserve"> </w:delText>
        </w:r>
        <w:r w:rsidRPr="00D3436F" w:rsidDel="003873F6">
          <w:rPr>
            <w:rFonts w:ascii="GHEA Grapalat" w:hAnsi="GHEA Grapalat"/>
            <w:i/>
            <w:sz w:val="20"/>
            <w:szCs w:val="20"/>
          </w:rPr>
          <w:delText xml:space="preserve"> исключа</w:delText>
        </w:r>
        <w:r w:rsidDel="003873F6">
          <w:rPr>
            <w:rFonts w:ascii="GHEA Grapalat" w:hAnsi="GHEA Grapalat"/>
            <w:i/>
            <w:sz w:val="20"/>
            <w:szCs w:val="20"/>
          </w:rPr>
          <w:delText>ю</w:delText>
        </w:r>
        <w:r w:rsidRPr="00D3436F" w:rsidDel="003873F6">
          <w:rPr>
            <w:rFonts w:ascii="GHEA Grapalat" w:hAnsi="GHEA Grapalat"/>
            <w:i/>
            <w:sz w:val="20"/>
            <w:szCs w:val="20"/>
          </w:rPr>
          <w:delText xml:space="preserve">тся из приглашения, если </w:delText>
        </w:r>
        <w:r w:rsidRPr="00541313" w:rsidDel="003873F6">
          <w:rPr>
            <w:rFonts w:ascii="GHEA Grapalat" w:hAnsi="GHEA Grapalat"/>
            <w:i/>
            <w:sz w:val="20"/>
            <w:szCs w:val="20"/>
          </w:rPr>
          <w:delText>:</w:delText>
        </w:r>
      </w:del>
    </w:p>
    <w:p w:rsidR="002A7D19" w:rsidRPr="00DB4FE3" w:rsidDel="003873F6" w:rsidRDefault="002A7D19" w:rsidP="00541313">
      <w:pPr>
        <w:widowControl w:val="0"/>
        <w:ind w:firstLine="142"/>
        <w:jc w:val="both"/>
        <w:rPr>
          <w:del w:id="182" w:author="user" w:date="2023-08-29T13:59:00Z"/>
          <w:rFonts w:ascii="GHEA Grapalat" w:hAnsi="GHEA Grapalat"/>
          <w:i/>
          <w:sz w:val="20"/>
          <w:szCs w:val="20"/>
        </w:rPr>
      </w:pPr>
      <w:del w:id="183" w:author="user" w:date="2023-08-29T13:59:00Z">
        <w:r w:rsidRPr="00DB4FE3" w:rsidDel="003873F6">
          <w:rPr>
            <w:rFonts w:ascii="GHEA Grapalat" w:hAnsi="GHEA Grapalat"/>
            <w:i/>
            <w:sz w:val="20"/>
            <w:szCs w:val="20"/>
          </w:rPr>
          <w:delText xml:space="preserve">- процедура закупки организована на основании </w:delText>
        </w:r>
        <w:r w:rsidDel="003873F6">
          <w:rPr>
            <w:rFonts w:ascii="GHEA Grapalat" w:hAnsi="GHEA Grapalat"/>
            <w:i/>
            <w:sz w:val="20"/>
            <w:szCs w:val="20"/>
          </w:rPr>
          <w:delText xml:space="preserve">1-ого пункта </w:delText>
        </w:r>
        <w:r w:rsidRPr="00DB4FE3" w:rsidDel="003873F6">
          <w:rPr>
            <w:rFonts w:ascii="GHEA Grapalat" w:hAnsi="GHEA Grapalat"/>
            <w:i/>
            <w:sz w:val="20"/>
            <w:szCs w:val="20"/>
          </w:rPr>
          <w:delText>части 6 статьи 15 Закона РА "О закупках</w:delText>
        </w:r>
        <w:r w:rsidRPr="001D49E4" w:rsidDel="003873F6">
          <w:rPr>
            <w:rFonts w:ascii="GHEA Grapalat" w:hAnsi="GHEA Grapalat"/>
            <w:i/>
            <w:sz w:val="20"/>
            <w:szCs w:val="20"/>
          </w:rPr>
          <w:delText>"</w:delText>
        </w:r>
        <w:r w:rsidRPr="00DB4FE3" w:rsidDel="003873F6">
          <w:rPr>
            <w:rFonts w:ascii="GHEA Grapalat" w:hAnsi="GHEA Grapalat"/>
            <w:i/>
            <w:sz w:val="20"/>
            <w:szCs w:val="20"/>
          </w:rPr>
          <w:delText xml:space="preserve">, </w:delText>
        </w:r>
      </w:del>
    </w:p>
    <w:p w:rsidR="002A7D19" w:rsidRPr="00DB4FE3" w:rsidDel="003873F6" w:rsidRDefault="002A7D19" w:rsidP="00541313">
      <w:pPr>
        <w:widowControl w:val="0"/>
        <w:ind w:firstLine="142"/>
        <w:jc w:val="both"/>
        <w:rPr>
          <w:del w:id="184" w:author="user" w:date="2023-08-29T13:59:00Z"/>
          <w:rFonts w:ascii="GHEA Grapalat" w:hAnsi="GHEA Grapalat"/>
          <w:i/>
          <w:sz w:val="20"/>
          <w:szCs w:val="20"/>
        </w:rPr>
      </w:pPr>
      <w:del w:id="185" w:author="user" w:date="2023-08-29T13:59:00Z">
        <w:r w:rsidRPr="00DB4FE3" w:rsidDel="003873F6">
          <w:rPr>
            <w:rFonts w:ascii="GHEA Grapalat" w:hAnsi="GHEA Grapalat"/>
            <w:i/>
            <w:sz w:val="20"/>
            <w:szCs w:val="20"/>
          </w:rPr>
          <w:delText>-</w:delText>
        </w:r>
        <w:r w:rsidRPr="001D49E4" w:rsidDel="003873F6">
          <w:rPr>
            <w:rFonts w:ascii="GHEA Grapalat" w:hAnsi="GHEA Grapalat"/>
            <w:i/>
            <w:sz w:val="20"/>
            <w:szCs w:val="20"/>
          </w:rPr>
          <w:delText xml:space="preserve">  запланированная (прогнозируемая) общая цена закупки товара</w:delText>
        </w:r>
        <w:r w:rsidRPr="00DB4FE3" w:rsidDel="003873F6">
          <w:rPr>
            <w:rFonts w:ascii="GHEA Grapalat" w:hAnsi="GHEA Grapalat"/>
            <w:i/>
            <w:sz w:val="20"/>
            <w:szCs w:val="20"/>
          </w:rPr>
          <w:delText xml:space="preserve"> по заявке на закупку в рамках данной процедуры не превышает 25 млн. драмов РА</w:delText>
        </w:r>
      </w:del>
    </w:p>
    <w:p w:rsidR="002A7D19" w:rsidDel="003873F6" w:rsidRDefault="002A7D19" w:rsidP="00541313">
      <w:pPr>
        <w:widowControl w:val="0"/>
        <w:jc w:val="both"/>
        <w:rPr>
          <w:del w:id="186" w:author="user" w:date="2023-08-29T13:59:00Z"/>
          <w:rFonts w:ascii="GHEA Grapalat" w:hAnsi="GHEA Grapalat"/>
          <w:i/>
          <w:sz w:val="20"/>
          <w:szCs w:val="20"/>
        </w:rPr>
      </w:pPr>
      <w:del w:id="187" w:author="user" w:date="2023-08-29T13:59:00Z">
        <w:r w:rsidRPr="00DB4FE3" w:rsidDel="003873F6">
          <w:rPr>
            <w:rFonts w:ascii="GHEA Grapalat" w:hAnsi="GHEA Grapalat"/>
            <w:i/>
            <w:sz w:val="20"/>
            <w:szCs w:val="20"/>
          </w:rPr>
          <w:delText xml:space="preserve">  -</w:delText>
        </w:r>
        <w:r w:rsidRPr="001D49E4" w:rsidDel="003873F6">
          <w:rPr>
            <w:rFonts w:ascii="GHEA Grapalat" w:hAnsi="GHEA Grapalat"/>
            <w:i/>
            <w:sz w:val="20"/>
            <w:szCs w:val="20"/>
          </w:rPr>
          <w:delText xml:space="preserve"> </w:delText>
        </w:r>
        <w:r w:rsidRPr="00DB4FE3" w:rsidDel="003873F6">
          <w:rPr>
            <w:rFonts w:ascii="GHEA Grapalat" w:hAnsi="GHEA Grapalat"/>
            <w:i/>
            <w:sz w:val="20"/>
            <w:szCs w:val="20"/>
          </w:rPr>
          <w:delText xml:space="preserve">закупка осуществляется в форме закупки у одного лица, обусловленная </w:delText>
        </w:r>
        <w:r w:rsidDel="003873F6">
          <w:rPr>
            <w:rFonts w:ascii="GHEA Grapalat" w:hAnsi="GHEA Grapalat"/>
            <w:i/>
            <w:sz w:val="20"/>
            <w:szCs w:val="20"/>
          </w:rPr>
          <w:delText>безотлагательностью.</w:delText>
        </w:r>
      </w:del>
    </w:p>
    <w:p w:rsidR="002A7D19" w:rsidRPr="00D3436F" w:rsidDel="003873F6" w:rsidRDefault="002A7D19" w:rsidP="00541313">
      <w:pPr>
        <w:widowControl w:val="0"/>
        <w:ind w:firstLine="142"/>
        <w:jc w:val="both"/>
        <w:rPr>
          <w:del w:id="188" w:author="user" w:date="2023-08-29T13:59:00Z"/>
          <w:rFonts w:ascii="GHEA Grapalat" w:hAnsi="GHEA Grapalat"/>
          <w:i/>
          <w:sz w:val="20"/>
          <w:szCs w:val="20"/>
        </w:rPr>
      </w:pPr>
      <w:del w:id="189" w:author="user" w:date="2023-08-29T13:59:00Z">
        <w:r w:rsidRPr="001831C4" w:rsidDel="003873F6">
          <w:rPr>
            <w:rFonts w:ascii="GHEA Grapalat" w:hAnsi="GHEA Grapalat"/>
            <w:i/>
            <w:sz w:val="20"/>
            <w:szCs w:val="20"/>
          </w:rPr>
          <w:delText>При применении данного условия редактируются пункты</w:delText>
        </w:r>
        <w:r w:rsidDel="003873F6">
          <w:rPr>
            <w:rFonts w:ascii="GHEA Grapalat" w:hAnsi="GHEA Grapalat"/>
            <w:i/>
            <w:sz w:val="20"/>
            <w:szCs w:val="20"/>
          </w:rPr>
          <w:delText xml:space="preserve"> и разделы</w:delText>
        </w:r>
        <w:r w:rsidRPr="001831C4" w:rsidDel="003873F6">
          <w:rPr>
            <w:rFonts w:ascii="GHEA Grapalat" w:hAnsi="GHEA Grapalat"/>
            <w:i/>
            <w:sz w:val="20"/>
            <w:szCs w:val="20"/>
          </w:rPr>
          <w:delText xml:space="preserve"> приглашения, </w:delText>
        </w:r>
        <w:r w:rsidDel="003873F6">
          <w:rPr>
            <w:rFonts w:ascii="GHEA Grapalat" w:hAnsi="GHEA Grapalat"/>
            <w:i/>
            <w:sz w:val="20"/>
            <w:szCs w:val="20"/>
          </w:rPr>
          <w:delText>и  соответствующие к ним ссылки.</w:delText>
        </w:r>
      </w:del>
    </w:p>
    <w:p w:rsidR="002A7D19" w:rsidRPr="008842CE" w:rsidDel="003873F6" w:rsidRDefault="002A7D19" w:rsidP="001831C4">
      <w:pPr>
        <w:pStyle w:val="FootnoteText"/>
        <w:widowControl w:val="0"/>
        <w:jc w:val="both"/>
        <w:rPr>
          <w:del w:id="190" w:author="user" w:date="2023-08-29T13:59:00Z"/>
          <w:rFonts w:ascii="GHEA Grapalat" w:hAnsi="GHEA Grapalat"/>
          <w:lang w:val="af-ZA"/>
        </w:rPr>
      </w:pPr>
    </w:p>
    <w:p w:rsidR="002A7D19" w:rsidRPr="008842CE" w:rsidDel="003873F6" w:rsidRDefault="002A7D19" w:rsidP="008842CE">
      <w:pPr>
        <w:pStyle w:val="FootnoteText"/>
        <w:widowControl w:val="0"/>
        <w:jc w:val="both"/>
        <w:rPr>
          <w:del w:id="191" w:author="user" w:date="2023-08-29T13:59:00Z"/>
          <w:rFonts w:ascii="GHEA Grapalat" w:hAnsi="GHEA Grapalat"/>
          <w:lang w:val="af-ZA"/>
        </w:rPr>
      </w:pPr>
    </w:p>
  </w:footnote>
  <w:footnote w:id="4">
    <w:p w:rsidR="002A7D19" w:rsidRPr="00CD6B60" w:rsidDel="00062974" w:rsidRDefault="002A7D19" w:rsidP="00FC69A8">
      <w:pPr>
        <w:pStyle w:val="FootnoteText"/>
        <w:jc w:val="both"/>
        <w:rPr>
          <w:del w:id="2615" w:author="user" w:date="2023-08-29T14:09:00Z"/>
          <w:rFonts w:ascii="GHEA Grapalat" w:hAnsi="GHEA Grapalat"/>
          <w:i/>
        </w:rPr>
      </w:pPr>
      <w:del w:id="2616" w:author="user" w:date="2023-08-29T14:09:00Z">
        <w:r w:rsidDel="00062974">
          <w:rPr>
            <w:rStyle w:val="FootnoteReference"/>
          </w:rPr>
          <w:delText>5</w:delText>
        </w:r>
        <w:r w:rsidDel="00062974">
          <w:delText xml:space="preserve"> </w:delText>
        </w:r>
        <w:r w:rsidRPr="00CD6B60" w:rsidDel="00062974">
          <w:rPr>
            <w:rFonts w:ascii="GHEA Grapalat" w:hAnsi="GHEA Grapalat"/>
            <w:i/>
          </w:rPr>
          <w:delText>Если закупка осуществляется в форме закупки у одного лица, обусловленная безотлагательностью, то</w:delText>
        </w:r>
      </w:del>
    </w:p>
    <w:p w:rsidR="002A7D19" w:rsidRPr="00CD6B60" w:rsidDel="00062974" w:rsidRDefault="002A7D19" w:rsidP="00FC69A8">
      <w:pPr>
        <w:widowControl w:val="0"/>
        <w:tabs>
          <w:tab w:val="left" w:pos="1134"/>
        </w:tabs>
        <w:spacing w:after="160"/>
        <w:ind w:firstLine="142"/>
        <w:jc w:val="both"/>
        <w:rPr>
          <w:del w:id="2617" w:author="user" w:date="2023-08-29T14:09:00Z"/>
          <w:rFonts w:ascii="GHEA Grapalat" w:hAnsi="GHEA Grapalat"/>
          <w:i/>
          <w:sz w:val="20"/>
          <w:szCs w:val="20"/>
        </w:rPr>
      </w:pPr>
      <w:del w:id="2618" w:author="user" w:date="2023-08-29T14:09:00Z">
        <w:r w:rsidRPr="00CD6B60" w:rsidDel="00062974">
          <w:rPr>
            <w:rFonts w:ascii="GHEA Grapalat" w:hAnsi="GHEA Grapalat"/>
            <w:i/>
            <w:sz w:val="20"/>
            <w:szCs w:val="20"/>
          </w:rPr>
          <w:delText xml:space="preserve">- 2-ой абзац  пункта 3.1 излагается в следующей редакции: "Участник имеет право требовать от </w:delText>
        </w:r>
        <w:r w:rsidRPr="00CD6B60" w:rsidDel="00062974">
          <w:rPr>
            <w:rFonts w:ascii="GHEA Grapalat" w:hAnsi="GHEA Grapalat" w:hint="eastAsia"/>
            <w:i/>
            <w:sz w:val="20"/>
            <w:szCs w:val="20"/>
          </w:rPr>
          <w:delText>комиссии</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разъяснения</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приглашения</w:delText>
        </w:r>
        <w:r w:rsidRPr="00CD6B60" w:rsidDel="00062974">
          <w:rPr>
            <w:rFonts w:ascii="GHEA Grapalat" w:hAnsi="GHEA Grapalat"/>
            <w:i/>
            <w:sz w:val="20"/>
            <w:szCs w:val="20"/>
          </w:rPr>
          <w:delText xml:space="preserve">  как минимум за один календарный день до истечения окончательного срока подачи заявок. </w:delText>
        </w:r>
        <w:r w:rsidRPr="00CD6B60" w:rsidDel="00062974">
          <w:rPr>
            <w:rFonts w:ascii="GHEA Grapalat" w:hAnsi="GHEA Grapalat" w:hint="eastAsia"/>
            <w:i/>
            <w:sz w:val="20"/>
            <w:szCs w:val="20"/>
          </w:rPr>
          <w:delText>При</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этом</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разъяснение</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может</w:delText>
        </w:r>
        <w:r w:rsidRPr="00CD6B60" w:rsidDel="00062974">
          <w:rPr>
            <w:rFonts w:ascii="GHEA Grapalat" w:hAnsi="GHEA Grapalat"/>
            <w:i/>
            <w:sz w:val="20"/>
            <w:szCs w:val="20"/>
          </w:rPr>
          <w:delText xml:space="preserve"> </w:delText>
        </w:r>
        <w:r w:rsidRPr="007E439C" w:rsidDel="00062974">
          <w:rPr>
            <w:rFonts w:ascii="GHEA Grapalat" w:hAnsi="GHEA Grapalat"/>
            <w:i/>
            <w:sz w:val="20"/>
            <w:szCs w:val="20"/>
          </w:rPr>
          <w:delText xml:space="preserve"> </w:delText>
        </w:r>
        <w:r w:rsidDel="00062974">
          <w:rPr>
            <w:rFonts w:ascii="GHEA Grapalat" w:hAnsi="GHEA Grapalat"/>
            <w:i/>
            <w:sz w:val="20"/>
            <w:szCs w:val="20"/>
          </w:rPr>
          <w:delText xml:space="preserve">быть </w:delText>
        </w:r>
        <w:r w:rsidRPr="00CD6B60" w:rsidDel="00062974">
          <w:rPr>
            <w:rFonts w:ascii="GHEA Grapalat" w:hAnsi="GHEA Grapalat" w:hint="eastAsia"/>
            <w:i/>
            <w:sz w:val="20"/>
            <w:szCs w:val="20"/>
          </w:rPr>
          <w:delText>потребовано</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до</w:delText>
        </w:r>
        <w:r w:rsidRPr="00CD6B60" w:rsidDel="00062974">
          <w:rPr>
            <w:rFonts w:ascii="GHEA Grapalat" w:hAnsi="GHEA Grapalat"/>
            <w:i/>
            <w:sz w:val="20"/>
            <w:szCs w:val="20"/>
          </w:rPr>
          <w:delText xml:space="preserve"> 17:00 (</w:delText>
        </w:r>
        <w:r w:rsidRPr="00CD6B60" w:rsidDel="00062974">
          <w:rPr>
            <w:rFonts w:ascii="GHEA Grapalat" w:hAnsi="GHEA Grapalat" w:hint="eastAsia"/>
            <w:i/>
            <w:sz w:val="20"/>
            <w:szCs w:val="20"/>
          </w:rPr>
          <w:delText>по</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ереванскому</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времени</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указанного</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в</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настоящем</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пункте</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дня</w:delText>
        </w:r>
        <w:r w:rsidRPr="00CD6B60" w:rsidDel="00062974">
          <w:rPr>
            <w:rFonts w:ascii="GHEA Grapalat" w:hAnsi="GHEA Grapalat"/>
            <w:i/>
            <w:sz w:val="20"/>
            <w:szCs w:val="20"/>
          </w:rPr>
          <w:delText>. Участник представляет указанный в настоящем пункте запрос посредством его отправки на электронную почту секретаря комиссии</w:delText>
        </w:r>
        <w:r w:rsidDel="00062974">
          <w:rPr>
            <w:rFonts w:ascii="GHEA Grapalat" w:hAnsi="GHEA Grapalat"/>
            <w:i/>
            <w:sz w:val="20"/>
            <w:szCs w:val="20"/>
          </w:rPr>
          <w:delText>.</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Комиссия</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предоставляет</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разъяснение</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представившему</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запрос</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участнику</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в</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течение</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календарного</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дня</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следующего</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за</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днем</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получения</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запроса</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но</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не</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позднее</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чем</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за</w:delText>
        </w:r>
        <w:r w:rsidRPr="00CD6B60" w:rsidDel="00062974">
          <w:rPr>
            <w:rFonts w:ascii="GHEA Grapalat" w:hAnsi="GHEA Grapalat"/>
            <w:i/>
            <w:sz w:val="20"/>
            <w:szCs w:val="20"/>
          </w:rPr>
          <w:delText xml:space="preserve"> 3 </w:delText>
        </w:r>
        <w:r w:rsidRPr="00CD6B60" w:rsidDel="00062974">
          <w:rPr>
            <w:rFonts w:ascii="GHEA Grapalat" w:hAnsi="GHEA Grapalat" w:hint="eastAsia"/>
            <w:i/>
            <w:sz w:val="20"/>
            <w:szCs w:val="20"/>
          </w:rPr>
          <w:delText>часа</w:delText>
        </w:r>
        <w:r w:rsidRPr="00CD6B60" w:rsidDel="00062974">
          <w:rPr>
            <w:rFonts w:ascii="GHEA Grapalat" w:hAnsi="GHEA Grapalat"/>
            <w:i/>
            <w:sz w:val="20"/>
            <w:szCs w:val="20"/>
          </w:rPr>
          <w:delText xml:space="preserve"> </w:delText>
        </w:r>
        <w:r w:rsidRPr="00CD6B60" w:rsidDel="00062974">
          <w:rPr>
            <w:rFonts w:ascii="GHEA Grapalat" w:hAnsi="GHEA Grapalat" w:hint="eastAsia"/>
            <w:i/>
            <w:sz w:val="20"/>
            <w:szCs w:val="20"/>
          </w:rPr>
          <w:delText>до</w:delText>
        </w:r>
        <w:r w:rsidRPr="00CD6B60" w:rsidDel="00062974">
          <w:rPr>
            <w:rFonts w:ascii="GHEA Grapalat" w:hAnsi="GHEA Grapalat"/>
            <w:i/>
            <w:sz w:val="20"/>
            <w:szCs w:val="20"/>
          </w:rPr>
          <w:delTex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delText>
        </w:r>
      </w:del>
    </w:p>
    <w:p w:rsidR="002A7D19" w:rsidRPr="00CD6B60" w:rsidDel="00062974" w:rsidRDefault="002A7D19" w:rsidP="00FC69A8">
      <w:pPr>
        <w:widowControl w:val="0"/>
        <w:tabs>
          <w:tab w:val="left" w:pos="1134"/>
        </w:tabs>
        <w:spacing w:after="160"/>
        <w:ind w:firstLine="142"/>
        <w:jc w:val="both"/>
        <w:rPr>
          <w:del w:id="2619" w:author="user" w:date="2023-08-29T14:09:00Z"/>
          <w:rFonts w:ascii="GHEA Grapalat" w:hAnsi="GHEA Grapalat"/>
          <w:i/>
          <w:sz w:val="20"/>
          <w:szCs w:val="20"/>
        </w:rPr>
      </w:pPr>
      <w:del w:id="2620" w:author="user" w:date="2023-08-29T14:09:00Z">
        <w:r w:rsidRPr="00CD6B60" w:rsidDel="00062974">
          <w:rPr>
            <w:rFonts w:ascii="GHEA Grapalat" w:hAnsi="GHEA Grapalat"/>
            <w:i/>
            <w:sz w:val="20"/>
            <w:szCs w:val="20"/>
          </w:rPr>
          <w:delTex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delText>
        </w:r>
      </w:del>
    </w:p>
    <w:p w:rsidR="002A7D19" w:rsidRPr="00CD6B60" w:rsidDel="00062974" w:rsidRDefault="002A7D19" w:rsidP="00FC69A8">
      <w:pPr>
        <w:pStyle w:val="FootnoteText"/>
        <w:jc w:val="both"/>
        <w:rPr>
          <w:del w:id="2621" w:author="user" w:date="2023-08-29T14:09:00Z"/>
          <w:rFonts w:ascii="GHEA Grapalat" w:hAnsi="GHEA Grapalat"/>
          <w:i/>
        </w:rPr>
      </w:pPr>
      <w:del w:id="2622" w:author="user" w:date="2023-08-29T14:09:00Z">
        <w:r w:rsidRPr="00CD6B60" w:rsidDel="00062974">
          <w:rPr>
            <w:rFonts w:ascii="GHEA Grapalat" w:hAnsi="GHEA Grapalat"/>
            <w:i/>
          </w:rPr>
          <w:delTex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delText>
        </w:r>
      </w:del>
    </w:p>
  </w:footnote>
  <w:footnote w:id="5">
    <w:p w:rsidR="002A7D19" w:rsidRPr="00CA2B01" w:rsidDel="00062974" w:rsidRDefault="002A7D19" w:rsidP="00182C2E">
      <w:pPr>
        <w:widowControl w:val="0"/>
        <w:jc w:val="both"/>
        <w:rPr>
          <w:del w:id="2628" w:author="user" w:date="2023-08-29T14:10:00Z"/>
          <w:rFonts w:ascii="GHEA Grapalat" w:hAnsi="GHEA Grapalat"/>
          <w:i/>
          <w:sz w:val="20"/>
          <w:szCs w:val="20"/>
        </w:rPr>
      </w:pPr>
      <w:del w:id="2629" w:author="user" w:date="2023-08-29T14:10:00Z">
        <w:r w:rsidDel="00062974">
          <w:rPr>
            <w:rStyle w:val="FootnoteReference"/>
            <w:rFonts w:ascii="Times Armenian" w:hAnsi="Times Armenian"/>
            <w:sz w:val="20"/>
            <w:szCs w:val="20"/>
          </w:rPr>
          <w:delText>6</w:delText>
        </w:r>
        <w:r w:rsidDel="00062974">
          <w:rPr>
            <w:rFonts w:ascii="Times Armenian" w:hAnsi="Times Armenian"/>
            <w:sz w:val="20"/>
            <w:szCs w:val="20"/>
          </w:rPr>
          <w:delText xml:space="preserve"> </w:delText>
        </w:r>
        <w:r w:rsidRPr="00CA2B01" w:rsidDel="00062974">
          <w:rPr>
            <w:rFonts w:ascii="GHEA Grapalat" w:hAnsi="GHEA Grapalat"/>
            <w:i/>
            <w:sz w:val="20"/>
            <w:szCs w:val="20"/>
          </w:rPr>
          <w:delText xml:space="preserve">При организации закупок по конкурсу или по запросу котировок, настоящее предложение исключается из приглашения, если </w:delText>
        </w:r>
      </w:del>
    </w:p>
    <w:p w:rsidR="002A7D19" w:rsidRPr="00CA2B01" w:rsidDel="00062974" w:rsidRDefault="002A7D19" w:rsidP="00182C2E">
      <w:pPr>
        <w:widowControl w:val="0"/>
        <w:jc w:val="both"/>
        <w:rPr>
          <w:del w:id="2630" w:author="user" w:date="2023-08-29T14:10:00Z"/>
          <w:rFonts w:ascii="GHEA Grapalat" w:hAnsi="GHEA Grapalat"/>
          <w:i/>
          <w:sz w:val="20"/>
          <w:szCs w:val="20"/>
        </w:rPr>
      </w:pPr>
      <w:del w:id="2631" w:author="user" w:date="2023-08-29T14:10:00Z">
        <w:r w:rsidRPr="00CA2B01" w:rsidDel="00062974">
          <w:rPr>
            <w:rFonts w:ascii="GHEA Grapalat" w:hAnsi="GHEA Grapalat"/>
            <w:i/>
            <w:sz w:val="20"/>
            <w:szCs w:val="20"/>
          </w:rPr>
          <w:delText>-</w:delText>
        </w:r>
        <w:r w:rsidRPr="00011099" w:rsidDel="00062974">
          <w:rPr>
            <w:rFonts w:ascii="GHEA Grapalat" w:hAnsi="GHEA Grapalat"/>
            <w:i/>
            <w:sz w:val="20"/>
            <w:szCs w:val="20"/>
          </w:rPr>
          <w:delText xml:space="preserve"> </w:delText>
        </w:r>
        <w:r w:rsidRPr="00CA2B01" w:rsidDel="00062974">
          <w:rPr>
            <w:rFonts w:ascii="GHEA Grapalat" w:hAnsi="GHEA Grapalat"/>
            <w:i/>
            <w:sz w:val="20"/>
            <w:szCs w:val="20"/>
          </w:rPr>
          <w:delText xml:space="preserve">процедура закупки организована на основании </w:delText>
        </w:r>
        <w:r w:rsidDel="00062974">
          <w:rPr>
            <w:rFonts w:ascii="GHEA Grapalat" w:hAnsi="GHEA Grapalat"/>
            <w:i/>
            <w:sz w:val="20"/>
            <w:szCs w:val="20"/>
          </w:rPr>
          <w:delText xml:space="preserve">1-ого пункта </w:delText>
        </w:r>
        <w:r w:rsidRPr="00CA2B01" w:rsidDel="00062974">
          <w:rPr>
            <w:rFonts w:ascii="GHEA Grapalat" w:hAnsi="GHEA Grapalat"/>
            <w:i/>
            <w:sz w:val="20"/>
            <w:szCs w:val="20"/>
          </w:rPr>
          <w:delText xml:space="preserve">части 6 статьи 15 Закона, </w:delText>
        </w:r>
      </w:del>
    </w:p>
    <w:p w:rsidR="002A7D19" w:rsidRPr="00CA2B01" w:rsidDel="00062974" w:rsidRDefault="002A7D19" w:rsidP="00182C2E">
      <w:pPr>
        <w:widowControl w:val="0"/>
        <w:tabs>
          <w:tab w:val="left" w:pos="142"/>
        </w:tabs>
        <w:ind w:left="142" w:hanging="142"/>
        <w:jc w:val="both"/>
        <w:rPr>
          <w:del w:id="2632" w:author="user" w:date="2023-08-29T14:10:00Z"/>
          <w:rFonts w:ascii="GHEA Grapalat" w:hAnsi="GHEA Grapalat"/>
          <w:i/>
          <w:sz w:val="20"/>
          <w:szCs w:val="20"/>
        </w:rPr>
      </w:pPr>
      <w:del w:id="2633" w:author="user" w:date="2023-08-29T14:10:00Z">
        <w:r w:rsidRPr="00CA2B01" w:rsidDel="00062974">
          <w:rPr>
            <w:rFonts w:ascii="GHEA Grapalat" w:hAnsi="GHEA Grapalat"/>
            <w:i/>
            <w:sz w:val="20"/>
            <w:szCs w:val="20"/>
          </w:rPr>
          <w:delText>-</w:delText>
        </w:r>
        <w:r w:rsidRPr="00011099" w:rsidDel="00062974">
          <w:rPr>
            <w:rFonts w:ascii="GHEA Grapalat" w:hAnsi="GHEA Grapalat"/>
            <w:i/>
            <w:sz w:val="20"/>
            <w:szCs w:val="20"/>
          </w:rPr>
          <w:delText xml:space="preserve"> запланированная (прогнозируемая) общая </w:delText>
        </w:r>
        <w:r w:rsidRPr="00CA2B01" w:rsidDel="00062974">
          <w:rPr>
            <w:rFonts w:ascii="GHEA Grapalat" w:hAnsi="GHEA Grapalat"/>
            <w:i/>
            <w:sz w:val="20"/>
            <w:szCs w:val="20"/>
          </w:rPr>
          <w:delText>цена закупаемого товара по заявке на закупку в рамках данной процедуры не превышает 25 млн. драмов РА</w:delText>
        </w:r>
      </w:del>
    </w:p>
  </w:footnote>
  <w:footnote w:id="6">
    <w:p w:rsidR="002A7D19" w:rsidRPr="005D5092" w:rsidDel="00457296" w:rsidRDefault="002A7D19" w:rsidP="00E80312">
      <w:pPr>
        <w:pStyle w:val="FootnoteText"/>
        <w:widowControl w:val="0"/>
        <w:jc w:val="both"/>
        <w:rPr>
          <w:del w:id="2660" w:author="user" w:date="2023-08-29T14:28:00Z"/>
          <w:rFonts w:ascii="GHEA Grapalat" w:hAnsi="GHEA Grapalat"/>
          <w:i/>
          <w:lang w:val="hy-AM"/>
        </w:rPr>
      </w:pPr>
      <w:del w:id="2661" w:author="user" w:date="2023-08-29T14:28:00Z">
        <w:r w:rsidRPr="005D5092" w:rsidDel="00457296">
          <w:rPr>
            <w:rFonts w:ascii="GHEA Grapalat" w:hAnsi="GHEA Grapalat"/>
            <w:i/>
            <w:vertAlign w:val="superscript"/>
            <w:lang w:val="hy-AM"/>
          </w:rPr>
          <w:delText>6.1</w:delText>
        </w:r>
        <w:r w:rsidRPr="005D5092" w:rsidDel="00457296">
          <w:rPr>
            <w:rFonts w:ascii="GHEA Grapalat" w:hAnsi="GHEA Grapalat"/>
            <w:i/>
            <w:lang w:val="hy-AM"/>
          </w:rPr>
          <w:delText xml:space="preserve"> </w:delText>
        </w:r>
        <w:r w:rsidRPr="005D5092" w:rsidDel="00457296">
          <w:rPr>
            <w:rFonts w:ascii="GHEA Grapalat" w:hAnsi="GHEA Grapalat"/>
            <w:i/>
          </w:rPr>
          <w:delTex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delText>
        </w:r>
        <w:r w:rsidRPr="005D5092" w:rsidDel="00457296">
          <w:rPr>
            <w:rFonts w:ascii="GHEA Grapalat" w:hAnsi="GHEA Grapalat"/>
            <w:i/>
            <w:lang w:val="hy-AM"/>
          </w:rPr>
          <w:delText>.</w:delText>
        </w:r>
      </w:del>
    </w:p>
    <w:p w:rsidR="002A7D19" w:rsidRPr="0034222E" w:rsidDel="00457296" w:rsidRDefault="002A7D19" w:rsidP="00AF1F59">
      <w:pPr>
        <w:pStyle w:val="FootnoteText"/>
        <w:jc w:val="both"/>
        <w:rPr>
          <w:del w:id="2662" w:author="user" w:date="2023-08-29T14:28:00Z"/>
        </w:rPr>
      </w:pPr>
      <w:del w:id="2663" w:author="user" w:date="2023-08-29T14:28:00Z">
        <w:r w:rsidRPr="0034222E" w:rsidDel="00457296">
          <w:rPr>
            <w:rStyle w:val="FootnoteReference"/>
          </w:rPr>
          <w:delText>7</w:delText>
        </w:r>
        <w:r w:rsidRPr="0034222E" w:rsidDel="00457296">
          <w:delText xml:space="preserve"> </w:delText>
        </w:r>
        <w:r w:rsidRPr="0034222E" w:rsidDel="00457296">
          <w:rPr>
            <w:rFonts w:ascii="GHEA Grapalat" w:hAnsi="GHEA Grapalat"/>
            <w:i/>
          </w:rPr>
          <w:delText xml:space="preserve">Если настоящим Приглашением не предусматривается представление информации относительно товарного знака, фирменного наименования, </w:delText>
        </w:r>
        <w:r w:rsidDel="00457296">
          <w:rPr>
            <w:rFonts w:ascii="GHEA Grapalat" w:hAnsi="GHEA Grapalat"/>
            <w:i/>
          </w:rPr>
          <w:delText>модель</w:delText>
        </w:r>
        <w:r w:rsidRPr="0034222E" w:rsidDel="00457296">
          <w:rPr>
            <w:rFonts w:ascii="GHEA Grapalat" w:hAnsi="GHEA Grapalat"/>
            <w:i/>
          </w:rPr>
          <w:delText xml:space="preserve"> и наименования производителя, , то из подпункта исключаются слова " а также товарный знак, фирменное наименование, </w:delText>
        </w:r>
        <w:r w:rsidDel="00457296">
          <w:rPr>
            <w:rFonts w:ascii="GHEA Grapalat" w:hAnsi="GHEA Grapalat"/>
            <w:i/>
          </w:rPr>
          <w:delText>модель</w:delText>
        </w:r>
        <w:r w:rsidRPr="0034222E" w:rsidDel="00457296">
          <w:rPr>
            <w:rFonts w:ascii="GHEA Grapalat" w:hAnsi="GHEA Grapalat"/>
            <w:i/>
          </w:rPr>
          <w:delText xml:space="preserve"> и наименование производителя</w:delText>
        </w:r>
        <w:r w:rsidRPr="00FF03AB" w:rsidDel="00457296">
          <w:rPr>
            <w:rFonts w:ascii="GHEA Grapalat" w:hAnsi="GHEA Grapalat"/>
            <w:i/>
          </w:rPr>
          <w:delText>(далее — полное описание товара)</w:delText>
        </w:r>
        <w:r w:rsidRPr="00201B3D" w:rsidDel="00457296">
          <w:rPr>
            <w:rFonts w:ascii="GHEA Grapalat" w:hAnsi="GHEA Grapalat"/>
            <w:i/>
          </w:rPr>
          <w:delText>.</w:delText>
        </w:r>
        <w:r w:rsidRPr="0034222E" w:rsidDel="00457296">
          <w:rPr>
            <w:rFonts w:ascii="GHEA Grapalat" w:hAnsi="GHEA Grapalat"/>
            <w:i/>
          </w:rPr>
          <w:delTex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delText>
        </w:r>
        <w:r w:rsidDel="00457296">
          <w:rPr>
            <w:rFonts w:ascii="GHEA Grapalat" w:hAnsi="GHEA Grapalat"/>
            <w:i/>
          </w:rPr>
          <w:delText>модель</w:delText>
        </w:r>
        <w:r w:rsidDel="00457296">
          <w:rPr>
            <w:rFonts w:ascii="GHEA Grapalat" w:hAnsi="GHEA Grapalat"/>
          </w:rPr>
          <w:delText xml:space="preserve">, </w:delText>
        </w:r>
        <w:r w:rsidRPr="00FF03AB" w:rsidDel="00457296">
          <w:rPr>
            <w:rFonts w:ascii="GHEA Grapalat" w:hAnsi="GHEA Grapalat"/>
            <w:i/>
          </w:rPr>
          <w:delText>если не применяется условие, установленное последним предложением пункта 1.1 настоящей части</w:delText>
        </w:r>
        <w:r w:rsidRPr="006E0192" w:rsidDel="00457296">
          <w:rPr>
            <w:rFonts w:ascii="GHEA Grapalat" w:hAnsi="GHEA Grapalat"/>
            <w:i/>
          </w:rPr>
          <w:delText xml:space="preserve"> </w:delText>
        </w:r>
        <w:r w:rsidRPr="0034222E" w:rsidDel="00457296">
          <w:rPr>
            <w:rFonts w:ascii="GHEA Grapalat" w:hAnsi="GHEA Grapalat"/>
            <w:i/>
          </w:rPr>
          <w:delText>".</w:delText>
        </w:r>
      </w:del>
    </w:p>
  </w:footnote>
  <w:footnote w:id="7">
    <w:p w:rsidR="002A7D19" w:rsidRPr="00D3436F" w:rsidDel="00457296" w:rsidRDefault="002A7D19" w:rsidP="00AF1F59">
      <w:pPr>
        <w:pStyle w:val="FootnoteText"/>
        <w:jc w:val="both"/>
        <w:rPr>
          <w:del w:id="2676" w:author="user" w:date="2023-08-29T14:29:00Z"/>
          <w:rFonts w:ascii="GHEA Grapalat" w:hAnsi="GHEA Grapalat"/>
          <w:i/>
        </w:rPr>
      </w:pPr>
      <w:del w:id="2677" w:author="user" w:date="2023-08-29T14:29:00Z">
        <w:r w:rsidDel="00457296">
          <w:rPr>
            <w:rStyle w:val="FootnoteReference"/>
          </w:rPr>
          <w:delText>8</w:delText>
        </w:r>
        <w:r w:rsidDel="00457296">
          <w:delText xml:space="preserve"> </w:delText>
        </w:r>
        <w:r w:rsidRPr="00D3436F" w:rsidDel="00457296">
          <w:rPr>
            <w:rFonts w:ascii="GHEA Grapalat" w:hAnsi="GHEA Grapalat"/>
            <w:i/>
          </w:rPr>
          <w:delText xml:space="preserve">Подпункт </w:delText>
        </w:r>
        <w:r w:rsidRPr="008842CE" w:rsidDel="00457296">
          <w:rPr>
            <w:rFonts w:ascii="GHEA Grapalat" w:hAnsi="GHEA Grapalat"/>
            <w:i/>
          </w:rPr>
          <w:delText>исключается из приглашения, если</w:delText>
        </w:r>
        <w:r w:rsidRPr="00D3436F" w:rsidDel="00457296">
          <w:rPr>
            <w:rFonts w:ascii="GHEA Grapalat" w:hAnsi="GHEA Grapalat"/>
            <w:i/>
          </w:rPr>
          <w:delText xml:space="preserve"> требование об обеспечении заявки не установлено</w:delText>
        </w:r>
      </w:del>
    </w:p>
    <w:p w:rsidR="002A7D19" w:rsidRPr="000811C1" w:rsidDel="00457296" w:rsidRDefault="002A7D19">
      <w:pPr>
        <w:pStyle w:val="FootnoteText"/>
        <w:rPr>
          <w:del w:id="2678" w:author="user" w:date="2023-08-29T14:29:00Z"/>
          <w:rFonts w:asciiTheme="minorHAnsi" w:hAnsiTheme="minorHAnsi"/>
        </w:rPr>
      </w:pPr>
    </w:p>
  </w:footnote>
  <w:footnote w:id="8">
    <w:p w:rsidR="002A7D19" w:rsidDel="00BA2A06" w:rsidRDefault="002A7D19" w:rsidP="00AA4D5E">
      <w:pPr>
        <w:pStyle w:val="FootnoteText"/>
        <w:jc w:val="both"/>
        <w:rPr>
          <w:ins w:id="2716" w:author="Vardan" w:date="2022-10-29T23:53:00Z"/>
          <w:del w:id="2717" w:author="user" w:date="2023-08-29T14:38:00Z"/>
          <w:rFonts w:ascii="GHEA Grapalat" w:hAnsi="GHEA Grapalat"/>
          <w:i/>
        </w:rPr>
      </w:pPr>
      <w:del w:id="2718" w:author="user" w:date="2023-08-29T14:38:00Z">
        <w:r w:rsidDel="00BA2A06">
          <w:rPr>
            <w:rStyle w:val="FootnoteReference"/>
          </w:rPr>
          <w:delText>9</w:delText>
        </w:r>
        <w:r w:rsidDel="00BA2A06">
          <w:delText xml:space="preserve"> </w:delText>
        </w:r>
        <w:r w:rsidRPr="008842CE" w:rsidDel="00BA2A06">
          <w:rPr>
            <w:rFonts w:ascii="GHEA Grapalat" w:hAnsi="GHEA Grapalat"/>
            <w:i/>
          </w:rPr>
          <w:delText>Настоящий пункт исключается из приглашения, если процедура закупки не организуется по лотам</w:delText>
        </w:r>
      </w:del>
    </w:p>
    <w:p w:rsidR="002A7D19" w:rsidDel="00BA2A06" w:rsidRDefault="002A7D19" w:rsidP="00AA4D5E">
      <w:pPr>
        <w:pStyle w:val="FootnoteText"/>
        <w:jc w:val="both"/>
        <w:rPr>
          <w:del w:id="2719" w:author="user" w:date="2023-08-29T14:38:00Z"/>
          <w:rFonts w:ascii="GHEA Grapalat" w:hAnsi="GHEA Grapalat"/>
          <w:i/>
          <w:sz w:val="18"/>
          <w:szCs w:val="18"/>
        </w:rPr>
      </w:pPr>
      <w:del w:id="2720" w:author="user" w:date="2023-08-29T14:38:00Z">
        <w:r w:rsidDel="00BA2A06">
          <w:rPr>
            <w:rFonts w:ascii="GHEA Grapalat" w:hAnsi="GHEA Grapalat"/>
            <w:i/>
            <w:sz w:val="18"/>
            <w:szCs w:val="18"/>
            <w:vertAlign w:val="superscript"/>
          </w:rPr>
          <w:delText>9.1</w:delText>
        </w:r>
        <w:r w:rsidRPr="0067398F" w:rsidDel="00BA2A06">
          <w:rPr>
            <w:rFonts w:ascii="GHEA Grapalat" w:hAnsi="GHEA Grapalat"/>
            <w:i/>
            <w:sz w:val="18"/>
            <w:szCs w:val="18"/>
          </w:rPr>
          <w:delText>П</w:delText>
        </w:r>
        <w:r w:rsidDel="00BA2A06">
          <w:rPr>
            <w:rFonts w:ascii="GHEA Grapalat" w:hAnsi="GHEA Grapalat"/>
            <w:i/>
            <w:sz w:val="18"/>
            <w:szCs w:val="18"/>
          </w:rPr>
          <w:delText>редп</w:delText>
        </w:r>
        <w:r w:rsidRPr="00AA4D5E" w:rsidDel="00BA2A06">
          <w:rPr>
            <w:rFonts w:ascii="GHEA Grapalat" w:hAnsi="GHEA Grapalat"/>
            <w:i/>
          </w:rPr>
          <w:delText>оследний абзац пункта 7.1 снимается из приглашения, если процедура закупки не организована на основании пункта 2 части 6 статьи 15 Закона.</w:delText>
        </w:r>
      </w:del>
    </w:p>
    <w:p w:rsidR="002A7D19" w:rsidRPr="00EE76ED" w:rsidDel="00BA2A06" w:rsidRDefault="002A7D19" w:rsidP="00AA4D5E">
      <w:pPr>
        <w:pStyle w:val="FootnoteText"/>
        <w:jc w:val="both"/>
        <w:rPr>
          <w:del w:id="2721" w:author="user" w:date="2023-08-29T14:38:00Z"/>
          <w:rFonts w:asciiTheme="minorHAnsi" w:hAnsiTheme="minorHAnsi"/>
          <w:vertAlign w:val="superscript"/>
        </w:rPr>
      </w:pPr>
      <w:del w:id="2722" w:author="user" w:date="2023-08-29T14:38:00Z">
        <w:r w:rsidRPr="00FD55EB" w:rsidDel="00BA2A06">
          <w:rPr>
            <w:rFonts w:ascii="GHEA Grapalat" w:hAnsi="GHEA Grapalat"/>
            <w:i/>
            <w:sz w:val="18"/>
            <w:szCs w:val="18"/>
            <w:vertAlign w:val="superscript"/>
          </w:rPr>
          <w:delText>9.2</w:delText>
        </w:r>
        <w:r w:rsidRPr="002F0DCF" w:rsidDel="00BA2A06">
          <w:rPr>
            <w:rFonts w:ascii="GHEA Grapalat" w:hAnsi="GHEA Grapalat"/>
            <w:i/>
            <w:sz w:val="18"/>
            <w:szCs w:val="18"/>
            <w:vertAlign w:val="superscript"/>
          </w:rPr>
          <w:delText xml:space="preserve"> </w:delText>
        </w:r>
        <w:r w:rsidRPr="002F0DCF" w:rsidDel="00BA2A06">
          <w:rPr>
            <w:rFonts w:ascii="GHEA Grapalat" w:hAnsi="GHEA Grapalat"/>
            <w:i/>
          </w:rPr>
          <w:delText xml:space="preserve">Если процедура организуется на основании пункта 2 части 6 статьи 15 Закона </w:delText>
        </w:r>
        <w:r w:rsidRPr="00AA4D5E" w:rsidDel="00BA2A06">
          <w:rPr>
            <w:rFonts w:ascii="GHEA Grapalat" w:hAnsi="GHEA Grapalat"/>
            <w:i/>
          </w:rPr>
          <w:delText>"</w:delText>
        </w:r>
        <w:r w:rsidRPr="002F0DCF" w:rsidDel="00BA2A06">
          <w:rPr>
            <w:rFonts w:ascii="GHEA Grapalat" w:hAnsi="GHEA Grapalat"/>
            <w:i/>
          </w:rPr>
          <w:delText xml:space="preserve">О закупках </w:delText>
        </w:r>
        <w:r w:rsidRPr="00AA4D5E" w:rsidDel="00BA2A06">
          <w:rPr>
            <w:rFonts w:ascii="GHEA Grapalat" w:hAnsi="GHEA Grapalat"/>
            <w:i/>
          </w:rPr>
          <w:delText>"</w:delText>
        </w:r>
        <w:r w:rsidRPr="002F0DCF" w:rsidDel="00BA2A06">
          <w:rPr>
            <w:rFonts w:ascii="GHEA Grapalat" w:hAnsi="GHEA Grapalat"/>
            <w:i/>
          </w:rPr>
          <w:delTex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delText>
        </w:r>
        <w:r w:rsidRPr="00AA4D5E" w:rsidDel="00BA2A06">
          <w:rPr>
            <w:rFonts w:ascii="GHEA Grapalat" w:hAnsi="GHEA Grapalat"/>
            <w:i/>
          </w:rPr>
          <w:delText>"</w:delText>
        </w:r>
        <w:r w:rsidRPr="002F0DCF" w:rsidDel="00BA2A06">
          <w:rPr>
            <w:rFonts w:ascii="GHEA Grapalat" w:hAnsi="GHEA Grapalat"/>
            <w:i/>
          </w:rPr>
          <w:delText>90 (девяноста) рабочих дней</w:delText>
        </w:r>
        <w:r w:rsidRPr="00AA4D5E" w:rsidDel="00BA2A06">
          <w:rPr>
            <w:rFonts w:ascii="GHEA Grapalat" w:hAnsi="GHEA Grapalat"/>
            <w:i/>
          </w:rPr>
          <w:delText>"</w:delText>
        </w:r>
        <w:r w:rsidRPr="002F0DCF" w:rsidDel="00BA2A06">
          <w:rPr>
            <w:rFonts w:ascii="GHEA Grapalat" w:hAnsi="GHEA Grapalat"/>
            <w:i/>
          </w:rPr>
          <w:delText xml:space="preserve"> заменяются на слова </w:delText>
        </w:r>
        <w:r w:rsidRPr="00AA4D5E" w:rsidDel="00BA2A06">
          <w:rPr>
            <w:rFonts w:ascii="GHEA Grapalat" w:hAnsi="GHEA Grapalat"/>
            <w:i/>
          </w:rPr>
          <w:delText>"</w:delText>
        </w:r>
        <w:r w:rsidRPr="002F0DCF" w:rsidDel="00BA2A06">
          <w:rPr>
            <w:rFonts w:ascii="GHEA Grapalat" w:hAnsi="GHEA Grapalat"/>
            <w:i/>
          </w:rPr>
          <w:delText>120 (сто двадцати) рабочих дней</w:delText>
        </w:r>
        <w:r w:rsidRPr="00AA4D5E" w:rsidDel="00BA2A06">
          <w:rPr>
            <w:rFonts w:ascii="GHEA Grapalat" w:hAnsi="GHEA Grapalat"/>
            <w:i/>
          </w:rPr>
          <w:delText>".</w:delText>
        </w:r>
      </w:del>
    </w:p>
    <w:p w:rsidR="002A7D19" w:rsidRPr="002C2499" w:rsidDel="00BA2A06" w:rsidRDefault="002A7D19" w:rsidP="00AA4D5E">
      <w:pPr>
        <w:pStyle w:val="FootnoteText"/>
        <w:jc w:val="both"/>
        <w:rPr>
          <w:del w:id="2723" w:author="user" w:date="2023-08-29T14:38:00Z"/>
        </w:rPr>
      </w:pPr>
    </w:p>
    <w:p w:rsidR="002A7D19" w:rsidRPr="000811C1" w:rsidDel="00BA2A06" w:rsidRDefault="002A7D19">
      <w:pPr>
        <w:pStyle w:val="FootnoteText"/>
        <w:rPr>
          <w:del w:id="2724" w:author="user" w:date="2023-08-29T14:38:00Z"/>
          <w:rFonts w:asciiTheme="minorHAnsi" w:hAnsiTheme="minorHAnsi"/>
        </w:rPr>
      </w:pPr>
    </w:p>
  </w:footnote>
  <w:footnote w:id="9">
    <w:p w:rsidR="002A7D19" w:rsidRPr="00FE2AA4" w:rsidDel="00BA2A06" w:rsidRDefault="002A7D19">
      <w:pPr>
        <w:pStyle w:val="FootnoteText"/>
        <w:rPr>
          <w:del w:id="2767" w:author="user" w:date="2023-08-29T14:39:00Z"/>
          <w:rFonts w:asciiTheme="minorHAnsi" w:hAnsiTheme="minorHAnsi"/>
          <w:i/>
        </w:rPr>
      </w:pPr>
      <w:del w:id="2768" w:author="user" w:date="2023-08-29T14:39:00Z">
        <w:r w:rsidDel="00BA2A06">
          <w:rPr>
            <w:rStyle w:val="FootnoteReference"/>
          </w:rPr>
          <w:delText>10</w:delText>
        </w:r>
        <w:r w:rsidRPr="00FE2AA4" w:rsidDel="00BA2A06">
          <w:rPr>
            <w:i/>
          </w:rPr>
          <w:delText xml:space="preserve"> </w:delText>
        </w:r>
        <w:r w:rsidRPr="00FE2AA4" w:rsidDel="00BA2A06">
          <w:rPr>
            <w:rFonts w:asciiTheme="minorHAnsi" w:hAnsiTheme="minorHAnsi"/>
            <w:i/>
          </w:rPr>
          <w:delText>Устанавливается заказчиком.</w:delText>
        </w:r>
      </w:del>
    </w:p>
  </w:footnote>
  <w:footnote w:id="10">
    <w:p w:rsidR="002A7D19" w:rsidRPr="008842CE" w:rsidDel="00C478F0" w:rsidRDefault="002A7D19" w:rsidP="0093610F">
      <w:pPr>
        <w:pStyle w:val="FootnoteText"/>
        <w:widowControl w:val="0"/>
        <w:jc w:val="both"/>
        <w:rPr>
          <w:del w:id="2774" w:author="user" w:date="2023-09-08T13:02:00Z"/>
          <w:rFonts w:ascii="GHEA Grapalat" w:hAnsi="GHEA Grapalat"/>
          <w:lang w:val="af-ZA"/>
        </w:rPr>
      </w:pPr>
      <w:del w:id="2775" w:author="user" w:date="2023-09-08T13:02:00Z">
        <w:r w:rsidDel="00C478F0">
          <w:rPr>
            <w:rStyle w:val="FootnoteReference"/>
          </w:rPr>
          <w:delText>11</w:delText>
        </w:r>
        <w:r w:rsidDel="00C478F0">
          <w:delText xml:space="preserve"> </w:delText>
        </w:r>
        <w:r w:rsidRPr="008842CE" w:rsidDel="00C478F0">
          <w:rPr>
            <w:rFonts w:ascii="GHEA Grapalat" w:hAnsi="GHEA Grapalat"/>
            <w:i/>
          </w:rPr>
          <w:delText>Настоящее предложение исключается из приглашения, если процедура закупки не организуется по лотам.</w:delText>
        </w:r>
      </w:del>
    </w:p>
    <w:p w:rsidR="002A7D19" w:rsidRPr="000811C1" w:rsidDel="00C478F0" w:rsidRDefault="002A7D19">
      <w:pPr>
        <w:pStyle w:val="FootnoteText"/>
        <w:rPr>
          <w:del w:id="2776" w:author="user" w:date="2023-09-08T13:02:00Z"/>
          <w:lang w:val="af-ZA"/>
        </w:rPr>
      </w:pPr>
    </w:p>
  </w:footnote>
  <w:footnote w:id="11">
    <w:p w:rsidR="002A7D19" w:rsidDel="000102AF" w:rsidRDefault="002A7D19" w:rsidP="00636142">
      <w:pPr>
        <w:pStyle w:val="FootnoteText"/>
        <w:jc w:val="both"/>
        <w:rPr>
          <w:del w:id="2815" w:author="user" w:date="2023-09-08T13:19:00Z"/>
          <w:rFonts w:ascii="GHEA Grapalat" w:hAnsi="GHEA Grapalat"/>
          <w:i/>
          <w:lang w:val="hy-AM"/>
        </w:rPr>
      </w:pPr>
    </w:p>
    <w:p w:rsidR="002A7D19" w:rsidRPr="002227A9" w:rsidDel="000102AF" w:rsidRDefault="002A7D19" w:rsidP="00636142">
      <w:pPr>
        <w:pStyle w:val="FootnoteText"/>
        <w:jc w:val="both"/>
        <w:rPr>
          <w:del w:id="2816" w:author="user" w:date="2023-09-08T13:19:00Z"/>
          <w:rFonts w:ascii="GHEA Grapalat" w:hAnsi="GHEA Grapalat"/>
          <w:i/>
        </w:rPr>
      </w:pPr>
      <w:del w:id="2817" w:author="user" w:date="2023-09-08T13:19:00Z">
        <w:r w:rsidRPr="00C67FAB" w:rsidDel="000102AF">
          <w:rPr>
            <w:rStyle w:val="FootnoteReference"/>
            <w:rFonts w:ascii="GHEA Grapalat" w:hAnsi="GHEA Grapalat"/>
            <w:i/>
          </w:rPr>
          <w:delText>12</w:delText>
        </w:r>
        <w:r w:rsidDel="000102AF">
          <w:rPr>
            <w:rFonts w:ascii="GHEA Grapalat" w:hAnsi="GHEA Grapalat"/>
            <w:i/>
          </w:rPr>
          <w:delText xml:space="preserve"> Если </w:delText>
        </w:r>
      </w:del>
    </w:p>
    <w:p w:rsidR="002A7D19" w:rsidRPr="00636142" w:rsidDel="000102AF" w:rsidRDefault="002A7D19" w:rsidP="00636142">
      <w:pPr>
        <w:pStyle w:val="FootnoteText"/>
        <w:jc w:val="both"/>
        <w:rPr>
          <w:del w:id="2818" w:author="user" w:date="2023-09-08T13:19:00Z"/>
          <w:rFonts w:ascii="GHEA Grapalat" w:hAnsi="GHEA Grapalat"/>
          <w:i/>
        </w:rPr>
      </w:pPr>
      <w:del w:id="2819" w:author="user" w:date="2023-09-08T13:19:00Z">
        <w:r w:rsidDel="000102AF">
          <w:rPr>
            <w:rFonts w:ascii="GHEA Grapalat" w:hAnsi="GHEA Grapalat"/>
            <w:i/>
          </w:rPr>
          <w:delText xml:space="preserve">- </w:delText>
        </w:r>
        <w:r w:rsidRPr="000C74F3" w:rsidDel="000102AF">
          <w:rPr>
            <w:rFonts w:ascii="GHEA Grapalat" w:hAnsi="GHEA Grapalat"/>
            <w:i/>
          </w:rPr>
          <w:delTex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delText>
        </w:r>
        <w:r w:rsidRPr="00E32500" w:rsidDel="000102AF">
          <w:rPr>
            <w:rFonts w:ascii="GHEA Grapalat" w:hAnsi="GHEA Grapalat"/>
            <w:i/>
          </w:rPr>
          <w:delText>ю</w:delText>
        </w:r>
        <w:r w:rsidRPr="000C74F3" w:rsidDel="000102AF">
          <w:rPr>
            <w:rFonts w:ascii="GHEA Grapalat" w:hAnsi="GHEA Grapalat"/>
            <w:i/>
          </w:rPr>
          <w:delText xml:space="preserve"> 4.1”</w:delText>
        </w:r>
        <w:r w:rsidRPr="00636142" w:rsidDel="000102AF">
          <w:rPr>
            <w:rFonts w:ascii="GHEA Grapalat" w:hAnsi="GHEA Grapalat"/>
            <w:i/>
          </w:rPr>
          <w:delText>,</w:delText>
        </w:r>
      </w:del>
    </w:p>
    <w:p w:rsidR="002A7D19" w:rsidRPr="0092041F" w:rsidDel="000102AF" w:rsidRDefault="002A7D19" w:rsidP="00636142">
      <w:pPr>
        <w:pStyle w:val="FootnoteText"/>
        <w:jc w:val="both"/>
        <w:rPr>
          <w:del w:id="2820" w:author="user" w:date="2023-09-08T13:19:00Z"/>
          <w:rFonts w:ascii="GHEA Grapalat" w:hAnsi="GHEA Grapalat"/>
          <w:i/>
        </w:rPr>
      </w:pPr>
      <w:del w:id="2821" w:author="user" w:date="2023-09-08T13:19:00Z">
        <w:r w:rsidDel="000102AF">
          <w:rPr>
            <w:rFonts w:ascii="GHEA Grapalat" w:hAnsi="GHEA Grapalat"/>
            <w:i/>
          </w:rPr>
          <w:delText xml:space="preserve">- </w:delText>
        </w:r>
        <w:r w:rsidRPr="000C74F3" w:rsidDel="000102AF">
          <w:rPr>
            <w:rFonts w:ascii="GHEA Grapalat" w:hAnsi="GHEA Grapalat"/>
            <w:i/>
          </w:rPr>
          <w:delText>в рамках данной процедуры применяется регулирование, установленное абзацем 4 пункта 10.2, то вместо абзацев 4 и 5 устанавливается следующее условие: “</w:delText>
        </w:r>
        <w:r w:rsidDel="000102AF">
          <w:rPr>
            <w:rFonts w:ascii="GHEA Grapalat" w:hAnsi="GHEA Grapalat"/>
            <w:i/>
          </w:rPr>
          <w:delText>П</w:delText>
        </w:r>
        <w:r w:rsidRPr="000C74F3" w:rsidDel="000102AF">
          <w:rPr>
            <w:rFonts w:ascii="GHEA Grapalat" w:hAnsi="GHEA Grapalat"/>
            <w:i/>
          </w:rPr>
          <w:delText xml:space="preserve">осле принятия результата каждого этапа выполнения договора сумма обеспечения квалификации </w:delText>
        </w:r>
        <w:r w:rsidRPr="001738A8" w:rsidDel="000102AF">
          <w:rPr>
            <w:rFonts w:ascii="GHEA Grapalat" w:hAnsi="GHEA Grapalat"/>
            <w:i/>
          </w:rPr>
          <w:delText>уменьшается в пропорции, исчисленной в отношении суммы этого этапа.</w:delText>
        </w:r>
        <w:r w:rsidRPr="001738A8" w:rsidDel="000102AF">
          <w:delText xml:space="preserve"> </w:delText>
        </w:r>
        <w:r w:rsidRPr="001738A8" w:rsidDel="000102AF">
          <w:rPr>
            <w:rFonts w:ascii="GHEA Grapalat" w:hAnsi="GHEA Grapalat"/>
            <w:i/>
          </w:rPr>
          <w:delText xml:space="preserve">Обеспечение </w:delText>
        </w:r>
        <w:r w:rsidRPr="007E7753" w:rsidDel="000102AF">
          <w:rPr>
            <w:rFonts w:ascii="GHEA Grapalat" w:hAnsi="GHEA Grapalat"/>
            <w:i/>
          </w:rPr>
          <w:delText>к</w:delText>
        </w:r>
        <w:r w:rsidRPr="00763113" w:rsidDel="000102AF">
          <w:rPr>
            <w:rFonts w:ascii="GHEA Grapalat" w:hAnsi="GHEA Grapalat"/>
            <w:i/>
          </w:rPr>
          <w:delText>валификаци</w:delText>
        </w:r>
        <w:r w:rsidRPr="007E7753" w:rsidDel="000102AF">
          <w:rPr>
            <w:rFonts w:ascii="GHEA Grapalat" w:hAnsi="GHEA Grapalat"/>
            <w:i/>
          </w:rPr>
          <w:delText>и</w:delText>
        </w:r>
        <w:r w:rsidRPr="00763113" w:rsidDel="000102AF">
          <w:rPr>
            <w:rFonts w:ascii="GHEA Grapalat" w:hAnsi="GHEA Grapalat"/>
            <w:i/>
          </w:rPr>
          <w:delText xml:space="preserve"> в виде гарантии </w:delText>
        </w:r>
        <w:r w:rsidDel="000102AF">
          <w:rPr>
            <w:rFonts w:ascii="GHEA Grapalat" w:hAnsi="GHEA Grapalat"/>
            <w:i/>
          </w:rPr>
          <w:delText>отоб</w:delText>
        </w:r>
        <w:r w:rsidRPr="00763113" w:rsidDel="000102AF">
          <w:rPr>
            <w:rFonts w:ascii="GHEA Grapalat" w:hAnsi="GHEA Grapalat"/>
            <w:i/>
          </w:rPr>
          <w:delText xml:space="preserve">ранный участник представляет согласно приложению 4.1.", а приложение 4 </w:delText>
        </w:r>
        <w:r w:rsidDel="000102AF">
          <w:rPr>
            <w:rFonts w:ascii="GHEA Grapalat" w:hAnsi="GHEA Grapalat"/>
            <w:i/>
          </w:rPr>
          <w:delText>исключается из</w:delText>
        </w:r>
        <w:r w:rsidRPr="00763113" w:rsidDel="000102AF">
          <w:rPr>
            <w:rFonts w:ascii="GHEA Grapalat" w:hAnsi="GHEA Grapalat"/>
            <w:i/>
          </w:rPr>
          <w:delText xml:space="preserve"> приглашения</w:delText>
        </w:r>
        <w:r w:rsidDel="000102AF">
          <w:rPr>
            <w:rFonts w:ascii="GHEA Grapalat" w:hAnsi="GHEA Grapalat"/>
            <w:i/>
          </w:rPr>
          <w:delText>.</w:delText>
        </w:r>
      </w:del>
    </w:p>
    <w:p w:rsidR="002A7D19" w:rsidRPr="0092041F" w:rsidDel="000102AF" w:rsidRDefault="002A7D19" w:rsidP="00C67FAB">
      <w:pPr>
        <w:pStyle w:val="FootnoteText"/>
        <w:jc w:val="both"/>
        <w:rPr>
          <w:del w:id="2822" w:author="user" w:date="2023-09-08T13:19:00Z"/>
          <w:rFonts w:ascii="GHEA Grapalat" w:hAnsi="GHEA Grapalat"/>
          <w:i/>
        </w:rPr>
      </w:pPr>
    </w:p>
  </w:footnote>
  <w:footnote w:id="12">
    <w:p w:rsidR="002A7D19" w:rsidRPr="004A4643" w:rsidDel="000102AF" w:rsidRDefault="002A7D19" w:rsidP="00C67FAB">
      <w:pPr>
        <w:pStyle w:val="FootnoteText"/>
        <w:jc w:val="both"/>
        <w:rPr>
          <w:del w:id="2847" w:author="user" w:date="2023-09-08T13:22:00Z"/>
          <w:rFonts w:ascii="GHEA Grapalat" w:hAnsi="GHEA Grapalat"/>
          <w:i/>
          <w:lang w:val="hy-AM"/>
        </w:rPr>
      </w:pPr>
      <w:del w:id="2848" w:author="user" w:date="2023-09-08T13:22:00Z">
        <w:r w:rsidRPr="004A4643" w:rsidDel="000102AF">
          <w:rPr>
            <w:rStyle w:val="FootnoteReference"/>
            <w:rFonts w:ascii="GHEA Grapalat" w:hAnsi="GHEA Grapalat"/>
            <w:i/>
          </w:rPr>
          <w:delText>13</w:delText>
        </w:r>
        <w:r w:rsidRPr="004A4643" w:rsidDel="000102AF">
          <w:rPr>
            <w:rFonts w:ascii="GHEA Grapalat" w:hAnsi="GHEA Grapalat"/>
            <w:i/>
          </w:rPr>
          <w:delText xml:space="preserve"> Если цена закупаемого по заявке на закупку товара не превышает </w:delText>
        </w:r>
        <w:r w:rsidRPr="004A4643" w:rsidDel="000102AF">
          <w:rPr>
            <w:rFonts w:ascii="GHEA Grapalat" w:hAnsi="GHEA Grapalat"/>
            <w:i/>
            <w:lang w:val="hy-AM"/>
          </w:rPr>
          <w:delText>25</w:delText>
        </w:r>
        <w:r w:rsidRPr="004A4643" w:rsidDel="000102AF">
          <w:rPr>
            <w:rFonts w:ascii="GHEA Grapalat" w:hAnsi="GHEA Grapalat"/>
            <w:i/>
          </w:rPr>
          <w:delText xml:space="preserve"> млн. драмов РА, то слова </w:delText>
        </w:r>
        <w:r w:rsidRPr="004A4643" w:rsidDel="000102AF">
          <w:rPr>
            <w:rFonts w:ascii="GHEA Grapalat" w:hAnsi="GHEA Grapalat" w:cs="Times Armenian"/>
            <w:i/>
          </w:rPr>
          <w:delText>”</w:delText>
        </w:r>
        <w:r w:rsidRPr="004A4643" w:rsidDel="000102AF">
          <w:rPr>
            <w:rFonts w:ascii="GHEA Grapalat" w:hAnsi="GHEA Grapalat"/>
            <w:i/>
          </w:rPr>
          <w:delTex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delText>
        </w:r>
        <w:r w:rsidRPr="004A4643" w:rsidDel="000102AF">
          <w:rPr>
            <w:rFonts w:ascii="GHEA Grapalat" w:hAnsi="GHEA Grapalat" w:cs="Sylfaen"/>
            <w:i/>
            <w:sz w:val="16"/>
            <w:szCs w:val="16"/>
          </w:rPr>
          <w:delText>”</w:delText>
        </w:r>
        <w:r w:rsidRPr="004A4643" w:rsidDel="000102AF">
          <w:rPr>
            <w:rFonts w:ascii="GHEA Grapalat" w:hAnsi="GHEA Grapalat" w:cs="Sylfaen"/>
            <w:i/>
            <w:sz w:val="16"/>
            <w:szCs w:val="16"/>
            <w:lang w:val="hy-AM"/>
          </w:rPr>
          <w:delText xml:space="preserve">, </w:delText>
        </w:r>
        <w:r w:rsidRPr="004A4643" w:rsidDel="000102AF">
          <w:rPr>
            <w:rFonts w:ascii="GHEA Grapalat" w:hAnsi="GHEA Grapalat" w:cs="Sylfaen"/>
            <w:i/>
            <w:sz w:val="16"/>
            <w:szCs w:val="16"/>
          </w:rPr>
          <w:delText xml:space="preserve">а </w:delText>
        </w:r>
        <w:r w:rsidRPr="004A4643" w:rsidDel="000102AF">
          <w:rPr>
            <w:rFonts w:ascii="GHEA Grapalat" w:hAnsi="GHEA Grapalat"/>
            <w:i/>
          </w:rPr>
          <w:delText>число "90", указанное в абзаце 3, заменяется числом " 20".</w:delText>
        </w:r>
      </w:del>
    </w:p>
  </w:footnote>
  <w:footnote w:id="13">
    <w:p w:rsidR="002A7D19" w:rsidRPr="008E4439" w:rsidDel="00B77798" w:rsidRDefault="002A7D19" w:rsidP="000811C1">
      <w:pPr>
        <w:pStyle w:val="BodyTextIndent"/>
        <w:widowControl w:val="0"/>
        <w:spacing w:after="160" w:line="240" w:lineRule="auto"/>
        <w:ind w:firstLine="0"/>
        <w:jc w:val="left"/>
        <w:rPr>
          <w:del w:id="2870" w:author="user" w:date="2023-09-08T13:29:00Z"/>
          <w:rFonts w:ascii="GHEA Grapalat" w:hAnsi="GHEA Grapalat"/>
          <w:u w:val="single"/>
        </w:rPr>
      </w:pPr>
      <w:del w:id="2871" w:author="user" w:date="2023-09-08T13:29:00Z">
        <w:r w:rsidRPr="008E4439" w:rsidDel="00B77798">
          <w:rPr>
            <w:rStyle w:val="FootnoteReference"/>
          </w:rPr>
          <w:delText>14</w:delText>
        </w:r>
        <w:r w:rsidRPr="008E4439" w:rsidDel="00B77798">
          <w:delText xml:space="preserve"> </w:delText>
        </w:r>
        <w:r w:rsidRPr="008E4439" w:rsidDel="00B77798">
          <w:rPr>
            <w:rFonts w:ascii="GHEA Grapalat" w:hAnsi="GHEA Grapalat"/>
          </w:rPr>
          <w:delText>Настоящий пункт редактируется согласно соответствующему заказчику</w:delText>
        </w:r>
      </w:del>
    </w:p>
    <w:p w:rsidR="002A7D19" w:rsidRPr="000811C1" w:rsidDel="00B77798" w:rsidRDefault="002A7D19" w:rsidP="0027573B">
      <w:pPr>
        <w:pStyle w:val="FootnoteText"/>
        <w:rPr>
          <w:del w:id="2872" w:author="user" w:date="2023-09-08T13:29:00Z"/>
          <w:rFonts w:ascii="Sylfaen" w:hAnsi="Sylfaen"/>
          <w:sz w:val="18"/>
          <w:szCs w:val="18"/>
        </w:rPr>
      </w:pPr>
    </w:p>
  </w:footnote>
  <w:footnote w:id="14">
    <w:p w:rsidR="002A7D19" w:rsidRPr="00A31673" w:rsidRDefault="002A7D19">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5">
    <w:p w:rsidR="002A7D19" w:rsidRPr="00DE7706" w:rsidRDefault="002A7D19">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6">
    <w:p w:rsidR="002A7D19" w:rsidRPr="00B666FB" w:rsidDel="005E3531" w:rsidRDefault="002A7D19">
      <w:pPr>
        <w:pStyle w:val="FootnoteText"/>
        <w:rPr>
          <w:del w:id="2910" w:author="user" w:date="2023-09-08T13:32:00Z"/>
        </w:rPr>
      </w:pPr>
      <w:del w:id="2911" w:author="user" w:date="2023-09-08T13:32:00Z">
        <w:r w:rsidDel="005E3531">
          <w:rPr>
            <w:rStyle w:val="FootnoteReference"/>
          </w:rPr>
          <w:delText>*</w:delText>
        </w:r>
        <w:r w:rsidDel="005E3531">
          <w:delText xml:space="preserve"> </w:delText>
        </w:r>
        <w:r w:rsidRPr="00DC619D" w:rsidDel="005E3531">
          <w:rPr>
            <w:rFonts w:ascii="GHEA Grapalat" w:hAnsi="GHEA Grapalat"/>
            <w:i/>
          </w:rPr>
          <w:delText>Заполняется секретарем Комиссии до опубликования приглашения в бюллетене</w:delText>
        </w:r>
      </w:del>
    </w:p>
  </w:footnote>
  <w:footnote w:id="17">
    <w:p w:rsidR="002A7D19" w:rsidRPr="008416BA" w:rsidRDefault="002A7D19"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2A7D19" w:rsidRDefault="002A7D19" w:rsidP="006B3E56">
      <w:pPr>
        <w:jc w:val="both"/>
      </w:pPr>
    </w:p>
    <w:p w:rsidR="002A7D19" w:rsidRPr="008B70EB" w:rsidRDefault="002A7D19"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2A7D19" w:rsidRPr="008B70EB" w:rsidRDefault="002A7D19"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2A7D19" w:rsidRPr="008B70EB" w:rsidRDefault="002A7D19"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2A7D19" w:rsidRDefault="002A7D19" w:rsidP="00637230">
      <w:pPr>
        <w:jc w:val="both"/>
        <w:rPr>
          <w:rFonts w:asciiTheme="minorHAnsi" w:hAnsiTheme="minorHAnsi"/>
          <w:lang w:val="af-ZA"/>
        </w:rPr>
      </w:pPr>
    </w:p>
  </w:footnote>
  <w:footnote w:id="18">
    <w:p w:rsidR="002A7D19" w:rsidRPr="00A25D1B" w:rsidRDefault="002A7D19" w:rsidP="00D043C1">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2A7D19" w:rsidRPr="00DC619D" w:rsidRDefault="002A7D19"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20">
    <w:p w:rsidR="002A7D19" w:rsidRPr="00D3436F" w:rsidRDefault="002A7D1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2A7D19" w:rsidRPr="00D3436F" w:rsidRDefault="002A7D19">
      <w:pPr>
        <w:pStyle w:val="FootnoteText"/>
        <w:rPr>
          <w:lang w:val="es-ES"/>
        </w:rPr>
      </w:pPr>
    </w:p>
  </w:footnote>
  <w:footnote w:id="21">
    <w:p w:rsidR="002A7D19" w:rsidRPr="00DC0B85" w:rsidDel="002526A6" w:rsidRDefault="002A7D19">
      <w:pPr>
        <w:pStyle w:val="FootnoteText"/>
        <w:rPr>
          <w:del w:id="3038" w:author="user" w:date="2023-09-08T13:38:00Z"/>
          <w:rFonts w:ascii="GHEA Grapalat" w:hAnsi="GHEA Grapalat"/>
          <w:i/>
        </w:rPr>
      </w:pPr>
      <w:del w:id="3039" w:author="user" w:date="2023-09-08T13:38:00Z">
        <w:r w:rsidDel="002526A6">
          <w:rPr>
            <w:rStyle w:val="FootnoteReference"/>
          </w:rPr>
          <w:delText>*</w:delText>
        </w:r>
        <w:r w:rsidDel="002526A6">
          <w:delText xml:space="preserve"> </w:delText>
        </w:r>
        <w:r w:rsidRPr="008842CE" w:rsidDel="002526A6">
          <w:rPr>
            <w:rFonts w:ascii="GHEA Grapalat" w:hAnsi="GHEA Grapalat"/>
            <w:i/>
          </w:rPr>
          <w:delText>Заполняется секретарем Комиссии до опубликования приглашения в бюллетене</w:delText>
        </w:r>
        <w:r w:rsidRPr="00DC0B85" w:rsidDel="002526A6">
          <w:rPr>
            <w:rFonts w:ascii="GHEA Grapalat" w:hAnsi="GHEA Grapalat"/>
            <w:i/>
          </w:rPr>
          <w:delText>.</w:delText>
        </w:r>
      </w:del>
    </w:p>
    <w:p w:rsidR="002A7D19" w:rsidRPr="00B138F3" w:rsidDel="002526A6" w:rsidRDefault="002A7D19" w:rsidP="00DC0B85">
      <w:pPr>
        <w:widowControl w:val="0"/>
        <w:spacing w:after="160"/>
        <w:ind w:right="-286"/>
        <w:jc w:val="both"/>
        <w:rPr>
          <w:del w:id="3040" w:author="user" w:date="2023-09-08T13:38:00Z"/>
          <w:rFonts w:ascii="GHEA Grapalat" w:hAnsi="GHEA Grapalat"/>
          <w:b/>
        </w:rPr>
      </w:pPr>
      <w:del w:id="3041" w:author="user" w:date="2023-09-08T13:38:00Z">
        <w:r w:rsidRPr="00B61EF3" w:rsidDel="002526A6">
          <w:rPr>
            <w:rFonts w:ascii="GHEA Grapalat" w:hAnsi="GHEA Grapalat"/>
            <w:i/>
            <w:szCs w:val="16"/>
          </w:rPr>
          <w:delText>**</w:delText>
        </w:r>
        <w:r w:rsidRPr="00DC0B85" w:rsidDel="002526A6">
          <w:rPr>
            <w:rFonts w:ascii="GHEA Grapalat" w:hAnsi="GHEA Grapalat"/>
            <w:i/>
            <w:sz w:val="20"/>
            <w:szCs w:val="20"/>
          </w:rPr>
          <w:delTex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слова "девяносто рабочих дней" заменяются словами "сто двадцать рабочих дней".</w:delText>
        </w:r>
      </w:del>
    </w:p>
    <w:p w:rsidR="002A7D19" w:rsidRPr="00DC0B85" w:rsidDel="002526A6" w:rsidRDefault="002A7D19" w:rsidP="00DC0B85">
      <w:pPr>
        <w:pStyle w:val="FootnoteText"/>
        <w:ind w:right="-286" w:firstLine="567"/>
        <w:rPr>
          <w:del w:id="3042" w:author="user" w:date="2023-09-08T13:38:00Z"/>
        </w:rPr>
      </w:pPr>
    </w:p>
  </w:footnote>
  <w:footnote w:id="22">
    <w:p w:rsidR="002A7D19" w:rsidRPr="00217344" w:rsidDel="002526A6" w:rsidRDefault="002A7D19" w:rsidP="007B3F5F">
      <w:pPr>
        <w:pStyle w:val="FootnoteText"/>
        <w:rPr>
          <w:del w:id="3144" w:author="user" w:date="2023-09-08T13:38:00Z"/>
        </w:rPr>
      </w:pPr>
      <w:del w:id="3145" w:author="user" w:date="2023-09-08T13:38:00Z">
        <w:r w:rsidDel="002526A6">
          <w:rPr>
            <w:rStyle w:val="FootnoteReference"/>
          </w:rPr>
          <w:delText>*</w:delText>
        </w:r>
        <w:r w:rsidDel="002526A6">
          <w:delText xml:space="preserve"> </w:delText>
        </w:r>
        <w:r w:rsidRPr="008842CE" w:rsidDel="002526A6">
          <w:rPr>
            <w:rFonts w:ascii="GHEA Grapalat" w:hAnsi="GHEA Grapalat"/>
            <w:i/>
          </w:rPr>
          <w:delText>Заполняется секретарем Комиссии до опубликования приглашения в бюллетене</w:delText>
        </w:r>
      </w:del>
    </w:p>
  </w:footnote>
  <w:footnote w:id="23">
    <w:p w:rsidR="002A7D19" w:rsidRPr="00217344" w:rsidDel="002526A6" w:rsidRDefault="002A7D19" w:rsidP="003E31E5">
      <w:pPr>
        <w:pStyle w:val="FootnoteText"/>
        <w:rPr>
          <w:del w:id="3260" w:author="user" w:date="2023-09-08T13:38:00Z"/>
        </w:rPr>
      </w:pPr>
      <w:del w:id="3261" w:author="user" w:date="2023-09-08T13:38:00Z">
        <w:r w:rsidDel="002526A6">
          <w:rPr>
            <w:rStyle w:val="FootnoteReference"/>
          </w:rPr>
          <w:delText>*</w:delText>
        </w:r>
        <w:r w:rsidDel="002526A6">
          <w:delText xml:space="preserve"> </w:delText>
        </w:r>
        <w:r w:rsidRPr="008842CE" w:rsidDel="002526A6">
          <w:rPr>
            <w:rFonts w:ascii="GHEA Grapalat" w:hAnsi="GHEA Grapalat"/>
            <w:i/>
          </w:rPr>
          <w:delText>Заполняется секретарем Комиссии до опубликования приглашения в бюллетене</w:delText>
        </w:r>
      </w:del>
    </w:p>
  </w:footnote>
  <w:footnote w:id="24">
    <w:p w:rsidR="002A7D19" w:rsidRPr="008842CE" w:rsidRDefault="002A7D19"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A7D19" w:rsidRPr="008842CE" w:rsidRDefault="002A7D19" w:rsidP="003D2FE2">
      <w:pPr>
        <w:pStyle w:val="FootnoteText"/>
        <w:jc w:val="both"/>
        <w:rPr>
          <w:rFonts w:ascii="GHEA Grapalat" w:hAnsi="GHEA Grapalat"/>
        </w:rPr>
      </w:pPr>
    </w:p>
  </w:footnote>
  <w:footnote w:id="25">
    <w:p w:rsidR="002A7D19" w:rsidRPr="008842CE" w:rsidRDefault="002A7D19" w:rsidP="003D2FE2">
      <w:pPr>
        <w:pStyle w:val="FootnoteText"/>
        <w:jc w:val="both"/>
      </w:pPr>
    </w:p>
  </w:footnote>
  <w:footnote w:id="26">
    <w:p w:rsidR="002A7D19" w:rsidRPr="00217344" w:rsidDel="002526A6" w:rsidRDefault="002A7D19" w:rsidP="00235549">
      <w:pPr>
        <w:pStyle w:val="FootnoteText"/>
        <w:rPr>
          <w:del w:id="3387" w:author="user" w:date="2023-09-08T13:38:00Z"/>
        </w:rPr>
      </w:pPr>
      <w:del w:id="3388" w:author="user" w:date="2023-09-08T13:38:00Z">
        <w:r w:rsidDel="002526A6">
          <w:rPr>
            <w:rStyle w:val="FootnoteReference"/>
          </w:rPr>
          <w:delText>*</w:delText>
        </w:r>
        <w:r w:rsidDel="002526A6">
          <w:delText xml:space="preserve"> </w:delText>
        </w:r>
        <w:r w:rsidRPr="008842CE" w:rsidDel="002526A6">
          <w:rPr>
            <w:rFonts w:ascii="GHEA Grapalat" w:hAnsi="GHEA Grapalat"/>
            <w:i/>
          </w:rPr>
          <w:delText>Заполняется секретарем Комиссии до опубликования приглашения в бюллетене</w:delText>
        </w:r>
      </w:del>
    </w:p>
  </w:footnote>
  <w:footnote w:id="27">
    <w:p w:rsidR="002A7D19" w:rsidRPr="008842CE" w:rsidRDefault="002A7D19"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2A7D19" w:rsidRPr="008842CE" w:rsidRDefault="002A7D19" w:rsidP="000A214C">
      <w:pPr>
        <w:pStyle w:val="FootnoteText"/>
        <w:jc w:val="both"/>
        <w:rPr>
          <w:rFonts w:ascii="GHEA Grapalat" w:hAnsi="GHEA Grapalat"/>
        </w:rPr>
      </w:pPr>
    </w:p>
  </w:footnote>
  <w:footnote w:id="28">
    <w:p w:rsidR="002A7D19" w:rsidRPr="008842CE" w:rsidRDefault="002A7D19" w:rsidP="000A214C">
      <w:pPr>
        <w:pStyle w:val="FootnoteText"/>
        <w:jc w:val="both"/>
      </w:pPr>
    </w:p>
  </w:footnote>
  <w:footnote w:id="29">
    <w:p w:rsidR="002A7D19" w:rsidRPr="00217344" w:rsidDel="002526A6" w:rsidRDefault="002A7D19" w:rsidP="00A943A0">
      <w:pPr>
        <w:pStyle w:val="FootnoteText"/>
        <w:rPr>
          <w:del w:id="3505" w:author="user" w:date="2023-09-08T13:39:00Z"/>
        </w:rPr>
      </w:pPr>
      <w:del w:id="3506" w:author="user" w:date="2023-09-08T13:39:00Z">
        <w:r w:rsidDel="002526A6">
          <w:rPr>
            <w:rStyle w:val="FootnoteReference"/>
          </w:rPr>
          <w:delText>*</w:delText>
        </w:r>
        <w:r w:rsidDel="002526A6">
          <w:delText xml:space="preserve"> </w:delText>
        </w:r>
        <w:r w:rsidRPr="008842CE" w:rsidDel="002526A6">
          <w:rPr>
            <w:rFonts w:ascii="GHEA Grapalat" w:hAnsi="GHEA Grapalat"/>
            <w:i/>
          </w:rPr>
          <w:delText>Заполняется секретарем Комиссии до опубликования приглашения в бюллетене</w:delText>
        </w:r>
      </w:del>
    </w:p>
  </w:footnote>
  <w:footnote w:id="30">
    <w:p w:rsidR="002A7D19" w:rsidRPr="008842CE" w:rsidRDefault="002A7D19" w:rsidP="008842CE">
      <w:pPr>
        <w:pStyle w:val="FootnoteText"/>
        <w:widowControl w:val="0"/>
        <w:jc w:val="both"/>
        <w:rPr>
          <w:rFonts w:ascii="GHEA Grapalat" w:hAnsi="GHEA Grapalat"/>
        </w:rPr>
      </w:pPr>
      <w:r w:rsidRPr="008842CE">
        <w:rPr>
          <w:rStyle w:val="FootnoteReference"/>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31">
    <w:p w:rsidR="002A7D19" w:rsidRDefault="002A7D19" w:rsidP="00D3436F">
      <w:pPr>
        <w:pStyle w:val="FootnoteText"/>
        <w:widowControl w:val="0"/>
        <w:jc w:val="both"/>
        <w:rPr>
          <w:ins w:id="3626" w:author="Vardan" w:date="2022-03-24T23:31:00Z"/>
          <w:rFonts w:ascii="GHEA Grapalat" w:hAnsi="GHEA Grapalat"/>
          <w:i/>
          <w:lang w:val="hy-AM"/>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2A7D19" w:rsidRPr="00F21C0D" w:rsidRDefault="002A7D19" w:rsidP="00D3436F">
      <w:pPr>
        <w:pStyle w:val="FootnoteText"/>
        <w:widowControl w:val="0"/>
        <w:jc w:val="both"/>
        <w:rPr>
          <w:lang w:val="hy-AM"/>
        </w:rPr>
      </w:pPr>
    </w:p>
  </w:footnote>
  <w:footnote w:id="32">
    <w:p w:rsidR="002A7D19" w:rsidDel="002526A6" w:rsidRDefault="002A7D19" w:rsidP="005E52ED">
      <w:pPr>
        <w:pStyle w:val="FootnoteText"/>
        <w:widowControl w:val="0"/>
        <w:jc w:val="both"/>
        <w:rPr>
          <w:del w:id="3629" w:author="user" w:date="2023-09-08T13:42:00Z"/>
          <w:rFonts w:ascii="GHEA Grapalat" w:hAnsi="GHEA Grapalat"/>
          <w:i/>
        </w:rPr>
      </w:pPr>
      <w:del w:id="3630" w:author="user" w:date="2023-09-08T13:42:00Z">
        <w:r w:rsidDel="002526A6">
          <w:rPr>
            <w:rStyle w:val="FootnoteReference"/>
          </w:rPr>
          <w:delText>18</w:delText>
        </w:r>
        <w:r w:rsidDel="002526A6">
          <w:delText xml:space="preserve"> </w:delText>
        </w:r>
        <w:r w:rsidRPr="008842CE" w:rsidDel="002526A6">
          <w:rPr>
            <w:rFonts w:ascii="GHEA Grapalat" w:hAnsi="GHEA Grapalat"/>
            <w:i/>
          </w:rPr>
          <w:delTex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delText>
        </w:r>
      </w:del>
    </w:p>
    <w:p w:rsidR="002A7D19" w:rsidDel="002526A6" w:rsidRDefault="002A7D19" w:rsidP="005E52ED">
      <w:pPr>
        <w:pStyle w:val="FootnoteText"/>
        <w:widowControl w:val="0"/>
        <w:jc w:val="both"/>
        <w:rPr>
          <w:del w:id="3631" w:author="user" w:date="2023-09-08T13:42:00Z"/>
          <w:rFonts w:ascii="GHEA Grapalat" w:hAnsi="GHEA Grapalat"/>
          <w:i/>
        </w:rPr>
      </w:pPr>
    </w:p>
    <w:p w:rsidR="002A7D19" w:rsidDel="002526A6" w:rsidRDefault="002A7D19" w:rsidP="005E52ED">
      <w:pPr>
        <w:pStyle w:val="FootnoteText"/>
        <w:widowControl w:val="0"/>
        <w:jc w:val="both"/>
        <w:rPr>
          <w:del w:id="3632" w:author="user" w:date="2023-09-08T13:42:00Z"/>
          <w:rFonts w:ascii="GHEA Grapalat" w:hAnsi="GHEA Grapalat"/>
          <w:i/>
        </w:rPr>
      </w:pPr>
    </w:p>
    <w:p w:rsidR="002A7D19" w:rsidRPr="00EB336B" w:rsidDel="002526A6" w:rsidRDefault="002A7D19" w:rsidP="00251F9C">
      <w:pPr>
        <w:pStyle w:val="FootnoteText"/>
        <w:widowControl w:val="0"/>
        <w:jc w:val="both"/>
        <w:rPr>
          <w:del w:id="3633" w:author="user" w:date="2023-09-08T13:42:00Z"/>
          <w:rFonts w:ascii="GHEA Grapalat" w:hAnsi="GHEA Grapalat"/>
          <w:sz w:val="18"/>
          <w:szCs w:val="18"/>
          <w:lang w:val="hy-AM"/>
        </w:rPr>
      </w:pPr>
      <w:del w:id="3634" w:author="user" w:date="2023-09-08T13:42:00Z">
        <w:r w:rsidDel="002526A6">
          <w:rPr>
            <w:rFonts w:ascii="GHEA Grapalat" w:hAnsi="GHEA Grapalat"/>
            <w:sz w:val="18"/>
            <w:szCs w:val="18"/>
            <w:vertAlign w:val="superscript"/>
            <w:lang w:val="hy-AM"/>
          </w:rPr>
          <w:delText>17,1</w:delText>
        </w:r>
        <w:r w:rsidDel="002526A6">
          <w:rPr>
            <w:rFonts w:ascii="GHEA Grapalat" w:hAnsi="GHEA Grapalat"/>
            <w:sz w:val="18"/>
            <w:szCs w:val="18"/>
            <w:lang w:val="hy-AM"/>
          </w:rPr>
          <w:delText xml:space="preserve"> </w:delText>
        </w:r>
        <w:r w:rsidRPr="00421AF9" w:rsidDel="002526A6">
          <w:rPr>
            <w:rFonts w:ascii="GHEA Grapalat" w:hAnsi="GHEA Grapalat"/>
            <w:sz w:val="18"/>
            <w:szCs w:val="18"/>
            <w:lang w:val="hy-AM"/>
          </w:rPr>
          <w:delText>В случае заказчиков, не имеющих счета в казначействе, последний абзац настоящего пункта редактируется следующим содержанием:</w:delText>
        </w:r>
        <w:r w:rsidRPr="00EB336B" w:rsidDel="002526A6">
          <w:delText xml:space="preserve"> </w:delText>
        </w:r>
        <w:r w:rsidDel="002526A6">
          <w:rPr>
            <w:rFonts w:ascii="GHEA Grapalat" w:hAnsi="GHEA Grapalat"/>
            <w:sz w:val="18"/>
            <w:szCs w:val="18"/>
            <w:lang w:val="hy-AM"/>
          </w:rPr>
          <w:delText>«</w:delText>
        </w:r>
        <w:r w:rsidRPr="00421AF9" w:rsidDel="002526A6">
          <w:rPr>
            <w:rFonts w:ascii="GHEA Grapalat" w:hAnsi="GHEA Grapalat"/>
            <w:sz w:val="18"/>
            <w:szCs w:val="18"/>
            <w:lang w:val="hy-AM"/>
          </w:rPr>
          <w:delText xml:space="preserve">При этом оплата за закупку осуществляется в срок, установленный графиком </w:delText>
        </w:r>
        <w:r w:rsidDel="002526A6">
          <w:rPr>
            <w:rFonts w:ascii="GHEA Grapalat" w:hAnsi="GHEA Grapalat"/>
            <w:sz w:val="18"/>
            <w:szCs w:val="18"/>
          </w:rPr>
          <w:delText>o</w:delText>
        </w:r>
        <w:r w:rsidRPr="00421AF9" w:rsidDel="002526A6">
          <w:rPr>
            <w:rFonts w:ascii="GHEA Grapalat" w:hAnsi="GHEA Grapalat"/>
            <w:sz w:val="18"/>
            <w:szCs w:val="18"/>
            <w:lang w:val="hy-AM"/>
          </w:rPr>
          <w:delText>платы настоящего Договора, в течение пяти рабочих дней.</w:delText>
        </w:r>
        <w:r w:rsidDel="002526A6">
          <w:rPr>
            <w:rFonts w:ascii="GHEA Grapalat" w:hAnsi="GHEA Grapalat"/>
            <w:sz w:val="18"/>
            <w:szCs w:val="18"/>
            <w:lang w:val="hy-AM"/>
          </w:rPr>
          <w:delText>»</w:delText>
        </w:r>
      </w:del>
    </w:p>
    <w:p w:rsidR="002A7D19" w:rsidRPr="00D3436F" w:rsidDel="002526A6" w:rsidRDefault="002A7D19">
      <w:pPr>
        <w:pStyle w:val="FootnoteText"/>
        <w:rPr>
          <w:del w:id="3635" w:author="user" w:date="2023-09-08T13:42:00Z"/>
          <w:lang w:val="hy-AM"/>
        </w:rPr>
      </w:pPr>
    </w:p>
  </w:footnote>
  <w:footnote w:id="33">
    <w:p w:rsidR="002A7D19" w:rsidRPr="008842CE" w:rsidDel="00DE6FCB" w:rsidRDefault="002A7D19" w:rsidP="00D90640">
      <w:pPr>
        <w:pStyle w:val="FootnoteText"/>
        <w:widowControl w:val="0"/>
        <w:jc w:val="both"/>
        <w:rPr>
          <w:del w:id="3659" w:author="user" w:date="2023-09-08T13:48:00Z"/>
          <w:rFonts w:ascii="GHEA Grapalat" w:hAnsi="GHEA Grapalat"/>
          <w:lang w:val="hy-AM"/>
        </w:rPr>
      </w:pPr>
      <w:del w:id="3660" w:author="user" w:date="2023-09-08T13:48:00Z">
        <w:r w:rsidDel="00DE6FCB">
          <w:rPr>
            <w:rStyle w:val="FootnoteReference"/>
          </w:rPr>
          <w:delText>19</w:delText>
        </w:r>
        <w:r w:rsidDel="00DE6FCB">
          <w:delText xml:space="preserve"> </w:delText>
        </w:r>
        <w:r w:rsidRPr="008842CE" w:rsidDel="00DE6FCB">
          <w:rPr>
            <w:rFonts w:ascii="GHEA Grapalat" w:hAnsi="GHEA Grapalat"/>
            <w:i/>
          </w:rPr>
          <w:delTex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delText>
        </w:r>
      </w:del>
    </w:p>
    <w:p w:rsidR="002A7D19" w:rsidRPr="00E85250" w:rsidDel="00DE6FCB" w:rsidRDefault="002A7D19" w:rsidP="00D90640">
      <w:pPr>
        <w:widowControl w:val="0"/>
        <w:spacing w:after="160" w:line="360" w:lineRule="auto"/>
        <w:ind w:firstLine="709"/>
        <w:jc w:val="both"/>
        <w:rPr>
          <w:del w:id="3661" w:author="user" w:date="2023-09-08T13:48:00Z"/>
          <w:rFonts w:ascii="GHEA Grapalat" w:hAnsi="GHEA Grapalat"/>
          <w:lang w:val="hy-AM"/>
        </w:rPr>
      </w:pPr>
    </w:p>
    <w:p w:rsidR="002A7D19" w:rsidRPr="00D3436F" w:rsidDel="00DE6FCB" w:rsidRDefault="002A7D19">
      <w:pPr>
        <w:pStyle w:val="FootnoteText"/>
        <w:rPr>
          <w:del w:id="3662" w:author="user" w:date="2023-09-08T13:48:00Z"/>
          <w:lang w:val="hy-AM"/>
        </w:rPr>
      </w:pPr>
    </w:p>
  </w:footnote>
  <w:footnote w:id="34">
    <w:p w:rsidR="002A7D19" w:rsidRPr="00402BC3" w:rsidDel="003F44A2" w:rsidRDefault="002A7D19" w:rsidP="000D6018">
      <w:pPr>
        <w:pStyle w:val="FootnoteText"/>
        <w:jc w:val="both"/>
        <w:rPr>
          <w:del w:id="3670" w:author="user" w:date="2023-09-08T13:56:00Z"/>
          <w:rFonts w:ascii="GHEA Grapalat" w:hAnsi="GHEA Grapalat"/>
          <w:i/>
        </w:rPr>
      </w:pPr>
      <w:del w:id="3671" w:author="user" w:date="2023-09-08T13:56:00Z">
        <w:r w:rsidDel="003F44A2">
          <w:rPr>
            <w:rStyle w:val="FootnoteReference"/>
          </w:rPr>
          <w:delText>20</w:delText>
        </w:r>
        <w:r w:rsidDel="003F44A2">
          <w:delText xml:space="preserve"> </w:delText>
        </w:r>
        <w:r w:rsidRPr="004952C9" w:rsidDel="003F44A2">
          <w:rPr>
            <w:rFonts w:ascii="GHEA Grapalat" w:hAnsi="GHEA Grapalat"/>
            <w:i/>
          </w:rPr>
          <w:delTex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delText>
        </w:r>
        <w:r w:rsidRPr="00D3436F" w:rsidDel="003F44A2">
          <w:rPr>
            <w:rFonts w:ascii="GHEA Grapalat" w:hAnsi="GHEA Grapalat"/>
            <w:i/>
          </w:rPr>
          <w:delText>.</w:delText>
        </w:r>
      </w:del>
    </w:p>
    <w:p w:rsidR="002A7D19" w:rsidRPr="00552088" w:rsidDel="003F44A2" w:rsidRDefault="002A7D19" w:rsidP="000D6018">
      <w:pPr>
        <w:pStyle w:val="FootnoteText"/>
        <w:jc w:val="both"/>
        <w:rPr>
          <w:del w:id="3672" w:author="user" w:date="2023-09-08T13:56:00Z"/>
          <w:rFonts w:ascii="GHEA Grapalat" w:hAnsi="GHEA Grapalat"/>
          <w:lang w:val="hy-AM"/>
        </w:rPr>
      </w:pPr>
      <w:del w:id="3673" w:author="user" w:date="2023-09-08T13:56:00Z">
        <w:r w:rsidRPr="004952C9" w:rsidDel="003F44A2">
          <w:rPr>
            <w:rFonts w:ascii="GHEA Grapalat" w:hAnsi="GHEA Grapalat"/>
            <w:i/>
          </w:rPr>
          <w:delText>Если договор включает в себя больше одного лота, то штраф исчисляется в отношении общей цены, установленной договором на этот лот.</w:delText>
        </w:r>
      </w:del>
    </w:p>
    <w:p w:rsidR="002A7D19" w:rsidRPr="00D3436F" w:rsidDel="003F44A2" w:rsidRDefault="002A7D19">
      <w:pPr>
        <w:pStyle w:val="FootnoteText"/>
        <w:rPr>
          <w:del w:id="3674" w:author="user" w:date="2023-09-08T13:56:00Z"/>
          <w:lang w:val="hy-AM"/>
        </w:rPr>
      </w:pPr>
    </w:p>
  </w:footnote>
  <w:footnote w:id="35">
    <w:p w:rsidR="002A7D19" w:rsidRPr="008842CE" w:rsidDel="003F44A2" w:rsidRDefault="002A7D19" w:rsidP="00D32870">
      <w:pPr>
        <w:pStyle w:val="FootnoteText"/>
        <w:widowControl w:val="0"/>
        <w:jc w:val="both"/>
        <w:rPr>
          <w:del w:id="3678" w:author="user" w:date="2023-09-08T13:56:00Z"/>
          <w:rFonts w:ascii="GHEA Grapalat" w:hAnsi="GHEA Grapalat"/>
          <w:lang w:val="hy-AM"/>
        </w:rPr>
      </w:pPr>
      <w:del w:id="3679" w:author="user" w:date="2023-09-08T13:56:00Z">
        <w:r w:rsidDel="003F44A2">
          <w:rPr>
            <w:rStyle w:val="FootnoteReference"/>
          </w:rPr>
          <w:delText>21</w:delText>
        </w:r>
        <w:r w:rsidDel="003F44A2">
          <w:delText xml:space="preserve"> </w:delText>
        </w:r>
        <w:r w:rsidRPr="008842CE" w:rsidDel="003F44A2">
          <w:rPr>
            <w:rFonts w:ascii="GHEA Grapalat" w:hAnsi="GHEA Grapalat"/>
            <w:i/>
          </w:rPr>
          <w:delText>В случае закупок, не создающих обязательств за счет средств государственного бюджета, настоящее предложение исключается из договора.</w:delText>
        </w:r>
      </w:del>
    </w:p>
    <w:p w:rsidR="002A7D19" w:rsidRPr="00D3436F" w:rsidDel="003F44A2" w:rsidRDefault="002A7D19">
      <w:pPr>
        <w:pStyle w:val="FootnoteText"/>
        <w:rPr>
          <w:del w:id="3680" w:author="user" w:date="2023-09-08T13:56:00Z"/>
          <w:lang w:val="hy-AM"/>
        </w:rPr>
      </w:pPr>
    </w:p>
  </w:footnote>
  <w:footnote w:id="36">
    <w:p w:rsidR="002A7D19" w:rsidRPr="00D3436F" w:rsidRDefault="002A7D19"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37">
    <w:p w:rsidR="002A7D19" w:rsidRPr="008842CE" w:rsidRDefault="002A7D19"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2A7D19" w:rsidRPr="00D3436F" w:rsidRDefault="002A7D19">
      <w:pPr>
        <w:pStyle w:val="FootnoteText"/>
        <w:rPr>
          <w:lang w:val="hy-AM"/>
        </w:rPr>
      </w:pPr>
    </w:p>
  </w:footnote>
  <w:footnote w:id="38">
    <w:p w:rsidR="007F67F9" w:rsidRPr="008842CE" w:rsidRDefault="007F67F9" w:rsidP="007F67F9">
      <w:pPr>
        <w:pStyle w:val="FootnoteText"/>
        <w:widowControl w:val="0"/>
        <w:jc w:val="both"/>
        <w:rPr>
          <w:ins w:id="3684" w:author="user" w:date="2023-09-19T14:55:00Z"/>
          <w:rFonts w:ascii="GHEA Grapalat" w:hAnsi="GHEA Grapalat"/>
          <w:lang w:val="hy-AM"/>
        </w:rPr>
      </w:pPr>
      <w:ins w:id="3685" w:author="user" w:date="2023-09-19T14:55:00Z">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ins>
    </w:p>
    <w:p w:rsidR="007F67F9" w:rsidRPr="008842CE" w:rsidRDefault="007F67F9" w:rsidP="007F67F9">
      <w:pPr>
        <w:pStyle w:val="FootnoteText"/>
        <w:widowControl w:val="0"/>
        <w:jc w:val="both"/>
        <w:rPr>
          <w:ins w:id="3686" w:author="user" w:date="2023-09-19T14:55:00Z"/>
          <w:rFonts w:ascii="GHEA Grapalat" w:hAnsi="GHEA Grapalat"/>
          <w:i/>
          <w:lang w:val="hy-AM" w:eastAsia="en-US"/>
        </w:rPr>
      </w:pPr>
      <w:ins w:id="3687" w:author="user" w:date="2023-09-19T14:55:00Z">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ins>
    </w:p>
    <w:p w:rsidR="007F67F9" w:rsidRPr="00D3436F" w:rsidRDefault="007F67F9" w:rsidP="007F67F9">
      <w:pPr>
        <w:pStyle w:val="FootnoteText"/>
        <w:rPr>
          <w:ins w:id="3688" w:author="user" w:date="2023-09-19T14:55:00Z"/>
          <w:lang w:val="hy-AM"/>
        </w:rPr>
      </w:pPr>
    </w:p>
  </w:footnote>
  <w:footnote w:id="39">
    <w:p w:rsidR="002A7D19" w:rsidRPr="008842CE" w:rsidDel="003F44A2" w:rsidRDefault="002A7D19" w:rsidP="00413390">
      <w:pPr>
        <w:pStyle w:val="FootnoteText"/>
        <w:widowControl w:val="0"/>
        <w:jc w:val="both"/>
        <w:rPr>
          <w:del w:id="3691" w:author="user" w:date="2023-09-08T13:58:00Z"/>
          <w:rFonts w:ascii="GHEA Grapalat" w:hAnsi="GHEA Grapalat"/>
          <w:lang w:val="hy-AM"/>
        </w:rPr>
      </w:pPr>
      <w:del w:id="3692" w:author="user" w:date="2023-09-08T13:58:00Z">
        <w:r w:rsidDel="003F44A2">
          <w:rPr>
            <w:rStyle w:val="FootnoteReference"/>
          </w:rPr>
          <w:delText>24</w:delText>
        </w:r>
        <w:r w:rsidDel="003F44A2">
          <w:delText xml:space="preserve"> </w:delText>
        </w:r>
        <w:r w:rsidRPr="008842CE" w:rsidDel="003F44A2">
          <w:rPr>
            <w:rFonts w:ascii="GHEA Grapalat" w:hAnsi="GHEA Grapalat"/>
            <w:i/>
          </w:rPr>
          <w:delText>Если Договор заключается на основании части 6 статьи 15 закона Республики Армения "О</w:delText>
        </w:r>
        <w:r w:rsidRPr="008842CE" w:rsidDel="003F44A2">
          <w:rPr>
            <w:rFonts w:ascii="Courier New" w:hAnsi="Courier New" w:cs="Courier New"/>
            <w:i/>
            <w:lang w:val="en-US"/>
          </w:rPr>
          <w:delText> </w:delText>
        </w:r>
        <w:r w:rsidRPr="008842CE" w:rsidDel="003F44A2">
          <w:rPr>
            <w:rFonts w:ascii="GHEA Grapalat" w:hAnsi="GHEA Grapalat"/>
            <w:i/>
          </w:rPr>
          <w:delText xml:space="preserve">закупках", и цена Договора не </w:delText>
        </w:r>
        <w:r w:rsidRPr="00726C0F" w:rsidDel="003F44A2">
          <w:rPr>
            <w:rFonts w:ascii="GHEA Grapalat" w:hAnsi="GHEA Grapalat"/>
            <w:i/>
          </w:rPr>
          <w:delText xml:space="preserve">превышает двадцатипятикратный размер базовой единицы закупок, то настоящий пункт редактируется, удаляя из последнего </w:delText>
        </w:r>
        <w:r w:rsidDel="003F44A2">
          <w:rPr>
            <w:rFonts w:ascii="GHEA Grapalat" w:hAnsi="GHEA Grapalat"/>
            <w:i/>
          </w:rPr>
          <w:delText>4-ое</w:delText>
        </w:r>
        <w:r w:rsidRPr="00726C0F" w:rsidDel="003F44A2">
          <w:rPr>
            <w:rFonts w:ascii="GHEA Grapalat" w:hAnsi="GHEA Grapalat"/>
            <w:i/>
          </w:rPr>
          <w:delText xml:space="preserve"> </w:delText>
        </w:r>
        <w:r w:rsidRPr="008842CE" w:rsidDel="003F44A2">
          <w:rPr>
            <w:rFonts w:ascii="GHEA Grapalat" w:hAnsi="GHEA Grapalat"/>
            <w:i/>
          </w:rPr>
          <w:delText xml:space="preserve">предложение, а </w:delText>
        </w:r>
        <w:r w:rsidDel="003F44A2">
          <w:rPr>
            <w:rFonts w:ascii="GHEA Grapalat" w:hAnsi="GHEA Grapalat"/>
            <w:i/>
          </w:rPr>
          <w:delText>5-ое</w:delText>
        </w:r>
        <w:r w:rsidRPr="008842CE" w:rsidDel="003F44A2">
          <w:rPr>
            <w:rFonts w:ascii="GHEA Grapalat" w:hAnsi="GHEA Grapalat"/>
            <w:i/>
          </w:rPr>
          <w:delText xml:space="preserve"> предложение редактируется, заменив слова", а при замене обеспечени</w:delText>
        </w:r>
        <w:r w:rsidDel="003F44A2">
          <w:rPr>
            <w:rFonts w:ascii="GHEA Grapalat" w:hAnsi="GHEA Grapalat"/>
            <w:i/>
          </w:rPr>
          <w:delText xml:space="preserve">й </w:delText>
        </w:r>
        <w:r w:rsidRPr="008842CE" w:rsidDel="003F44A2">
          <w:rPr>
            <w:rFonts w:ascii="GHEA Grapalat" w:hAnsi="GHEA Grapalat"/>
            <w:i/>
          </w:rPr>
          <w:delText xml:space="preserve"> </w:delText>
        </w:r>
        <w:r w:rsidDel="003F44A2">
          <w:rPr>
            <w:rFonts w:ascii="GHEA Grapalat" w:hAnsi="GHEA Grapalat"/>
            <w:i/>
          </w:rPr>
          <w:delText xml:space="preserve">Квалификации и </w:delText>
        </w:r>
        <w:r w:rsidRPr="008842CE" w:rsidDel="003F44A2">
          <w:rPr>
            <w:rFonts w:ascii="GHEA Grapalat" w:hAnsi="GHEA Grapalat"/>
            <w:i/>
          </w:rPr>
          <w:delText>Договора, представленн</w:delText>
        </w:r>
        <w:r w:rsidDel="003F44A2">
          <w:rPr>
            <w:rFonts w:ascii="GHEA Grapalat" w:hAnsi="GHEA Grapalat"/>
            <w:i/>
          </w:rPr>
          <w:delText>ых</w:delText>
        </w:r>
        <w:r w:rsidRPr="008842CE" w:rsidDel="003F44A2">
          <w:rPr>
            <w:rFonts w:ascii="GHEA Grapalat" w:hAnsi="GHEA Grapalat"/>
            <w:i/>
          </w:rPr>
          <w:delText xml:space="preserve"> в виде неустойки, — также нов</w:delText>
        </w:r>
        <w:r w:rsidDel="003F44A2">
          <w:rPr>
            <w:rFonts w:ascii="GHEA Grapalat" w:hAnsi="GHEA Grapalat"/>
            <w:i/>
          </w:rPr>
          <w:delText>ые</w:delText>
        </w:r>
        <w:r w:rsidRPr="008842CE" w:rsidDel="003F44A2">
          <w:rPr>
            <w:rFonts w:ascii="GHEA Grapalat" w:hAnsi="GHEA Grapalat"/>
            <w:i/>
          </w:rPr>
          <w:delText xml:space="preserve"> обеспечени</w:delText>
        </w:r>
        <w:r w:rsidDel="003F44A2">
          <w:rPr>
            <w:rFonts w:ascii="GHEA Grapalat" w:hAnsi="GHEA Grapalat"/>
            <w:i/>
          </w:rPr>
          <w:delText>я</w:delText>
        </w:r>
        <w:r w:rsidRPr="008842CE" w:rsidDel="003F44A2">
          <w:rPr>
            <w:rFonts w:ascii="GHEA Grapalat" w:hAnsi="GHEA Grapalat"/>
            <w:i/>
          </w:rPr>
          <w:delText>" словом "и".</w:delText>
        </w:r>
        <w:r w:rsidRPr="008842CE" w:rsidDel="003F44A2">
          <w:rPr>
            <w:rFonts w:ascii="GHEA Grapalat" w:hAnsi="GHEA Grapalat"/>
          </w:rPr>
          <w:delText xml:space="preserve"> </w:delText>
        </w:r>
      </w:del>
    </w:p>
    <w:p w:rsidR="002A7D19" w:rsidRPr="008842CE" w:rsidDel="003F44A2" w:rsidRDefault="002A7D19" w:rsidP="00413390">
      <w:pPr>
        <w:pStyle w:val="FootnoteText"/>
        <w:widowControl w:val="0"/>
        <w:jc w:val="both"/>
        <w:rPr>
          <w:del w:id="3693" w:author="user" w:date="2023-09-08T13:58:00Z"/>
          <w:rFonts w:ascii="GHEA Grapalat" w:hAnsi="GHEA Grapalat"/>
          <w:i/>
          <w:lang w:val="hy-AM" w:eastAsia="en-US"/>
        </w:rPr>
      </w:pPr>
      <w:del w:id="3694" w:author="user" w:date="2023-09-08T13:58:00Z">
        <w:r w:rsidRPr="008842CE" w:rsidDel="003F44A2">
          <w:rPr>
            <w:rFonts w:ascii="GHEA Grapalat" w:hAnsi="GHEA Grapalat"/>
            <w:i/>
          </w:rPr>
          <w:delText>Настоящий пункт удаляется из Договора, если Договор не заключается на основании части 6 статьи 15 закона Республики Армения "О закупках".</w:delText>
        </w:r>
      </w:del>
    </w:p>
    <w:p w:rsidR="002A7D19" w:rsidRPr="00D3436F" w:rsidDel="003F44A2" w:rsidRDefault="002A7D19">
      <w:pPr>
        <w:pStyle w:val="FootnoteText"/>
        <w:rPr>
          <w:del w:id="3695" w:author="user" w:date="2023-09-08T13:58:00Z"/>
          <w:lang w:val="hy-AM"/>
        </w:rPr>
      </w:pPr>
    </w:p>
  </w:footnote>
  <w:footnote w:id="40">
    <w:p w:rsidR="002A7D19" w:rsidRPr="00E861BF" w:rsidDel="008B5179" w:rsidRDefault="002A7D19" w:rsidP="008842CE">
      <w:pPr>
        <w:pStyle w:val="FootnoteText"/>
        <w:widowControl w:val="0"/>
        <w:jc w:val="both"/>
        <w:rPr>
          <w:del w:id="3708" w:author="user" w:date="2023-09-08T14:39:00Z"/>
          <w:rFonts w:ascii="GHEA Grapalat" w:hAnsi="GHEA Grapalat"/>
          <w:i/>
        </w:rPr>
      </w:pPr>
      <w:del w:id="3709" w:author="user" w:date="2023-09-08T14:39:00Z">
        <w:r w:rsidRPr="00E861BF" w:rsidDel="008B5179">
          <w:rPr>
            <w:rFonts w:ascii="GHEA Grapalat" w:hAnsi="GHEA Grapalat"/>
            <w:i/>
          </w:rPr>
          <w:delText xml:space="preserve">* </w:delText>
        </w:r>
        <w:r w:rsidRPr="008842CE" w:rsidDel="008B5179">
          <w:rPr>
            <w:rFonts w:ascii="GHEA Grapalat" w:hAnsi="GHEA Grapalat"/>
            <w:i/>
          </w:rPr>
          <w:delTex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delText>
        </w:r>
        <w:r w:rsidRPr="00D3436F" w:rsidDel="008B5179">
          <w:rPr>
            <w:rFonts w:ascii="GHEA Grapalat" w:hAnsi="GHEA Grapalat"/>
            <w:i/>
          </w:rPr>
          <w:delText>2</w:delText>
        </w:r>
        <w:r w:rsidRPr="008842CE" w:rsidDel="008B5179">
          <w:rPr>
            <w:rFonts w:ascii="GHEA Grapalat" w:hAnsi="GHEA Grapalat"/>
            <w:i/>
          </w:rPr>
          <w:delText>5 декабря данного года.</w:delText>
        </w:r>
      </w:del>
    </w:p>
  </w:footnote>
  <w:footnote w:id="41">
    <w:p w:rsidR="002A7D19" w:rsidRPr="00C84B20" w:rsidDel="008B5179" w:rsidRDefault="002A7D19" w:rsidP="00B64ECA">
      <w:pPr>
        <w:pStyle w:val="FootnoteText"/>
        <w:widowControl w:val="0"/>
        <w:jc w:val="both"/>
        <w:rPr>
          <w:del w:id="3743" w:author="user" w:date="2023-09-08T14:38:00Z"/>
          <w:rFonts w:ascii="GHEA Grapalat" w:hAnsi="GHEA Grapalat"/>
          <w:i/>
        </w:rPr>
      </w:pPr>
      <w:del w:id="3744" w:author="user" w:date="2023-09-08T14:38:00Z">
        <w:r w:rsidRPr="00C84B20" w:rsidDel="008B5179">
          <w:rPr>
            <w:rFonts w:ascii="GHEA Grapalat" w:hAnsi="GHEA Grapalat"/>
            <w:i/>
          </w:rPr>
          <w:delText xml:space="preserve">**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w:delText>
        </w:r>
        <w:r w:rsidDel="008B5179">
          <w:rPr>
            <w:rFonts w:ascii="GHEA Grapalat" w:hAnsi="GHEA Grapalat"/>
            <w:i/>
          </w:rPr>
          <w:delText>модель</w:delText>
        </w:r>
        <w:r w:rsidRPr="00C84B20" w:rsidDel="008B5179">
          <w:rPr>
            <w:rFonts w:ascii="GHEA Grapalat" w:hAnsi="GHEA Grapalat"/>
            <w:i/>
          </w:rPr>
          <w:delText>, то удовлетворительно оцененные из них включаются в данное приложение.</w:delText>
        </w:r>
      </w:del>
    </w:p>
    <w:p w:rsidR="002A7D19" w:rsidDel="008B5179" w:rsidRDefault="002A7D19" w:rsidP="00B64ECA">
      <w:pPr>
        <w:pStyle w:val="FootnoteText"/>
        <w:widowControl w:val="0"/>
        <w:jc w:val="both"/>
        <w:rPr>
          <w:del w:id="3745" w:author="user" w:date="2023-09-08T14:38:00Z"/>
          <w:rFonts w:ascii="GHEA Grapalat" w:hAnsi="GHEA Grapalat"/>
          <w:i/>
        </w:rPr>
      </w:pPr>
      <w:del w:id="3746" w:author="user" w:date="2023-09-08T14:38:00Z">
        <w:r w:rsidDel="008B5179">
          <w:rPr>
            <w:rFonts w:ascii="GHEA Grapalat" w:hAnsi="GHEA Grapalat"/>
            <w:i/>
          </w:rPr>
          <w:delText xml:space="preserve">      </w:delText>
        </w:r>
        <w:r w:rsidRPr="008842CE" w:rsidDel="008B5179">
          <w:rPr>
            <w:rFonts w:ascii="GHEA Grapalat" w:hAnsi="GHEA Grapalat"/>
            <w:i/>
          </w:rPr>
          <w:delText>Если приглашением не предусматривается представление информации относительно товарного знака</w:delText>
        </w:r>
        <w:r w:rsidDel="008B5179">
          <w:rPr>
            <w:rFonts w:ascii="GHEA Grapalat" w:hAnsi="GHEA Grapalat"/>
            <w:i/>
          </w:rPr>
          <w:delText xml:space="preserve">, фирменного наименования, марки </w:delText>
        </w:r>
        <w:r w:rsidRPr="008842CE" w:rsidDel="008B5179">
          <w:rPr>
            <w:rFonts w:ascii="GHEA Grapalat" w:hAnsi="GHEA Grapalat"/>
            <w:i/>
          </w:rPr>
          <w:delText>и производителя товара, то граф</w:delText>
        </w:r>
        <w:r w:rsidDel="008B5179">
          <w:rPr>
            <w:rFonts w:ascii="GHEA Grapalat" w:hAnsi="GHEA Grapalat"/>
            <w:i/>
          </w:rPr>
          <w:delText>а</w:delText>
        </w:r>
        <w:r w:rsidRPr="008842CE" w:rsidDel="008B5179">
          <w:rPr>
            <w:rFonts w:ascii="GHEA Grapalat" w:hAnsi="GHEA Grapalat"/>
            <w:i/>
          </w:rPr>
          <w:delText xml:space="preserve"> " товарный знак</w:delText>
        </w:r>
        <w:r w:rsidDel="008B5179">
          <w:rPr>
            <w:rFonts w:ascii="GHEA Grapalat" w:hAnsi="GHEA Grapalat"/>
            <w:i/>
          </w:rPr>
          <w:delText xml:space="preserve">, модель и </w:delText>
        </w:r>
        <w:r w:rsidRPr="008842CE" w:rsidDel="008B5179">
          <w:rPr>
            <w:rFonts w:ascii="GHEA Grapalat" w:hAnsi="GHEA Grapalat"/>
            <w:i/>
          </w:rPr>
          <w:delText xml:space="preserve">наименование производителя " </w:delText>
        </w:r>
        <w:r w:rsidDel="008B5179">
          <w:rPr>
            <w:rFonts w:ascii="GHEA Grapalat" w:hAnsi="GHEA Grapalat"/>
            <w:i/>
          </w:rPr>
          <w:delText>исключается</w:delText>
        </w:r>
        <w:r w:rsidRPr="008842CE" w:rsidDel="008B5179">
          <w:rPr>
            <w:rFonts w:ascii="GHEA Grapalat" w:hAnsi="GHEA Grapalat"/>
            <w:i/>
          </w:rPr>
          <w:delText>.</w:delText>
        </w:r>
      </w:del>
    </w:p>
    <w:p w:rsidR="002A7D19" w:rsidRPr="00E861BF" w:rsidDel="008B5179" w:rsidRDefault="002A7D19" w:rsidP="00B64ECA">
      <w:pPr>
        <w:pStyle w:val="FootnoteText"/>
        <w:widowControl w:val="0"/>
        <w:jc w:val="both"/>
        <w:rPr>
          <w:del w:id="3747" w:author="user" w:date="2023-09-08T14:38:00Z"/>
          <w:rFonts w:ascii="GHEA Grapalat" w:hAnsi="GHEA Grapalat"/>
          <w:i/>
        </w:rPr>
      </w:pPr>
      <w:del w:id="3748" w:author="user" w:date="2023-09-08T14:38:00Z">
        <w:r w:rsidRPr="00E861BF" w:rsidDel="008B5179">
          <w:rPr>
            <w:rFonts w:ascii="GHEA Grapalat" w:hAnsi="GHEA Grapalat"/>
            <w:i/>
          </w:rPr>
          <w:delTex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delText>
        </w:r>
      </w:del>
    </w:p>
  </w:footnote>
  <w:footnote w:id="42">
    <w:p w:rsidR="002A7D19" w:rsidRPr="00E861BF" w:rsidDel="008B5179" w:rsidRDefault="002A7D19" w:rsidP="008842CE">
      <w:pPr>
        <w:pStyle w:val="FootnoteText"/>
        <w:widowControl w:val="0"/>
        <w:jc w:val="both"/>
        <w:rPr>
          <w:del w:id="3797" w:author="user" w:date="2023-09-08T14:38:00Z"/>
          <w:rFonts w:ascii="GHEA Grapalat" w:hAnsi="GHEA Grapalat"/>
          <w:i/>
        </w:rPr>
      </w:pPr>
      <w:del w:id="3798" w:author="user" w:date="2023-09-08T14:38:00Z">
        <w:r w:rsidRPr="00E861BF" w:rsidDel="008B5179">
          <w:rPr>
            <w:rFonts w:ascii="GHEA Grapalat" w:hAnsi="GHEA Grapalat"/>
            <w:i/>
          </w:rPr>
          <w:delText xml:space="preserve">*** </w:delText>
        </w:r>
        <w:r w:rsidRPr="008842CE" w:rsidDel="008B5179">
          <w:rPr>
            <w:rFonts w:ascii="GHEA Grapalat" w:hAnsi="GHEA Grapalat"/>
            <w:i/>
          </w:rPr>
          <w:delText xml:space="preserve">Если договор заключается на основании части 6 статьи 15 Закона РА "О закупках", то в графе </w:delText>
        </w:r>
        <w:r w:rsidDel="008B5179">
          <w:rPr>
            <w:rFonts w:ascii="GHEA Grapalat" w:hAnsi="GHEA Grapalat"/>
            <w:i/>
          </w:rPr>
          <w:delText xml:space="preserve">срок </w:delText>
        </w:r>
        <w:r w:rsidRPr="00607028" w:rsidDel="008B5179">
          <w:rPr>
            <w:rFonts w:ascii="GHEA Grapalat" w:hAnsi="GHEA Grapalat"/>
            <w:i/>
            <w:color w:val="000000" w:themeColor="text1"/>
            <w:sz w:val="22"/>
            <w:szCs w:val="22"/>
          </w:rPr>
          <w:delText xml:space="preserve">устанавливается в календарных днях, а его </w:delText>
        </w:r>
        <w:r w:rsidRPr="008842CE" w:rsidDel="008B5179">
          <w:rPr>
            <w:rFonts w:ascii="GHEA Grapalat" w:hAnsi="GHEA Grapalat"/>
            <w:i/>
          </w:rPr>
          <w:delText>исчисление осуществляется со дня вступления в силу заключаемого между сторонами соглашения в случае предусмотрения финансовых средств.</w:delText>
        </w:r>
      </w:del>
    </w:p>
  </w:footnote>
  <w:footnote w:id="43">
    <w:p w:rsidR="002A7D19" w:rsidRPr="008842CE" w:rsidDel="00F57AE2" w:rsidRDefault="002A7D19" w:rsidP="008842CE">
      <w:pPr>
        <w:pStyle w:val="FootnoteText"/>
        <w:widowControl w:val="0"/>
        <w:jc w:val="both"/>
        <w:rPr>
          <w:del w:id="3863" w:author="user" w:date="2023-09-19T14:57:00Z"/>
        </w:rPr>
      </w:pPr>
      <w:del w:id="3864" w:author="user" w:date="2023-09-19T14:57:00Z">
        <w:r w:rsidRPr="008842CE" w:rsidDel="00F57AE2">
          <w:rPr>
            <w:rStyle w:val="FootnoteReference"/>
          </w:rPr>
          <w:delText>*</w:delText>
        </w:r>
        <w:r w:rsidRPr="008842CE" w:rsidDel="00F57AE2">
          <w:delText xml:space="preserve"> </w:delText>
        </w:r>
        <w:r w:rsidRPr="008842CE" w:rsidDel="00F57AE2">
          <w:rPr>
            <w:rFonts w:ascii="GHEA Grapalat" w:hAnsi="GHEA Grapalat"/>
            <w:i/>
          </w:rPr>
          <w:delTex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delText>
        </w:r>
      </w:del>
    </w:p>
  </w:footnote>
  <w:footnote w:id="44">
    <w:p w:rsidR="002A7D19" w:rsidRPr="008842CE" w:rsidDel="00F57AE2" w:rsidRDefault="002A7D19" w:rsidP="008842CE">
      <w:pPr>
        <w:widowControl w:val="0"/>
        <w:jc w:val="both"/>
        <w:rPr>
          <w:del w:id="3880" w:author="user" w:date="2023-09-19T14:57:00Z"/>
          <w:rFonts w:ascii="GHEA Grapalat" w:hAnsi="GHEA Grapalat"/>
          <w:i/>
          <w:sz w:val="20"/>
          <w:szCs w:val="20"/>
        </w:rPr>
      </w:pPr>
      <w:del w:id="3881" w:author="user" w:date="2023-09-19T14:57:00Z">
        <w:r w:rsidRPr="008842CE" w:rsidDel="00F57AE2">
          <w:rPr>
            <w:rStyle w:val="FootnoteReference"/>
            <w:sz w:val="20"/>
            <w:szCs w:val="20"/>
          </w:rPr>
          <w:delText>**</w:delText>
        </w:r>
        <w:r w:rsidRPr="008842CE" w:rsidDel="00F57AE2">
          <w:rPr>
            <w:sz w:val="20"/>
            <w:szCs w:val="20"/>
          </w:rPr>
          <w:delText xml:space="preserve"> </w:delText>
        </w:r>
        <w:r w:rsidRPr="008842CE" w:rsidDel="00F57AE2">
          <w:rPr>
            <w:rFonts w:ascii="GHEA Grapalat" w:hAnsi="GHEA Grapalat"/>
            <w:i/>
            <w:sz w:val="20"/>
            <w:szCs w:val="20"/>
          </w:rPr>
          <w:delText>В приглашении суммы отмечаются в процентах, а при заключении договора вместо процента отмечается размер конкретной суммы.</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9"/>
  </w:num>
  <w:num w:numId="2">
    <w:abstractNumId w:val="9"/>
  </w:num>
  <w:num w:numId="3">
    <w:abstractNumId w:val="18"/>
  </w:num>
  <w:num w:numId="4">
    <w:abstractNumId w:val="14"/>
  </w:num>
  <w:num w:numId="5">
    <w:abstractNumId w:val="23"/>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3"/>
  </w:num>
  <w:num w:numId="17">
    <w:abstractNumId w:val="5"/>
  </w:num>
  <w:num w:numId="18">
    <w:abstractNumId w:val="1"/>
  </w:num>
  <w:num w:numId="19">
    <w:abstractNumId w:val="15"/>
  </w:num>
  <w:num w:numId="20">
    <w:abstractNumId w:val="15"/>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6"/>
  </w:num>
  <w:num w:numId="24">
    <w:abstractNumId w:val="17"/>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21"/>
  </w:num>
  <w:num w:numId="32">
    <w:abstractNumId w:val="22"/>
  </w:num>
  <w:num w:numId="33">
    <w:abstractNumId w:val="12"/>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2AF"/>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0FC"/>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2974"/>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910"/>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2760"/>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425"/>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B92"/>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5DF"/>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213"/>
    <w:rsid w:val="0025145E"/>
    <w:rsid w:val="00251CF9"/>
    <w:rsid w:val="00251F9C"/>
    <w:rsid w:val="002520FB"/>
    <w:rsid w:val="0025254A"/>
    <w:rsid w:val="002526A6"/>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A7D19"/>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6A5"/>
    <w:rsid w:val="00306C33"/>
    <w:rsid w:val="00307F3C"/>
    <w:rsid w:val="003101E4"/>
    <w:rsid w:val="00310A82"/>
    <w:rsid w:val="00310B6E"/>
    <w:rsid w:val="00310DC1"/>
    <w:rsid w:val="00310ED2"/>
    <w:rsid w:val="00311076"/>
    <w:rsid w:val="003141B6"/>
    <w:rsid w:val="00314747"/>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873F6"/>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D99"/>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4A2"/>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296"/>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3F19"/>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53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315"/>
    <w:rsid w:val="00634B02"/>
    <w:rsid w:val="00634B24"/>
    <w:rsid w:val="00634DC9"/>
    <w:rsid w:val="006354FA"/>
    <w:rsid w:val="00635D52"/>
    <w:rsid w:val="00636142"/>
    <w:rsid w:val="00636323"/>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765A"/>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041"/>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3EED"/>
    <w:rsid w:val="00714E44"/>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672"/>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4F7E"/>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56"/>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4ABD"/>
    <w:rsid w:val="007F503F"/>
    <w:rsid w:val="007F5A5F"/>
    <w:rsid w:val="007F6722"/>
    <w:rsid w:val="007F67F9"/>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5179"/>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67824"/>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836"/>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1A2"/>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4588"/>
    <w:rsid w:val="00AE52DD"/>
    <w:rsid w:val="00AE56B3"/>
    <w:rsid w:val="00AE5E57"/>
    <w:rsid w:val="00AE632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31CC"/>
    <w:rsid w:val="00B24E4B"/>
    <w:rsid w:val="00B250F8"/>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3AA"/>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77798"/>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A06"/>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8F0"/>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6A38"/>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6FCB"/>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689"/>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D80"/>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C99"/>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3B78"/>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97BEF"/>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3F9"/>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57AE2"/>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C42"/>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E00"/>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66E8F5"/>
  <w15:docId w15:val="{63B31A59-80D7-4103-9F8C-5A9C29D10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4D506-DA43-4E6F-B096-9C7F584A9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2222</TotalTime>
  <Pages>87</Pages>
  <Words>26178</Words>
  <Characters>149217</Characters>
  <Application>Microsoft Office Word</Application>
  <DocSecurity>0</DocSecurity>
  <Lines>1243</Lines>
  <Paragraphs>350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175045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1283</cp:revision>
  <cp:lastPrinted>2018-02-16T07:12:00Z</cp:lastPrinted>
  <dcterms:created xsi:type="dcterms:W3CDTF">2019-10-28T07:04:00Z</dcterms:created>
  <dcterms:modified xsi:type="dcterms:W3CDTF">2023-09-19T11:04:00Z</dcterms:modified>
</cp:coreProperties>
</file>